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E47E4" w14:textId="77777777" w:rsidR="00B234A1" w:rsidRDefault="00B234A1" w:rsidP="00995801">
      <w:pPr>
        <w:rPr>
          <w:noProof/>
          <w:lang w:eastAsia="de-DE"/>
        </w:rPr>
      </w:pPr>
    </w:p>
    <w:p w14:paraId="23A8CE19" w14:textId="77777777" w:rsidR="005355A0" w:rsidRDefault="005355A0" w:rsidP="00995801">
      <w:pPr>
        <w:rPr>
          <w:noProof/>
          <w:lang w:eastAsia="de-DE"/>
        </w:rPr>
      </w:pPr>
    </w:p>
    <w:p w14:paraId="1DF74783" w14:textId="77777777" w:rsidR="005355A0" w:rsidRDefault="005355A0" w:rsidP="00995801">
      <w:pPr>
        <w:rPr>
          <w:noProof/>
          <w:lang w:eastAsia="de-DE"/>
        </w:rPr>
      </w:pPr>
    </w:p>
    <w:p w14:paraId="327F296F" w14:textId="77777777" w:rsidR="0062515A" w:rsidRDefault="0062515A" w:rsidP="00995801">
      <w:pPr>
        <w:rPr>
          <w:noProof/>
          <w:lang w:eastAsia="de-DE"/>
        </w:rPr>
      </w:pPr>
    </w:p>
    <w:p w14:paraId="53654DAE" w14:textId="77777777" w:rsidR="00994755" w:rsidRPr="005D22B9" w:rsidRDefault="00994755" w:rsidP="005D22B9">
      <w:pPr>
        <w:pStyle w:val="Title"/>
        <w:jc w:val="center"/>
        <w:rPr>
          <w:rFonts w:eastAsia="SimSun"/>
          <w:noProof/>
        </w:rPr>
      </w:pPr>
      <w:r>
        <w:rPr>
          <w:rFonts w:eastAsia="SimSun"/>
          <w:noProof/>
        </w:rPr>
        <w:t>Consortium Agreement</w:t>
      </w:r>
    </w:p>
    <w:p w14:paraId="7061FB8D" w14:textId="77777777" w:rsidR="00994755" w:rsidRDefault="00994755" w:rsidP="00506C12">
      <w:pPr>
        <w:jc w:val="center"/>
      </w:pPr>
    </w:p>
    <w:p w14:paraId="30251653" w14:textId="77777777" w:rsidR="00471052" w:rsidRDefault="00471052" w:rsidP="00471052">
      <w:pPr>
        <w:pStyle w:val="Default"/>
      </w:pPr>
    </w:p>
    <w:p w14:paraId="5F2D7CC6" w14:textId="609D67F0" w:rsidR="00994755" w:rsidRPr="00471052" w:rsidRDefault="00471052" w:rsidP="00471052">
      <w:pPr>
        <w:jc w:val="center"/>
        <w:rPr>
          <w:noProof/>
          <w:sz w:val="28"/>
          <w:szCs w:val="28"/>
          <w:lang w:eastAsia="de-DE"/>
        </w:rPr>
      </w:pPr>
      <w:r w:rsidRPr="00471052">
        <w:rPr>
          <w:sz w:val="28"/>
          <w:szCs w:val="28"/>
        </w:rPr>
        <w:t xml:space="preserve"> </w:t>
      </w:r>
      <w:r w:rsidRPr="00471052">
        <w:rPr>
          <w:b/>
          <w:bCs/>
          <w:sz w:val="28"/>
          <w:szCs w:val="28"/>
        </w:rPr>
        <w:t xml:space="preserve">BOOSTING INGENIUM FOR EXCELLENCE </w:t>
      </w:r>
    </w:p>
    <w:p w14:paraId="6F18ABFE" w14:textId="33F030AB" w:rsidR="00073619" w:rsidRPr="00471052" w:rsidRDefault="00477C68" w:rsidP="00232EBD">
      <w:pPr>
        <w:pStyle w:val="Subtitle"/>
        <w:rPr>
          <w:rFonts w:eastAsia="SimSun" w:cs="Arial"/>
          <w:b/>
          <w:noProof/>
          <w:color w:val="auto"/>
          <w:spacing w:val="-3"/>
          <w:lang w:eastAsia="de-DE"/>
        </w:rPr>
      </w:pPr>
      <w:r w:rsidRPr="00471052">
        <w:rPr>
          <w:b/>
          <w:color w:val="auto"/>
        </w:rPr>
        <w:t>BI4E</w:t>
      </w:r>
    </w:p>
    <w:p w14:paraId="208B16FA" w14:textId="77777777" w:rsidR="00994755" w:rsidRDefault="00994755" w:rsidP="00995801">
      <w:pPr>
        <w:jc w:val="center"/>
        <w:rPr>
          <w:noProof/>
          <w:lang w:eastAsia="de-DE"/>
        </w:rPr>
      </w:pPr>
    </w:p>
    <w:p w14:paraId="173EA36B" w14:textId="383F95AA" w:rsidR="00073619" w:rsidRDefault="00471052" w:rsidP="00995801">
      <w:pPr>
        <w:jc w:val="center"/>
      </w:pPr>
      <w:r w:rsidRPr="00DE6CFF">
        <w:t xml:space="preserve"> </w:t>
      </w:r>
      <w:r w:rsidR="00073619" w:rsidRPr="00DE6CFF">
        <w:t>(Based on DESCA</w:t>
      </w:r>
      <w:r w:rsidR="00E56052">
        <w:t xml:space="preserve"> – Model Consortium Agreement</w:t>
      </w:r>
      <w:r w:rsidR="00073619" w:rsidRPr="00DE6CFF">
        <w:t xml:space="preserve"> </w:t>
      </w:r>
      <w:r w:rsidR="00A14CD5">
        <w:t>for Horizon Europe</w:t>
      </w:r>
      <w:r w:rsidR="00BB4136">
        <w:t>,</w:t>
      </w:r>
      <w:r w:rsidR="00073619" w:rsidRPr="00DE6CFF">
        <w:t xml:space="preserve"> </w:t>
      </w:r>
      <w:r w:rsidR="00D50B26" w:rsidRPr="00DE6CFF">
        <w:t>version 1, December 2021</w:t>
      </w:r>
      <w:r w:rsidR="00073619" w:rsidRPr="00DE6CFF">
        <w:t>)</w:t>
      </w:r>
    </w:p>
    <w:p w14:paraId="591006AD" w14:textId="77777777" w:rsidR="002A4466" w:rsidRDefault="002A4466" w:rsidP="00995801"/>
    <w:p w14:paraId="56DD0DA3" w14:textId="77777777" w:rsidR="002A4466" w:rsidRDefault="002A4466" w:rsidP="00995801">
      <w:pPr>
        <w:rPr>
          <w:noProof/>
          <w:lang w:eastAsia="de-DE"/>
        </w:rPr>
      </w:pPr>
    </w:p>
    <w:p w14:paraId="79610A8A" w14:textId="77777777" w:rsidR="00764BEE" w:rsidRDefault="00764BEE" w:rsidP="00995801">
      <w:pPr>
        <w:rPr>
          <w:noProof/>
          <w:lang w:eastAsia="de-DE"/>
        </w:rPr>
        <w:sectPr w:rsidR="00764BEE" w:rsidSect="007A0862">
          <w:headerReference w:type="even" r:id="rId12"/>
          <w:headerReference w:type="default" r:id="rId13"/>
          <w:footerReference w:type="even" r:id="rId14"/>
          <w:footerReference w:type="default" r:id="rId15"/>
          <w:pgSz w:w="11906" w:h="16838" w:code="9"/>
          <w:pgMar w:top="1418" w:right="1418" w:bottom="1134" w:left="1418" w:header="709" w:footer="709" w:gutter="0"/>
          <w:cols w:space="720"/>
          <w:docGrid w:linePitch="360"/>
        </w:sectPr>
      </w:pPr>
    </w:p>
    <w:sdt>
      <w:sdtPr>
        <w:rPr>
          <w:rFonts w:asciiTheme="minorHAnsi" w:eastAsia="Calibri" w:hAnsiTheme="minorHAnsi" w:cs="Times New Roman"/>
          <w:sz w:val="20"/>
          <w:szCs w:val="22"/>
        </w:rPr>
        <w:id w:val="1081563332"/>
        <w:docPartObj>
          <w:docPartGallery w:val="Table of Contents"/>
          <w:docPartUnique/>
        </w:docPartObj>
      </w:sdtPr>
      <w:sdtEndPr>
        <w:rPr>
          <w:b/>
          <w:bCs/>
          <w:noProof/>
        </w:rPr>
      </w:sdtEndPr>
      <w:sdtContent>
        <w:p w14:paraId="1ADE58A8" w14:textId="77777777" w:rsidR="00383D8A" w:rsidRPr="00FB19D3" w:rsidRDefault="00383D8A">
          <w:pPr>
            <w:pStyle w:val="TOCHeading"/>
          </w:pPr>
          <w:r w:rsidRPr="00FB19D3">
            <w:t>Table of Contents</w:t>
          </w:r>
        </w:p>
        <w:p w14:paraId="74A94959" w14:textId="77777777" w:rsidR="007609B9" w:rsidRDefault="00383D8A">
          <w:pPr>
            <w:pStyle w:val="TOC1"/>
            <w:rPr>
              <w:rFonts w:eastAsiaTheme="minorEastAsia" w:cstheme="minorBidi"/>
              <w:b w:val="0"/>
              <w:bCs w:val="0"/>
              <w:noProof/>
              <w:sz w:val="22"/>
              <w:szCs w:val="22"/>
              <w:lang w:val="en-GB" w:eastAsia="en-GB"/>
            </w:rPr>
          </w:pPr>
          <w:r>
            <w:fldChar w:fldCharType="begin"/>
          </w:r>
          <w:r>
            <w:instrText xml:space="preserve"> TOC \o "1</w:instrText>
          </w:r>
          <w:r w:rsidR="00C87D8F">
            <w:instrText>-1</w:instrText>
          </w:r>
          <w:r>
            <w:instrText xml:space="preserve">" \h \z \u </w:instrText>
          </w:r>
          <w:r>
            <w:fldChar w:fldCharType="separate"/>
          </w:r>
          <w:hyperlink w:anchor="_Toc100242313" w:history="1">
            <w:r w:rsidR="007609B9" w:rsidRPr="00DE4D0E">
              <w:rPr>
                <w:rStyle w:val="Hyperlink"/>
                <w:noProof/>
                <w:lang w:val="en-GB"/>
              </w:rPr>
              <w:t>1</w:t>
            </w:r>
            <w:r w:rsidR="007609B9">
              <w:rPr>
                <w:rFonts w:eastAsiaTheme="minorEastAsia" w:cstheme="minorBidi"/>
                <w:b w:val="0"/>
                <w:bCs w:val="0"/>
                <w:noProof/>
                <w:sz w:val="22"/>
                <w:szCs w:val="22"/>
                <w:lang w:val="en-GB" w:eastAsia="en-GB"/>
              </w:rPr>
              <w:tab/>
            </w:r>
            <w:r w:rsidR="007609B9" w:rsidRPr="00DE4D0E">
              <w:rPr>
                <w:rStyle w:val="Hyperlink"/>
                <w:noProof/>
                <w:lang w:val="en-GB"/>
              </w:rPr>
              <w:t>Definitions</w:t>
            </w:r>
            <w:r w:rsidR="007609B9">
              <w:rPr>
                <w:noProof/>
                <w:webHidden/>
              </w:rPr>
              <w:tab/>
            </w:r>
            <w:r w:rsidR="007609B9">
              <w:rPr>
                <w:noProof/>
                <w:webHidden/>
              </w:rPr>
              <w:fldChar w:fldCharType="begin"/>
            </w:r>
            <w:r w:rsidR="007609B9">
              <w:rPr>
                <w:noProof/>
                <w:webHidden/>
              </w:rPr>
              <w:instrText xml:space="preserve"> PAGEREF _Toc100242313 \h </w:instrText>
            </w:r>
            <w:r w:rsidR="007609B9">
              <w:rPr>
                <w:noProof/>
                <w:webHidden/>
              </w:rPr>
            </w:r>
            <w:r w:rsidR="007609B9">
              <w:rPr>
                <w:noProof/>
                <w:webHidden/>
              </w:rPr>
              <w:fldChar w:fldCharType="separate"/>
            </w:r>
            <w:r w:rsidR="007609B9">
              <w:rPr>
                <w:noProof/>
                <w:webHidden/>
              </w:rPr>
              <w:t>4</w:t>
            </w:r>
            <w:r w:rsidR="007609B9">
              <w:rPr>
                <w:noProof/>
                <w:webHidden/>
              </w:rPr>
              <w:fldChar w:fldCharType="end"/>
            </w:r>
          </w:hyperlink>
        </w:p>
        <w:p w14:paraId="1D6FD05F" w14:textId="77777777" w:rsidR="007609B9" w:rsidRDefault="007609B9">
          <w:pPr>
            <w:pStyle w:val="TOC1"/>
            <w:rPr>
              <w:rFonts w:eastAsiaTheme="minorEastAsia" w:cstheme="minorBidi"/>
              <w:b w:val="0"/>
              <w:bCs w:val="0"/>
              <w:noProof/>
              <w:sz w:val="22"/>
              <w:szCs w:val="22"/>
              <w:lang w:val="en-GB" w:eastAsia="en-GB"/>
            </w:rPr>
          </w:pPr>
          <w:hyperlink w:anchor="_Toc100242314" w:history="1">
            <w:r w:rsidRPr="00DE4D0E">
              <w:rPr>
                <w:rStyle w:val="Hyperlink"/>
                <w:noProof/>
              </w:rPr>
              <w:t>2</w:t>
            </w:r>
            <w:r>
              <w:rPr>
                <w:rFonts w:eastAsiaTheme="minorEastAsia" w:cstheme="minorBidi"/>
                <w:b w:val="0"/>
                <w:bCs w:val="0"/>
                <w:noProof/>
                <w:sz w:val="22"/>
                <w:szCs w:val="22"/>
                <w:lang w:val="en-GB" w:eastAsia="en-GB"/>
              </w:rPr>
              <w:tab/>
            </w:r>
            <w:r w:rsidRPr="00DE4D0E">
              <w:rPr>
                <w:rStyle w:val="Hyperlink"/>
                <w:noProof/>
              </w:rPr>
              <w:t>Purpose</w:t>
            </w:r>
            <w:r>
              <w:rPr>
                <w:noProof/>
                <w:webHidden/>
              </w:rPr>
              <w:tab/>
            </w:r>
            <w:r>
              <w:rPr>
                <w:noProof/>
                <w:webHidden/>
              </w:rPr>
              <w:fldChar w:fldCharType="begin"/>
            </w:r>
            <w:r>
              <w:rPr>
                <w:noProof/>
                <w:webHidden/>
              </w:rPr>
              <w:instrText xml:space="preserve"> PAGEREF _Toc100242314 \h </w:instrText>
            </w:r>
            <w:r>
              <w:rPr>
                <w:noProof/>
                <w:webHidden/>
              </w:rPr>
            </w:r>
            <w:r>
              <w:rPr>
                <w:noProof/>
                <w:webHidden/>
              </w:rPr>
              <w:fldChar w:fldCharType="separate"/>
            </w:r>
            <w:r>
              <w:rPr>
                <w:noProof/>
                <w:webHidden/>
              </w:rPr>
              <w:t>4</w:t>
            </w:r>
            <w:r>
              <w:rPr>
                <w:noProof/>
                <w:webHidden/>
              </w:rPr>
              <w:fldChar w:fldCharType="end"/>
            </w:r>
          </w:hyperlink>
        </w:p>
        <w:p w14:paraId="65999BDC" w14:textId="77777777" w:rsidR="007609B9" w:rsidRDefault="007609B9">
          <w:pPr>
            <w:pStyle w:val="TOC1"/>
            <w:rPr>
              <w:rFonts w:eastAsiaTheme="minorEastAsia" w:cstheme="minorBidi"/>
              <w:b w:val="0"/>
              <w:bCs w:val="0"/>
              <w:noProof/>
              <w:sz w:val="22"/>
              <w:szCs w:val="22"/>
              <w:lang w:val="en-GB" w:eastAsia="en-GB"/>
            </w:rPr>
          </w:pPr>
          <w:hyperlink w:anchor="_Toc100242315" w:history="1">
            <w:r w:rsidRPr="00DE4D0E">
              <w:rPr>
                <w:rStyle w:val="Hyperlink"/>
                <w:noProof/>
              </w:rPr>
              <w:t>3</w:t>
            </w:r>
            <w:r>
              <w:rPr>
                <w:rFonts w:eastAsiaTheme="minorEastAsia" w:cstheme="minorBidi"/>
                <w:b w:val="0"/>
                <w:bCs w:val="0"/>
                <w:noProof/>
                <w:sz w:val="22"/>
                <w:szCs w:val="22"/>
                <w:lang w:val="en-GB" w:eastAsia="en-GB"/>
              </w:rPr>
              <w:tab/>
            </w:r>
            <w:r w:rsidRPr="00DE4D0E">
              <w:rPr>
                <w:rStyle w:val="Hyperlink"/>
                <w:noProof/>
                <w:lang w:val="en-GB"/>
              </w:rPr>
              <w:t>Entry</w:t>
            </w:r>
            <w:r w:rsidRPr="00DE4D0E">
              <w:rPr>
                <w:rStyle w:val="Hyperlink"/>
                <w:noProof/>
              </w:rPr>
              <w:t xml:space="preserve"> </w:t>
            </w:r>
            <w:r w:rsidRPr="00DE4D0E">
              <w:rPr>
                <w:rStyle w:val="Hyperlink"/>
                <w:noProof/>
                <w:lang w:val="en-GB"/>
              </w:rPr>
              <w:t>into</w:t>
            </w:r>
            <w:r w:rsidRPr="00DE4D0E">
              <w:rPr>
                <w:rStyle w:val="Hyperlink"/>
                <w:noProof/>
              </w:rPr>
              <w:t xml:space="preserve"> </w:t>
            </w:r>
            <w:r w:rsidRPr="00DE4D0E">
              <w:rPr>
                <w:rStyle w:val="Hyperlink"/>
                <w:noProof/>
                <w:lang w:val="en-GB"/>
              </w:rPr>
              <w:t>force,</w:t>
            </w:r>
            <w:r w:rsidRPr="00DE4D0E">
              <w:rPr>
                <w:rStyle w:val="Hyperlink"/>
                <w:noProof/>
              </w:rPr>
              <w:t xml:space="preserve"> duration and termination</w:t>
            </w:r>
            <w:r>
              <w:rPr>
                <w:noProof/>
                <w:webHidden/>
              </w:rPr>
              <w:tab/>
            </w:r>
            <w:r>
              <w:rPr>
                <w:noProof/>
                <w:webHidden/>
              </w:rPr>
              <w:fldChar w:fldCharType="begin"/>
            </w:r>
            <w:r>
              <w:rPr>
                <w:noProof/>
                <w:webHidden/>
              </w:rPr>
              <w:instrText xml:space="preserve"> PAGEREF _Toc100242315 \h </w:instrText>
            </w:r>
            <w:r>
              <w:rPr>
                <w:noProof/>
                <w:webHidden/>
              </w:rPr>
            </w:r>
            <w:r>
              <w:rPr>
                <w:noProof/>
                <w:webHidden/>
              </w:rPr>
              <w:fldChar w:fldCharType="separate"/>
            </w:r>
            <w:r>
              <w:rPr>
                <w:noProof/>
                <w:webHidden/>
              </w:rPr>
              <w:t>5</w:t>
            </w:r>
            <w:r>
              <w:rPr>
                <w:noProof/>
                <w:webHidden/>
              </w:rPr>
              <w:fldChar w:fldCharType="end"/>
            </w:r>
          </w:hyperlink>
        </w:p>
        <w:p w14:paraId="50FD2E79" w14:textId="77777777" w:rsidR="007609B9" w:rsidRDefault="007609B9">
          <w:pPr>
            <w:pStyle w:val="TOC1"/>
            <w:rPr>
              <w:rFonts w:eastAsiaTheme="minorEastAsia" w:cstheme="minorBidi"/>
              <w:b w:val="0"/>
              <w:bCs w:val="0"/>
              <w:noProof/>
              <w:sz w:val="22"/>
              <w:szCs w:val="22"/>
              <w:lang w:val="en-GB" w:eastAsia="en-GB"/>
            </w:rPr>
          </w:pPr>
          <w:hyperlink w:anchor="_Toc100242316" w:history="1">
            <w:r w:rsidRPr="00DE4D0E">
              <w:rPr>
                <w:rStyle w:val="Hyperlink"/>
                <w:noProof/>
              </w:rPr>
              <w:t>4</w:t>
            </w:r>
            <w:r>
              <w:rPr>
                <w:rFonts w:eastAsiaTheme="minorEastAsia" w:cstheme="minorBidi"/>
                <w:b w:val="0"/>
                <w:bCs w:val="0"/>
                <w:noProof/>
                <w:sz w:val="22"/>
                <w:szCs w:val="22"/>
                <w:lang w:val="en-GB" w:eastAsia="en-GB"/>
              </w:rPr>
              <w:tab/>
            </w:r>
            <w:r w:rsidRPr="00DE4D0E">
              <w:rPr>
                <w:rStyle w:val="Hyperlink"/>
                <w:noProof/>
                <w:lang w:val="en-GB"/>
              </w:rPr>
              <w:t xml:space="preserve">Responsibilities </w:t>
            </w:r>
            <w:r w:rsidRPr="00DE4D0E">
              <w:rPr>
                <w:rStyle w:val="Hyperlink"/>
                <w:noProof/>
              </w:rPr>
              <w:t xml:space="preserve">of </w:t>
            </w:r>
            <w:r w:rsidRPr="00DE4D0E">
              <w:rPr>
                <w:rStyle w:val="Hyperlink"/>
                <w:noProof/>
                <w:lang w:val="en-GB"/>
              </w:rPr>
              <w:t>Parties</w:t>
            </w:r>
            <w:r>
              <w:rPr>
                <w:noProof/>
                <w:webHidden/>
              </w:rPr>
              <w:tab/>
            </w:r>
            <w:r>
              <w:rPr>
                <w:noProof/>
                <w:webHidden/>
              </w:rPr>
              <w:fldChar w:fldCharType="begin"/>
            </w:r>
            <w:r>
              <w:rPr>
                <w:noProof/>
                <w:webHidden/>
              </w:rPr>
              <w:instrText xml:space="preserve"> PAGEREF _Toc100242316 \h </w:instrText>
            </w:r>
            <w:r>
              <w:rPr>
                <w:noProof/>
                <w:webHidden/>
              </w:rPr>
            </w:r>
            <w:r>
              <w:rPr>
                <w:noProof/>
                <w:webHidden/>
              </w:rPr>
              <w:fldChar w:fldCharType="separate"/>
            </w:r>
            <w:r>
              <w:rPr>
                <w:noProof/>
                <w:webHidden/>
              </w:rPr>
              <w:t>5</w:t>
            </w:r>
            <w:r>
              <w:rPr>
                <w:noProof/>
                <w:webHidden/>
              </w:rPr>
              <w:fldChar w:fldCharType="end"/>
            </w:r>
          </w:hyperlink>
        </w:p>
        <w:p w14:paraId="1BECB2D9" w14:textId="77777777" w:rsidR="007609B9" w:rsidRDefault="007609B9">
          <w:pPr>
            <w:pStyle w:val="TOC1"/>
            <w:rPr>
              <w:rFonts w:eastAsiaTheme="minorEastAsia" w:cstheme="minorBidi"/>
              <w:b w:val="0"/>
              <w:bCs w:val="0"/>
              <w:noProof/>
              <w:sz w:val="22"/>
              <w:szCs w:val="22"/>
              <w:lang w:val="en-GB" w:eastAsia="en-GB"/>
            </w:rPr>
          </w:pPr>
          <w:hyperlink w:anchor="_Toc100242317" w:history="1">
            <w:r w:rsidRPr="00DE4D0E">
              <w:rPr>
                <w:rStyle w:val="Hyperlink"/>
                <w:noProof/>
              </w:rPr>
              <w:t>5</w:t>
            </w:r>
            <w:r>
              <w:rPr>
                <w:rFonts w:eastAsiaTheme="minorEastAsia" w:cstheme="minorBidi"/>
                <w:b w:val="0"/>
                <w:bCs w:val="0"/>
                <w:noProof/>
                <w:sz w:val="22"/>
                <w:szCs w:val="22"/>
                <w:lang w:val="en-GB" w:eastAsia="en-GB"/>
              </w:rPr>
              <w:tab/>
            </w:r>
            <w:r w:rsidRPr="00DE4D0E">
              <w:rPr>
                <w:rStyle w:val="Hyperlink"/>
                <w:noProof/>
                <w:lang w:val="en-GB"/>
              </w:rPr>
              <w:t>Liability</w:t>
            </w:r>
            <w:r w:rsidRPr="00DE4D0E">
              <w:rPr>
                <w:rStyle w:val="Hyperlink"/>
                <w:noProof/>
              </w:rPr>
              <w:t xml:space="preserve"> </w:t>
            </w:r>
            <w:r w:rsidRPr="00DE4D0E">
              <w:rPr>
                <w:rStyle w:val="Hyperlink"/>
                <w:noProof/>
                <w:lang w:val="en-GB"/>
              </w:rPr>
              <w:t>towards</w:t>
            </w:r>
            <w:r w:rsidRPr="00DE4D0E">
              <w:rPr>
                <w:rStyle w:val="Hyperlink"/>
                <w:noProof/>
              </w:rPr>
              <w:t xml:space="preserve"> </w:t>
            </w:r>
            <w:r w:rsidRPr="00DE4D0E">
              <w:rPr>
                <w:rStyle w:val="Hyperlink"/>
                <w:noProof/>
                <w:lang w:val="en-GB"/>
              </w:rPr>
              <w:t>each</w:t>
            </w:r>
            <w:r w:rsidRPr="00DE4D0E">
              <w:rPr>
                <w:rStyle w:val="Hyperlink"/>
                <w:noProof/>
              </w:rPr>
              <w:t xml:space="preserve"> </w:t>
            </w:r>
            <w:r w:rsidRPr="00DE4D0E">
              <w:rPr>
                <w:rStyle w:val="Hyperlink"/>
                <w:noProof/>
                <w:lang w:val="en-GB"/>
              </w:rPr>
              <w:t>other</w:t>
            </w:r>
            <w:r>
              <w:rPr>
                <w:noProof/>
                <w:webHidden/>
              </w:rPr>
              <w:tab/>
            </w:r>
            <w:r>
              <w:rPr>
                <w:noProof/>
                <w:webHidden/>
              </w:rPr>
              <w:fldChar w:fldCharType="begin"/>
            </w:r>
            <w:r>
              <w:rPr>
                <w:noProof/>
                <w:webHidden/>
              </w:rPr>
              <w:instrText xml:space="preserve"> PAGEREF _Toc100242317 \h </w:instrText>
            </w:r>
            <w:r>
              <w:rPr>
                <w:noProof/>
                <w:webHidden/>
              </w:rPr>
            </w:r>
            <w:r>
              <w:rPr>
                <w:noProof/>
                <w:webHidden/>
              </w:rPr>
              <w:fldChar w:fldCharType="separate"/>
            </w:r>
            <w:r>
              <w:rPr>
                <w:noProof/>
                <w:webHidden/>
              </w:rPr>
              <w:t>7</w:t>
            </w:r>
            <w:r>
              <w:rPr>
                <w:noProof/>
                <w:webHidden/>
              </w:rPr>
              <w:fldChar w:fldCharType="end"/>
            </w:r>
          </w:hyperlink>
        </w:p>
        <w:p w14:paraId="6295EEF8" w14:textId="77777777" w:rsidR="007609B9" w:rsidRDefault="007609B9">
          <w:pPr>
            <w:pStyle w:val="TOC1"/>
            <w:rPr>
              <w:rFonts w:eastAsiaTheme="minorEastAsia" w:cstheme="minorBidi"/>
              <w:b w:val="0"/>
              <w:bCs w:val="0"/>
              <w:noProof/>
              <w:sz w:val="22"/>
              <w:szCs w:val="22"/>
              <w:lang w:val="en-GB" w:eastAsia="en-GB"/>
            </w:rPr>
          </w:pPr>
          <w:hyperlink w:anchor="_Toc100242318" w:history="1">
            <w:r w:rsidRPr="00DE4D0E">
              <w:rPr>
                <w:rStyle w:val="Hyperlink"/>
                <w:noProof/>
              </w:rPr>
              <w:t>6</w:t>
            </w:r>
            <w:r>
              <w:rPr>
                <w:rFonts w:eastAsiaTheme="minorEastAsia" w:cstheme="minorBidi"/>
                <w:b w:val="0"/>
                <w:bCs w:val="0"/>
                <w:noProof/>
                <w:sz w:val="22"/>
                <w:szCs w:val="22"/>
                <w:lang w:val="en-GB" w:eastAsia="en-GB"/>
              </w:rPr>
              <w:tab/>
            </w:r>
            <w:r w:rsidRPr="00DE4D0E">
              <w:rPr>
                <w:rStyle w:val="Hyperlink"/>
                <w:noProof/>
                <w:lang w:val="en-GB"/>
              </w:rPr>
              <w:t>Governance</w:t>
            </w:r>
            <w:r w:rsidRPr="00DE4D0E">
              <w:rPr>
                <w:rStyle w:val="Hyperlink"/>
                <w:noProof/>
              </w:rPr>
              <w:t xml:space="preserve"> </w:t>
            </w:r>
            <w:r w:rsidRPr="00DE4D0E">
              <w:rPr>
                <w:rStyle w:val="Hyperlink"/>
                <w:noProof/>
                <w:lang w:val="en-GB"/>
              </w:rPr>
              <w:t>structure</w:t>
            </w:r>
            <w:r>
              <w:rPr>
                <w:noProof/>
                <w:webHidden/>
              </w:rPr>
              <w:tab/>
            </w:r>
            <w:r>
              <w:rPr>
                <w:noProof/>
                <w:webHidden/>
              </w:rPr>
              <w:fldChar w:fldCharType="begin"/>
            </w:r>
            <w:r>
              <w:rPr>
                <w:noProof/>
                <w:webHidden/>
              </w:rPr>
              <w:instrText xml:space="preserve"> PAGEREF _Toc100242318 \h </w:instrText>
            </w:r>
            <w:r>
              <w:rPr>
                <w:noProof/>
                <w:webHidden/>
              </w:rPr>
            </w:r>
            <w:r>
              <w:rPr>
                <w:noProof/>
                <w:webHidden/>
              </w:rPr>
              <w:fldChar w:fldCharType="separate"/>
            </w:r>
            <w:r>
              <w:rPr>
                <w:noProof/>
                <w:webHidden/>
              </w:rPr>
              <w:t>8</w:t>
            </w:r>
            <w:r>
              <w:rPr>
                <w:noProof/>
                <w:webHidden/>
              </w:rPr>
              <w:fldChar w:fldCharType="end"/>
            </w:r>
          </w:hyperlink>
        </w:p>
        <w:p w14:paraId="2CFD8C84" w14:textId="77777777" w:rsidR="007609B9" w:rsidRDefault="007609B9">
          <w:pPr>
            <w:pStyle w:val="TOC1"/>
            <w:rPr>
              <w:rFonts w:eastAsiaTheme="minorEastAsia" w:cstheme="minorBidi"/>
              <w:b w:val="0"/>
              <w:bCs w:val="0"/>
              <w:noProof/>
              <w:sz w:val="22"/>
              <w:szCs w:val="22"/>
              <w:lang w:val="en-GB" w:eastAsia="en-GB"/>
            </w:rPr>
          </w:pPr>
          <w:hyperlink w:anchor="_Toc100242319" w:history="1">
            <w:r w:rsidRPr="00DE4D0E">
              <w:rPr>
                <w:rStyle w:val="Hyperlink"/>
                <w:noProof/>
              </w:rPr>
              <w:t>7</w:t>
            </w:r>
            <w:r>
              <w:rPr>
                <w:rFonts w:eastAsiaTheme="minorEastAsia" w:cstheme="minorBidi"/>
                <w:b w:val="0"/>
                <w:bCs w:val="0"/>
                <w:noProof/>
                <w:sz w:val="22"/>
                <w:szCs w:val="22"/>
                <w:lang w:val="en-GB" w:eastAsia="en-GB"/>
              </w:rPr>
              <w:tab/>
            </w:r>
            <w:r w:rsidRPr="00DE4D0E">
              <w:rPr>
                <w:rStyle w:val="Hyperlink"/>
                <w:noProof/>
                <w:lang w:val="en-GB"/>
              </w:rPr>
              <w:t>Financial provisions</w:t>
            </w:r>
            <w:r>
              <w:rPr>
                <w:noProof/>
                <w:webHidden/>
              </w:rPr>
              <w:tab/>
            </w:r>
            <w:r>
              <w:rPr>
                <w:noProof/>
                <w:webHidden/>
              </w:rPr>
              <w:fldChar w:fldCharType="begin"/>
            </w:r>
            <w:r>
              <w:rPr>
                <w:noProof/>
                <w:webHidden/>
              </w:rPr>
              <w:instrText xml:space="preserve"> PAGEREF _Toc100242319 \h </w:instrText>
            </w:r>
            <w:r>
              <w:rPr>
                <w:noProof/>
                <w:webHidden/>
              </w:rPr>
            </w:r>
            <w:r>
              <w:rPr>
                <w:noProof/>
                <w:webHidden/>
              </w:rPr>
              <w:fldChar w:fldCharType="separate"/>
            </w:r>
            <w:r>
              <w:rPr>
                <w:noProof/>
                <w:webHidden/>
              </w:rPr>
              <w:t>14</w:t>
            </w:r>
            <w:r>
              <w:rPr>
                <w:noProof/>
                <w:webHidden/>
              </w:rPr>
              <w:fldChar w:fldCharType="end"/>
            </w:r>
          </w:hyperlink>
        </w:p>
        <w:p w14:paraId="1604776D" w14:textId="77777777" w:rsidR="007609B9" w:rsidRDefault="007609B9">
          <w:pPr>
            <w:pStyle w:val="TOC1"/>
            <w:rPr>
              <w:rFonts w:eastAsiaTheme="minorEastAsia" w:cstheme="minorBidi"/>
              <w:b w:val="0"/>
              <w:bCs w:val="0"/>
              <w:noProof/>
              <w:sz w:val="22"/>
              <w:szCs w:val="22"/>
              <w:lang w:val="en-GB" w:eastAsia="en-GB"/>
            </w:rPr>
          </w:pPr>
          <w:hyperlink w:anchor="_Toc100242320" w:history="1">
            <w:r w:rsidRPr="00DE4D0E">
              <w:rPr>
                <w:rStyle w:val="Hyperlink"/>
                <w:noProof/>
              </w:rPr>
              <w:t>8</w:t>
            </w:r>
            <w:r>
              <w:rPr>
                <w:rFonts w:eastAsiaTheme="minorEastAsia" w:cstheme="minorBidi"/>
                <w:b w:val="0"/>
                <w:bCs w:val="0"/>
                <w:noProof/>
                <w:sz w:val="22"/>
                <w:szCs w:val="22"/>
                <w:lang w:val="en-GB" w:eastAsia="en-GB"/>
              </w:rPr>
              <w:tab/>
            </w:r>
            <w:r w:rsidRPr="00DE4D0E">
              <w:rPr>
                <w:rStyle w:val="Hyperlink"/>
                <w:noProof/>
              </w:rPr>
              <w:t>Results</w:t>
            </w:r>
            <w:r>
              <w:rPr>
                <w:noProof/>
                <w:webHidden/>
              </w:rPr>
              <w:tab/>
            </w:r>
            <w:r>
              <w:rPr>
                <w:noProof/>
                <w:webHidden/>
              </w:rPr>
              <w:fldChar w:fldCharType="begin"/>
            </w:r>
            <w:r>
              <w:rPr>
                <w:noProof/>
                <w:webHidden/>
              </w:rPr>
              <w:instrText xml:space="preserve"> PAGEREF _Toc100242320 \h </w:instrText>
            </w:r>
            <w:r>
              <w:rPr>
                <w:noProof/>
                <w:webHidden/>
              </w:rPr>
            </w:r>
            <w:r>
              <w:rPr>
                <w:noProof/>
                <w:webHidden/>
              </w:rPr>
              <w:fldChar w:fldCharType="separate"/>
            </w:r>
            <w:r>
              <w:rPr>
                <w:noProof/>
                <w:webHidden/>
              </w:rPr>
              <w:t>16</w:t>
            </w:r>
            <w:r>
              <w:rPr>
                <w:noProof/>
                <w:webHidden/>
              </w:rPr>
              <w:fldChar w:fldCharType="end"/>
            </w:r>
          </w:hyperlink>
        </w:p>
        <w:p w14:paraId="44665169" w14:textId="77777777" w:rsidR="007609B9" w:rsidRDefault="007609B9">
          <w:pPr>
            <w:pStyle w:val="TOC1"/>
            <w:rPr>
              <w:rFonts w:eastAsiaTheme="minorEastAsia" w:cstheme="minorBidi"/>
              <w:b w:val="0"/>
              <w:bCs w:val="0"/>
              <w:noProof/>
              <w:sz w:val="22"/>
              <w:szCs w:val="22"/>
              <w:lang w:val="en-GB" w:eastAsia="en-GB"/>
            </w:rPr>
          </w:pPr>
          <w:hyperlink w:anchor="_Toc100242321" w:history="1">
            <w:r w:rsidRPr="00DE4D0E">
              <w:rPr>
                <w:rStyle w:val="Hyperlink"/>
                <w:noProof/>
              </w:rPr>
              <w:t>9</w:t>
            </w:r>
            <w:r>
              <w:rPr>
                <w:rFonts w:eastAsiaTheme="minorEastAsia" w:cstheme="minorBidi"/>
                <w:b w:val="0"/>
                <w:bCs w:val="0"/>
                <w:noProof/>
                <w:sz w:val="22"/>
                <w:szCs w:val="22"/>
                <w:lang w:val="en-GB" w:eastAsia="en-GB"/>
              </w:rPr>
              <w:tab/>
            </w:r>
            <w:r w:rsidRPr="00DE4D0E">
              <w:rPr>
                <w:rStyle w:val="Hyperlink"/>
                <w:noProof/>
              </w:rPr>
              <w:t xml:space="preserve">Access </w:t>
            </w:r>
            <w:r w:rsidRPr="00DE4D0E">
              <w:rPr>
                <w:rStyle w:val="Hyperlink"/>
                <w:noProof/>
                <w:lang w:val="en-GB"/>
              </w:rPr>
              <w:t>Rights</w:t>
            </w:r>
            <w:r>
              <w:rPr>
                <w:noProof/>
                <w:webHidden/>
              </w:rPr>
              <w:tab/>
            </w:r>
            <w:r>
              <w:rPr>
                <w:noProof/>
                <w:webHidden/>
              </w:rPr>
              <w:fldChar w:fldCharType="begin"/>
            </w:r>
            <w:r>
              <w:rPr>
                <w:noProof/>
                <w:webHidden/>
              </w:rPr>
              <w:instrText xml:space="preserve"> PAGEREF _Toc100242321 \h </w:instrText>
            </w:r>
            <w:r>
              <w:rPr>
                <w:noProof/>
                <w:webHidden/>
              </w:rPr>
            </w:r>
            <w:r>
              <w:rPr>
                <w:noProof/>
                <w:webHidden/>
              </w:rPr>
              <w:fldChar w:fldCharType="separate"/>
            </w:r>
            <w:r>
              <w:rPr>
                <w:noProof/>
                <w:webHidden/>
              </w:rPr>
              <w:t>18</w:t>
            </w:r>
            <w:r>
              <w:rPr>
                <w:noProof/>
                <w:webHidden/>
              </w:rPr>
              <w:fldChar w:fldCharType="end"/>
            </w:r>
          </w:hyperlink>
        </w:p>
        <w:p w14:paraId="244E078E" w14:textId="77777777" w:rsidR="007609B9" w:rsidRDefault="007609B9">
          <w:pPr>
            <w:pStyle w:val="TOC1"/>
            <w:rPr>
              <w:rFonts w:eastAsiaTheme="minorEastAsia" w:cstheme="minorBidi"/>
              <w:b w:val="0"/>
              <w:bCs w:val="0"/>
              <w:noProof/>
              <w:sz w:val="22"/>
              <w:szCs w:val="22"/>
              <w:lang w:val="en-GB" w:eastAsia="en-GB"/>
            </w:rPr>
          </w:pPr>
          <w:hyperlink w:anchor="_Toc100242322" w:history="1">
            <w:r w:rsidRPr="00DE4D0E">
              <w:rPr>
                <w:rStyle w:val="Hyperlink"/>
                <w:noProof/>
                <w:lang w:val="en-GB"/>
              </w:rPr>
              <w:t>10</w:t>
            </w:r>
            <w:r>
              <w:rPr>
                <w:rFonts w:eastAsiaTheme="minorEastAsia" w:cstheme="minorBidi"/>
                <w:b w:val="0"/>
                <w:bCs w:val="0"/>
                <w:noProof/>
                <w:sz w:val="22"/>
                <w:szCs w:val="22"/>
                <w:lang w:val="en-GB" w:eastAsia="en-GB"/>
              </w:rPr>
              <w:tab/>
            </w:r>
            <w:r w:rsidRPr="00DE4D0E">
              <w:rPr>
                <w:rStyle w:val="Hyperlink"/>
                <w:noProof/>
                <w:lang w:val="en-GB"/>
              </w:rPr>
              <w:t>Non-disclosure of information</w:t>
            </w:r>
            <w:r>
              <w:rPr>
                <w:noProof/>
                <w:webHidden/>
              </w:rPr>
              <w:tab/>
            </w:r>
            <w:r>
              <w:rPr>
                <w:noProof/>
                <w:webHidden/>
              </w:rPr>
              <w:fldChar w:fldCharType="begin"/>
            </w:r>
            <w:r>
              <w:rPr>
                <w:noProof/>
                <w:webHidden/>
              </w:rPr>
              <w:instrText xml:space="preserve"> PAGEREF _Toc100242322 \h </w:instrText>
            </w:r>
            <w:r>
              <w:rPr>
                <w:noProof/>
                <w:webHidden/>
              </w:rPr>
            </w:r>
            <w:r>
              <w:rPr>
                <w:noProof/>
                <w:webHidden/>
              </w:rPr>
              <w:fldChar w:fldCharType="separate"/>
            </w:r>
            <w:r>
              <w:rPr>
                <w:noProof/>
                <w:webHidden/>
              </w:rPr>
              <w:t>20</w:t>
            </w:r>
            <w:r>
              <w:rPr>
                <w:noProof/>
                <w:webHidden/>
              </w:rPr>
              <w:fldChar w:fldCharType="end"/>
            </w:r>
          </w:hyperlink>
        </w:p>
        <w:p w14:paraId="6084A754" w14:textId="77777777" w:rsidR="007609B9" w:rsidRDefault="007609B9">
          <w:pPr>
            <w:pStyle w:val="TOC1"/>
            <w:rPr>
              <w:rFonts w:eastAsiaTheme="minorEastAsia" w:cstheme="minorBidi"/>
              <w:b w:val="0"/>
              <w:bCs w:val="0"/>
              <w:noProof/>
              <w:sz w:val="22"/>
              <w:szCs w:val="22"/>
              <w:lang w:val="en-GB" w:eastAsia="en-GB"/>
            </w:rPr>
          </w:pPr>
          <w:hyperlink w:anchor="_Toc100242323" w:history="1">
            <w:r w:rsidRPr="00DE4D0E">
              <w:rPr>
                <w:rStyle w:val="Hyperlink"/>
                <w:noProof/>
              </w:rPr>
              <w:t>11</w:t>
            </w:r>
            <w:r>
              <w:rPr>
                <w:rFonts w:eastAsiaTheme="minorEastAsia" w:cstheme="minorBidi"/>
                <w:b w:val="0"/>
                <w:bCs w:val="0"/>
                <w:noProof/>
                <w:sz w:val="22"/>
                <w:szCs w:val="22"/>
                <w:lang w:val="en-GB" w:eastAsia="en-GB"/>
              </w:rPr>
              <w:tab/>
            </w:r>
            <w:r w:rsidRPr="00DE4D0E">
              <w:rPr>
                <w:rStyle w:val="Hyperlink"/>
                <w:noProof/>
                <w:lang w:val="en-GB" w:eastAsia="da-DK"/>
              </w:rPr>
              <w:t>Miscellaneous</w:t>
            </w:r>
            <w:r>
              <w:rPr>
                <w:noProof/>
                <w:webHidden/>
              </w:rPr>
              <w:tab/>
            </w:r>
            <w:r>
              <w:rPr>
                <w:noProof/>
                <w:webHidden/>
              </w:rPr>
              <w:fldChar w:fldCharType="begin"/>
            </w:r>
            <w:r>
              <w:rPr>
                <w:noProof/>
                <w:webHidden/>
              </w:rPr>
              <w:instrText xml:space="preserve"> PAGEREF _Toc100242323 \h </w:instrText>
            </w:r>
            <w:r>
              <w:rPr>
                <w:noProof/>
                <w:webHidden/>
              </w:rPr>
            </w:r>
            <w:r>
              <w:rPr>
                <w:noProof/>
                <w:webHidden/>
              </w:rPr>
              <w:fldChar w:fldCharType="separate"/>
            </w:r>
            <w:r>
              <w:rPr>
                <w:noProof/>
                <w:webHidden/>
              </w:rPr>
              <w:t>22</w:t>
            </w:r>
            <w:r>
              <w:rPr>
                <w:noProof/>
                <w:webHidden/>
              </w:rPr>
              <w:fldChar w:fldCharType="end"/>
            </w:r>
          </w:hyperlink>
        </w:p>
        <w:p w14:paraId="5C142C10" w14:textId="77777777" w:rsidR="007609B9" w:rsidRDefault="007609B9">
          <w:pPr>
            <w:pStyle w:val="TOC1"/>
            <w:rPr>
              <w:rFonts w:eastAsiaTheme="minorEastAsia" w:cstheme="minorBidi"/>
              <w:b w:val="0"/>
              <w:bCs w:val="0"/>
              <w:noProof/>
              <w:sz w:val="22"/>
              <w:szCs w:val="22"/>
              <w:lang w:val="en-GB" w:eastAsia="en-GB"/>
            </w:rPr>
          </w:pPr>
          <w:hyperlink w:anchor="_Toc100242324" w:history="1">
            <w:r w:rsidRPr="00DE4D0E">
              <w:rPr>
                <w:rStyle w:val="Hyperlink"/>
                <w:noProof/>
                <w:lang w:val="en-GB"/>
              </w:rPr>
              <w:t>12</w:t>
            </w:r>
            <w:r>
              <w:rPr>
                <w:rFonts w:eastAsiaTheme="minorEastAsia" w:cstheme="minorBidi"/>
                <w:b w:val="0"/>
                <w:bCs w:val="0"/>
                <w:noProof/>
                <w:sz w:val="22"/>
                <w:szCs w:val="22"/>
                <w:lang w:val="en-GB" w:eastAsia="en-GB"/>
              </w:rPr>
              <w:tab/>
            </w:r>
            <w:r w:rsidRPr="00DE4D0E">
              <w:rPr>
                <w:rStyle w:val="Hyperlink"/>
                <w:noProof/>
                <w:lang w:val="en-GB"/>
              </w:rPr>
              <w:t>Signatures</w:t>
            </w:r>
            <w:r>
              <w:rPr>
                <w:noProof/>
                <w:webHidden/>
              </w:rPr>
              <w:tab/>
            </w:r>
            <w:r>
              <w:rPr>
                <w:noProof/>
                <w:webHidden/>
              </w:rPr>
              <w:fldChar w:fldCharType="begin"/>
            </w:r>
            <w:r>
              <w:rPr>
                <w:noProof/>
                <w:webHidden/>
              </w:rPr>
              <w:instrText xml:space="preserve"> PAGEREF _Toc100242324 \h </w:instrText>
            </w:r>
            <w:r>
              <w:rPr>
                <w:noProof/>
                <w:webHidden/>
              </w:rPr>
            </w:r>
            <w:r>
              <w:rPr>
                <w:noProof/>
                <w:webHidden/>
              </w:rPr>
              <w:fldChar w:fldCharType="separate"/>
            </w:r>
            <w:r>
              <w:rPr>
                <w:noProof/>
                <w:webHidden/>
              </w:rPr>
              <w:t>24</w:t>
            </w:r>
            <w:r>
              <w:rPr>
                <w:noProof/>
                <w:webHidden/>
              </w:rPr>
              <w:fldChar w:fldCharType="end"/>
            </w:r>
          </w:hyperlink>
        </w:p>
        <w:p w14:paraId="0CEB46E5" w14:textId="77777777" w:rsidR="007609B9" w:rsidRDefault="007609B9">
          <w:pPr>
            <w:pStyle w:val="TOC1"/>
            <w:rPr>
              <w:rFonts w:eastAsiaTheme="minorEastAsia" w:cstheme="minorBidi"/>
              <w:b w:val="0"/>
              <w:bCs w:val="0"/>
              <w:noProof/>
              <w:sz w:val="22"/>
              <w:szCs w:val="22"/>
              <w:lang w:val="en-GB" w:eastAsia="en-GB"/>
            </w:rPr>
          </w:pPr>
          <w:hyperlink w:anchor="_Toc100242325" w:history="1">
            <w:r w:rsidRPr="00DE4D0E">
              <w:rPr>
                <w:rStyle w:val="Hyperlink"/>
                <w:noProof/>
                <w:lang w:eastAsia="de-DE"/>
              </w:rPr>
              <w:t>Attachment 1: Background included</w:t>
            </w:r>
            <w:r>
              <w:rPr>
                <w:noProof/>
                <w:webHidden/>
              </w:rPr>
              <w:tab/>
            </w:r>
            <w:r>
              <w:rPr>
                <w:noProof/>
                <w:webHidden/>
              </w:rPr>
              <w:fldChar w:fldCharType="begin"/>
            </w:r>
            <w:r>
              <w:rPr>
                <w:noProof/>
                <w:webHidden/>
              </w:rPr>
              <w:instrText xml:space="preserve"> PAGEREF _Toc100242325 \h </w:instrText>
            </w:r>
            <w:r>
              <w:rPr>
                <w:noProof/>
                <w:webHidden/>
              </w:rPr>
            </w:r>
            <w:r>
              <w:rPr>
                <w:noProof/>
                <w:webHidden/>
              </w:rPr>
              <w:fldChar w:fldCharType="separate"/>
            </w:r>
            <w:r>
              <w:rPr>
                <w:noProof/>
                <w:webHidden/>
              </w:rPr>
              <w:t>32</w:t>
            </w:r>
            <w:r>
              <w:rPr>
                <w:noProof/>
                <w:webHidden/>
              </w:rPr>
              <w:fldChar w:fldCharType="end"/>
            </w:r>
          </w:hyperlink>
        </w:p>
        <w:p w14:paraId="390B73F1" w14:textId="77777777" w:rsidR="007609B9" w:rsidRDefault="007609B9">
          <w:pPr>
            <w:pStyle w:val="TOC1"/>
            <w:rPr>
              <w:rFonts w:eastAsiaTheme="minorEastAsia" w:cstheme="minorBidi"/>
              <w:b w:val="0"/>
              <w:bCs w:val="0"/>
              <w:noProof/>
              <w:sz w:val="22"/>
              <w:szCs w:val="22"/>
              <w:lang w:val="en-GB" w:eastAsia="en-GB"/>
            </w:rPr>
          </w:pPr>
          <w:hyperlink w:anchor="_Toc100242326" w:history="1">
            <w:r w:rsidRPr="00DE4D0E">
              <w:rPr>
                <w:rStyle w:val="Hyperlink"/>
                <w:noProof/>
              </w:rPr>
              <w:t>Attachment 2: Accession document</w:t>
            </w:r>
            <w:r>
              <w:rPr>
                <w:noProof/>
                <w:webHidden/>
              </w:rPr>
              <w:tab/>
            </w:r>
            <w:r>
              <w:rPr>
                <w:noProof/>
                <w:webHidden/>
              </w:rPr>
              <w:fldChar w:fldCharType="begin"/>
            </w:r>
            <w:r>
              <w:rPr>
                <w:noProof/>
                <w:webHidden/>
              </w:rPr>
              <w:instrText xml:space="preserve"> PAGEREF _Toc100242326 \h </w:instrText>
            </w:r>
            <w:r>
              <w:rPr>
                <w:noProof/>
                <w:webHidden/>
              </w:rPr>
            </w:r>
            <w:r>
              <w:rPr>
                <w:noProof/>
                <w:webHidden/>
              </w:rPr>
              <w:fldChar w:fldCharType="separate"/>
            </w:r>
            <w:r>
              <w:rPr>
                <w:noProof/>
                <w:webHidden/>
              </w:rPr>
              <w:t>38</w:t>
            </w:r>
            <w:r>
              <w:rPr>
                <w:noProof/>
                <w:webHidden/>
              </w:rPr>
              <w:fldChar w:fldCharType="end"/>
            </w:r>
          </w:hyperlink>
        </w:p>
        <w:p w14:paraId="076BB999" w14:textId="77777777" w:rsidR="007609B9" w:rsidRDefault="007609B9">
          <w:pPr>
            <w:pStyle w:val="TOC1"/>
            <w:rPr>
              <w:rFonts w:eastAsiaTheme="minorEastAsia" w:cstheme="minorBidi"/>
              <w:b w:val="0"/>
              <w:bCs w:val="0"/>
              <w:noProof/>
              <w:sz w:val="22"/>
              <w:szCs w:val="22"/>
              <w:lang w:val="en-GB" w:eastAsia="en-GB"/>
            </w:rPr>
          </w:pPr>
          <w:hyperlink w:anchor="_Toc100242327" w:history="1">
            <w:r w:rsidRPr="00DE4D0E">
              <w:rPr>
                <w:rStyle w:val="Hyperlink"/>
                <w:noProof/>
              </w:rPr>
              <w:t>Attachment 3: List of third parties for simplified transfer according to Section 8.3.2</w:t>
            </w:r>
            <w:r>
              <w:rPr>
                <w:noProof/>
                <w:webHidden/>
              </w:rPr>
              <w:tab/>
            </w:r>
            <w:r>
              <w:rPr>
                <w:noProof/>
                <w:webHidden/>
              </w:rPr>
              <w:fldChar w:fldCharType="begin"/>
            </w:r>
            <w:r>
              <w:rPr>
                <w:noProof/>
                <w:webHidden/>
              </w:rPr>
              <w:instrText xml:space="preserve"> PAGEREF _Toc100242327 \h </w:instrText>
            </w:r>
            <w:r>
              <w:rPr>
                <w:noProof/>
                <w:webHidden/>
              </w:rPr>
            </w:r>
            <w:r>
              <w:rPr>
                <w:noProof/>
                <w:webHidden/>
              </w:rPr>
              <w:fldChar w:fldCharType="separate"/>
            </w:r>
            <w:r>
              <w:rPr>
                <w:noProof/>
                <w:webHidden/>
              </w:rPr>
              <w:t>40</w:t>
            </w:r>
            <w:r>
              <w:rPr>
                <w:noProof/>
                <w:webHidden/>
              </w:rPr>
              <w:fldChar w:fldCharType="end"/>
            </w:r>
          </w:hyperlink>
        </w:p>
        <w:p w14:paraId="54DA67E0" w14:textId="55B2D7F3" w:rsidR="00383D8A" w:rsidRDefault="00383D8A" w:rsidP="00C70B98">
          <w:r>
            <w:rPr>
              <w:b/>
              <w:bCs/>
              <w:noProof/>
            </w:rPr>
            <w:fldChar w:fldCharType="end"/>
          </w:r>
        </w:p>
      </w:sdtContent>
    </w:sdt>
    <w:p w14:paraId="59CFD431" w14:textId="77777777" w:rsidR="00B234A1" w:rsidRDefault="00B234A1" w:rsidP="00C70B98">
      <w:pPr>
        <w:rPr>
          <w:noProof/>
          <w:lang w:eastAsia="de-DE"/>
        </w:rPr>
      </w:pPr>
      <w:r>
        <w:rPr>
          <w:noProof/>
          <w:lang w:eastAsia="de-DE"/>
        </w:rPr>
        <w:br w:type="page"/>
      </w:r>
    </w:p>
    <w:p w14:paraId="66BD1ACB" w14:textId="050F9B2A" w:rsidR="009C2D81" w:rsidRPr="009C2D81" w:rsidRDefault="009C2D81" w:rsidP="009721D2">
      <w:pPr>
        <w:rPr>
          <w:lang w:val="en-GB"/>
        </w:rPr>
      </w:pPr>
      <w:r w:rsidRPr="009C2D81">
        <w:rPr>
          <w:spacing w:val="-3"/>
          <w:lang w:val="en-GB"/>
        </w:rPr>
        <w:lastRenderedPageBreak/>
        <w:t>THIS</w:t>
      </w:r>
      <w:r w:rsidRPr="009C2D81">
        <w:rPr>
          <w:spacing w:val="-7"/>
          <w:lang w:val="en-GB"/>
        </w:rPr>
        <w:t xml:space="preserve"> </w:t>
      </w:r>
      <w:r w:rsidRPr="009C2D81">
        <w:rPr>
          <w:spacing w:val="-4"/>
          <w:lang w:val="en-GB"/>
        </w:rPr>
        <w:t>CONSORTIUM</w:t>
      </w:r>
      <w:r w:rsidRPr="009C2D81">
        <w:rPr>
          <w:spacing w:val="-8"/>
          <w:lang w:val="en-GB"/>
        </w:rPr>
        <w:t xml:space="preserve"> </w:t>
      </w:r>
      <w:r w:rsidRPr="009C2D81">
        <w:rPr>
          <w:spacing w:val="-5"/>
          <w:lang w:val="en-GB"/>
        </w:rPr>
        <w:t>AGREEMENT</w:t>
      </w:r>
      <w:r w:rsidRPr="009C2D81">
        <w:rPr>
          <w:spacing w:val="-2"/>
          <w:lang w:val="en-GB"/>
        </w:rPr>
        <w:t xml:space="preserve"> </w:t>
      </w:r>
      <w:r w:rsidRPr="009C2D81">
        <w:rPr>
          <w:spacing w:val="-3"/>
          <w:lang w:val="en-GB"/>
        </w:rPr>
        <w:t>is</w:t>
      </w:r>
      <w:r w:rsidRPr="009C2D81">
        <w:rPr>
          <w:spacing w:val="-6"/>
          <w:lang w:val="en-GB"/>
        </w:rPr>
        <w:t xml:space="preserve"> </w:t>
      </w:r>
      <w:r w:rsidRPr="009C2D81">
        <w:rPr>
          <w:spacing w:val="-3"/>
          <w:lang w:val="en-GB"/>
        </w:rPr>
        <w:t>based</w:t>
      </w:r>
      <w:r w:rsidRPr="009C2D81">
        <w:rPr>
          <w:spacing w:val="-7"/>
          <w:lang w:val="en-GB"/>
        </w:rPr>
        <w:t xml:space="preserve"> </w:t>
      </w:r>
      <w:r w:rsidRPr="009C2D81">
        <w:rPr>
          <w:spacing w:val="-3"/>
          <w:lang w:val="en-GB"/>
        </w:rPr>
        <w:t>upon</w:t>
      </w:r>
      <w:r w:rsidRPr="009C2D81">
        <w:rPr>
          <w:spacing w:val="-7"/>
          <w:lang w:val="en-GB"/>
        </w:rPr>
        <w:t xml:space="preserve"> </w:t>
      </w:r>
      <w:r w:rsidRPr="009C2D81">
        <w:rPr>
          <w:rFonts w:hAnsi="Calibri"/>
          <w:spacing w:val="-7"/>
          <w:lang w:val="en-GB"/>
        </w:rPr>
        <w:t>Regulation</w:t>
      </w:r>
      <w:r w:rsidRPr="009C2D81">
        <w:rPr>
          <w:spacing w:val="-7"/>
          <w:lang w:val="en-GB"/>
        </w:rPr>
        <w:t xml:space="preserve"> </w:t>
      </w:r>
      <w:r w:rsidRPr="009C2D81">
        <w:rPr>
          <w:spacing w:val="-3"/>
          <w:lang w:val="en-GB"/>
        </w:rPr>
        <w:t>(EU)</w:t>
      </w:r>
      <w:r w:rsidRPr="009C2D81">
        <w:rPr>
          <w:spacing w:val="-6"/>
          <w:lang w:val="en-GB"/>
        </w:rPr>
        <w:t xml:space="preserve"> </w:t>
      </w:r>
      <w:r w:rsidRPr="009C2D81">
        <w:rPr>
          <w:spacing w:val="-2"/>
          <w:lang w:val="en-GB"/>
        </w:rPr>
        <w:t>No</w:t>
      </w:r>
      <w:r w:rsidRPr="009C2D81">
        <w:rPr>
          <w:spacing w:val="-7"/>
          <w:lang w:val="en-GB"/>
        </w:rPr>
        <w:t xml:space="preserve"> </w:t>
      </w:r>
      <w:r w:rsidRPr="009C2D81">
        <w:rPr>
          <w:lang w:val="en-GB"/>
        </w:rPr>
        <w:t>2021/695 of the European Parliament and of the Council</w:t>
      </w:r>
      <w:r w:rsidRPr="009C2D81">
        <w:rPr>
          <w:spacing w:val="-12"/>
          <w:lang w:val="en-GB"/>
        </w:rPr>
        <w:t xml:space="preserve"> </w:t>
      </w:r>
      <w:r w:rsidRPr="009C2D81">
        <w:rPr>
          <w:spacing w:val="-3"/>
          <w:lang w:val="en-GB"/>
        </w:rPr>
        <w:t>of</w:t>
      </w:r>
      <w:r w:rsidRPr="009C2D81">
        <w:rPr>
          <w:spacing w:val="-10"/>
          <w:lang w:val="en-GB"/>
        </w:rPr>
        <w:t xml:space="preserve"> 28 April 2021 </w:t>
      </w:r>
      <w:r w:rsidRPr="009C2D81">
        <w:rPr>
          <w:rFonts w:eastAsia="Arial"/>
          <w:lang w:val="en-GB"/>
        </w:rPr>
        <w:t xml:space="preserve">establishing </w:t>
      </w:r>
      <w:r w:rsidRPr="009C2D81">
        <w:rPr>
          <w:rFonts w:eastAsia="Arial"/>
          <w:spacing w:val="-4"/>
          <w:lang w:val="en-GB"/>
        </w:rPr>
        <w:t>Horizon</w:t>
      </w:r>
      <w:r w:rsidRPr="009C2D81">
        <w:rPr>
          <w:rFonts w:eastAsia="Arial"/>
          <w:spacing w:val="-12"/>
          <w:lang w:val="en-GB"/>
        </w:rPr>
        <w:t xml:space="preserve"> </w:t>
      </w:r>
      <w:r w:rsidRPr="009C2D81">
        <w:rPr>
          <w:rFonts w:eastAsia="Arial"/>
          <w:lang w:val="en-GB"/>
        </w:rPr>
        <w:t>Europe</w:t>
      </w:r>
      <w:r w:rsidRPr="009C2D81">
        <w:rPr>
          <w:rFonts w:eastAsia="Arial"/>
          <w:spacing w:val="-12"/>
          <w:lang w:val="en-GB"/>
        </w:rPr>
        <w:t xml:space="preserve"> </w:t>
      </w:r>
      <w:r w:rsidRPr="009C2D81">
        <w:rPr>
          <w:rFonts w:eastAsia="Arial"/>
          <w:lang w:val="en-GB"/>
        </w:rPr>
        <w:t>–</w:t>
      </w:r>
      <w:r w:rsidRPr="009C2D81">
        <w:rPr>
          <w:rFonts w:eastAsia="Arial"/>
          <w:spacing w:val="-11"/>
          <w:lang w:val="en-GB"/>
        </w:rPr>
        <w:t xml:space="preserve"> </w:t>
      </w:r>
      <w:r w:rsidRPr="009C2D81">
        <w:rPr>
          <w:rFonts w:eastAsia="Arial"/>
          <w:spacing w:val="-3"/>
          <w:lang w:val="en-GB"/>
        </w:rPr>
        <w:t>the</w:t>
      </w:r>
      <w:r w:rsidRPr="009C2D81">
        <w:rPr>
          <w:rFonts w:eastAsia="Arial"/>
          <w:spacing w:val="-12"/>
          <w:lang w:val="en-GB"/>
        </w:rPr>
        <w:t xml:space="preserve"> </w:t>
      </w:r>
      <w:r w:rsidRPr="009C2D81">
        <w:rPr>
          <w:rFonts w:eastAsia="Arial"/>
          <w:spacing w:val="-4"/>
          <w:lang w:val="en-GB"/>
        </w:rPr>
        <w:t>Framework</w:t>
      </w:r>
      <w:r w:rsidRPr="009C2D81">
        <w:rPr>
          <w:rFonts w:eastAsia="Arial"/>
          <w:spacing w:val="-9"/>
          <w:lang w:val="en-GB"/>
        </w:rPr>
        <w:t xml:space="preserve"> </w:t>
      </w:r>
      <w:r w:rsidRPr="009C2D81">
        <w:rPr>
          <w:rFonts w:eastAsia="Arial"/>
          <w:spacing w:val="-4"/>
          <w:lang w:val="en-GB"/>
        </w:rPr>
        <w:t>Programme</w:t>
      </w:r>
      <w:r w:rsidRPr="009C2D81">
        <w:rPr>
          <w:rFonts w:eastAsia="Arial"/>
          <w:spacing w:val="-14"/>
          <w:lang w:val="en-GB"/>
        </w:rPr>
        <w:t xml:space="preserve"> </w:t>
      </w:r>
      <w:r w:rsidRPr="009C2D81">
        <w:rPr>
          <w:rFonts w:eastAsia="Arial"/>
          <w:spacing w:val="-3"/>
          <w:lang w:val="en-GB"/>
        </w:rPr>
        <w:t>for</w:t>
      </w:r>
      <w:r w:rsidRPr="009C2D81">
        <w:rPr>
          <w:rFonts w:eastAsia="Arial"/>
          <w:spacing w:val="-10"/>
          <w:lang w:val="en-GB"/>
        </w:rPr>
        <w:t xml:space="preserve"> </w:t>
      </w:r>
      <w:r w:rsidRPr="009C2D81">
        <w:rPr>
          <w:rFonts w:eastAsia="Arial"/>
          <w:spacing w:val="-4"/>
          <w:lang w:val="en-GB"/>
        </w:rPr>
        <w:t>Research</w:t>
      </w:r>
      <w:r w:rsidRPr="009C2D81">
        <w:rPr>
          <w:rFonts w:eastAsia="Arial"/>
          <w:spacing w:val="-14"/>
          <w:lang w:val="en-GB"/>
        </w:rPr>
        <w:t xml:space="preserve"> </w:t>
      </w:r>
      <w:r w:rsidRPr="009C2D81">
        <w:rPr>
          <w:rFonts w:eastAsia="Arial"/>
          <w:spacing w:val="-2"/>
          <w:lang w:val="en-GB"/>
        </w:rPr>
        <w:t>and</w:t>
      </w:r>
      <w:r w:rsidRPr="009C2D81">
        <w:rPr>
          <w:rFonts w:eastAsia="Arial"/>
          <w:spacing w:val="41"/>
          <w:lang w:val="en-GB"/>
        </w:rPr>
        <w:t xml:space="preserve"> </w:t>
      </w:r>
      <w:r w:rsidRPr="009C2D81">
        <w:rPr>
          <w:rFonts w:eastAsia="Arial"/>
          <w:spacing w:val="-4"/>
          <w:lang w:val="en-GB"/>
        </w:rPr>
        <w:t>Innovation</w:t>
      </w:r>
      <w:r w:rsidRPr="009C2D81">
        <w:rPr>
          <w:rFonts w:eastAsia="Arial"/>
          <w:spacing w:val="-9"/>
          <w:lang w:val="en-GB"/>
        </w:rPr>
        <w:t xml:space="preserve"> </w:t>
      </w:r>
      <w:r w:rsidRPr="009C2D81">
        <w:rPr>
          <w:rFonts w:eastAsia="Arial"/>
          <w:spacing w:val="-4"/>
          <w:lang w:val="en-GB"/>
        </w:rPr>
        <w:t>(20</w:t>
      </w:r>
      <w:r w:rsidRPr="009C2D81">
        <w:rPr>
          <w:rFonts w:eastAsia="Arial"/>
          <w:lang w:val="en-GB"/>
        </w:rPr>
        <w:t>21</w:t>
      </w:r>
      <w:r w:rsidRPr="009C2D81">
        <w:rPr>
          <w:rFonts w:eastAsia="Arial"/>
          <w:spacing w:val="-4"/>
          <w:lang w:val="en-GB"/>
        </w:rPr>
        <w:t>-202</w:t>
      </w:r>
      <w:r w:rsidRPr="009C2D81">
        <w:rPr>
          <w:rFonts w:eastAsia="Arial"/>
          <w:lang w:val="en-GB"/>
        </w:rPr>
        <w:t>7</w:t>
      </w:r>
      <w:r w:rsidRPr="009C2D81">
        <w:rPr>
          <w:rFonts w:eastAsia="Arial"/>
          <w:spacing w:val="-4"/>
          <w:lang w:val="en-GB"/>
        </w:rPr>
        <w:t xml:space="preserve">), </w:t>
      </w:r>
      <w:r w:rsidRPr="009C2D81">
        <w:rPr>
          <w:rFonts w:eastAsia="Arial"/>
          <w:lang w:val="en-GB"/>
        </w:rPr>
        <w:t xml:space="preserve">laying down its </w:t>
      </w:r>
      <w:r w:rsidRPr="009C2D81">
        <w:rPr>
          <w:rFonts w:eastAsia="Arial"/>
          <w:spacing w:val="-3"/>
          <w:lang w:val="en-GB"/>
        </w:rPr>
        <w:t>rules</w:t>
      </w:r>
      <w:r w:rsidRPr="009C2D81">
        <w:rPr>
          <w:rFonts w:eastAsia="Arial"/>
          <w:spacing w:val="-11"/>
          <w:lang w:val="en-GB"/>
        </w:rPr>
        <w:t xml:space="preserve"> </w:t>
      </w:r>
      <w:r w:rsidRPr="009C2D81">
        <w:rPr>
          <w:rFonts w:eastAsia="Arial"/>
          <w:spacing w:val="-3"/>
          <w:lang w:val="en-GB"/>
        </w:rPr>
        <w:t>for</w:t>
      </w:r>
      <w:r w:rsidRPr="009C2D81">
        <w:rPr>
          <w:rFonts w:eastAsia="Arial"/>
          <w:spacing w:val="-9"/>
          <w:lang w:val="en-GB"/>
        </w:rPr>
        <w:t xml:space="preserve"> </w:t>
      </w:r>
      <w:r w:rsidRPr="009C2D81">
        <w:rPr>
          <w:rFonts w:eastAsia="Arial"/>
          <w:spacing w:val="-4"/>
          <w:lang w:val="en-GB"/>
        </w:rPr>
        <w:t>participation</w:t>
      </w:r>
      <w:r w:rsidRPr="009C2D81">
        <w:rPr>
          <w:rFonts w:eastAsia="Arial"/>
          <w:spacing w:val="-9"/>
          <w:lang w:val="en-GB"/>
        </w:rPr>
        <w:t xml:space="preserve"> </w:t>
      </w:r>
      <w:r w:rsidRPr="009C2D81">
        <w:rPr>
          <w:rFonts w:eastAsia="Arial"/>
          <w:spacing w:val="-3"/>
          <w:lang w:val="en-GB"/>
        </w:rPr>
        <w:t>and</w:t>
      </w:r>
      <w:r w:rsidRPr="009C2D81">
        <w:rPr>
          <w:rFonts w:eastAsia="Arial"/>
          <w:spacing w:val="-9"/>
          <w:lang w:val="en-GB"/>
        </w:rPr>
        <w:t xml:space="preserve"> </w:t>
      </w:r>
      <w:r w:rsidRPr="009C2D81">
        <w:rPr>
          <w:rFonts w:eastAsia="Arial"/>
          <w:spacing w:val="-4"/>
          <w:lang w:val="en-GB"/>
        </w:rPr>
        <w:t>dissemination</w:t>
      </w:r>
      <w:r w:rsidRPr="009C2D81">
        <w:rPr>
          <w:rFonts w:eastAsia="Arial"/>
          <w:spacing w:val="-8"/>
          <w:lang w:val="en-GB"/>
        </w:rPr>
        <w:t xml:space="preserve"> </w:t>
      </w:r>
      <w:r w:rsidRPr="009C2D81">
        <w:rPr>
          <w:rFonts w:eastAsia="Arial"/>
          <w:spacing w:val="-4"/>
          <w:lang w:val="en-GB"/>
        </w:rPr>
        <w:t>(hereinafter</w:t>
      </w:r>
      <w:r w:rsidRPr="009C2D81">
        <w:rPr>
          <w:rFonts w:eastAsia="Arial"/>
          <w:spacing w:val="-8"/>
          <w:lang w:val="en-GB"/>
        </w:rPr>
        <w:t xml:space="preserve"> </w:t>
      </w:r>
      <w:r w:rsidRPr="009C2D81">
        <w:rPr>
          <w:rFonts w:eastAsia="Arial"/>
          <w:spacing w:val="-4"/>
          <w:lang w:val="en-GB"/>
        </w:rPr>
        <w:t>referred</w:t>
      </w:r>
      <w:r w:rsidRPr="009C2D81">
        <w:rPr>
          <w:rFonts w:eastAsia="Arial"/>
          <w:spacing w:val="-9"/>
          <w:lang w:val="en-GB"/>
        </w:rPr>
        <w:t xml:space="preserve"> </w:t>
      </w:r>
      <w:r w:rsidRPr="009C2D81">
        <w:rPr>
          <w:rFonts w:eastAsia="Arial"/>
          <w:spacing w:val="-1"/>
          <w:lang w:val="en-GB"/>
        </w:rPr>
        <w:t>to</w:t>
      </w:r>
      <w:r w:rsidRPr="009C2D81">
        <w:rPr>
          <w:rFonts w:eastAsia="Arial"/>
          <w:spacing w:val="-7"/>
          <w:lang w:val="en-GB"/>
        </w:rPr>
        <w:t xml:space="preserve"> </w:t>
      </w:r>
      <w:r w:rsidRPr="009C2D81">
        <w:rPr>
          <w:rFonts w:eastAsia="Arial"/>
          <w:spacing w:val="-3"/>
          <w:lang w:val="en-GB"/>
        </w:rPr>
        <w:t>as</w:t>
      </w:r>
      <w:r w:rsidRPr="009C2D81">
        <w:rPr>
          <w:rFonts w:eastAsia="Arial"/>
          <w:spacing w:val="-6"/>
          <w:lang w:val="en-GB"/>
        </w:rPr>
        <w:t xml:space="preserve"> </w:t>
      </w:r>
      <w:r w:rsidRPr="009C2D81">
        <w:rPr>
          <w:rFonts w:eastAsia="Arial"/>
          <w:spacing w:val="-4"/>
          <w:lang w:val="en-GB"/>
        </w:rPr>
        <w:t>“Horizon Europe Regulation”),</w:t>
      </w:r>
      <w:r w:rsidRPr="009C2D81">
        <w:rPr>
          <w:rFonts w:eastAsia="Arial"/>
          <w:spacing w:val="-5"/>
          <w:lang w:val="en-GB"/>
        </w:rPr>
        <w:t xml:space="preserve"> </w:t>
      </w:r>
      <w:r w:rsidRPr="009C2D81">
        <w:rPr>
          <w:rFonts w:eastAsia="Arial"/>
          <w:spacing w:val="-3"/>
          <w:lang w:val="en-GB"/>
        </w:rPr>
        <w:t>and</w:t>
      </w:r>
      <w:r w:rsidRPr="009C2D81">
        <w:rPr>
          <w:rFonts w:eastAsia="Arial"/>
          <w:spacing w:val="-7"/>
          <w:lang w:val="en-GB"/>
        </w:rPr>
        <w:t xml:space="preserve"> on </w:t>
      </w:r>
      <w:r w:rsidRPr="009C2D81">
        <w:rPr>
          <w:rFonts w:eastAsia="Arial"/>
          <w:spacing w:val="-3"/>
          <w:lang w:val="en-GB"/>
        </w:rPr>
        <w:t>the</w:t>
      </w:r>
      <w:r w:rsidRPr="009C2D81">
        <w:rPr>
          <w:rFonts w:eastAsia="Arial"/>
          <w:spacing w:val="-7"/>
          <w:lang w:val="en-GB"/>
        </w:rPr>
        <w:t xml:space="preserve"> </w:t>
      </w:r>
      <w:r w:rsidRPr="009C2D81">
        <w:rPr>
          <w:rFonts w:eastAsia="Arial"/>
          <w:spacing w:val="-4"/>
          <w:lang w:val="en-GB"/>
        </w:rPr>
        <w:t>European</w:t>
      </w:r>
      <w:r w:rsidRPr="009C2D81">
        <w:rPr>
          <w:rFonts w:eastAsia="Arial"/>
          <w:spacing w:val="-7"/>
          <w:lang w:val="en-GB"/>
        </w:rPr>
        <w:t xml:space="preserve"> </w:t>
      </w:r>
      <w:r w:rsidRPr="009C2D81">
        <w:rPr>
          <w:rFonts w:eastAsia="Arial"/>
          <w:spacing w:val="-4"/>
          <w:lang w:val="en-GB"/>
        </w:rPr>
        <w:t>Commission</w:t>
      </w:r>
      <w:r w:rsidRPr="009C2D81">
        <w:rPr>
          <w:spacing w:val="-11"/>
          <w:lang w:val="en-GB"/>
        </w:rPr>
        <w:t xml:space="preserve">’s </w:t>
      </w:r>
      <w:r w:rsidRPr="009C2D81">
        <w:rPr>
          <w:spacing w:val="-3"/>
          <w:lang w:val="en-GB"/>
        </w:rPr>
        <w:t>General</w:t>
      </w:r>
      <w:r w:rsidRPr="009C2D81">
        <w:rPr>
          <w:spacing w:val="-10"/>
          <w:lang w:val="en-GB"/>
        </w:rPr>
        <w:t xml:space="preserve"> </w:t>
      </w:r>
      <w:r w:rsidRPr="009C2D81">
        <w:rPr>
          <w:spacing w:val="-4"/>
          <w:lang w:val="en-GB"/>
        </w:rPr>
        <w:t xml:space="preserve">Model </w:t>
      </w:r>
      <w:r w:rsidRPr="009C2D81">
        <w:rPr>
          <w:spacing w:val="-3"/>
          <w:lang w:val="en-GB"/>
        </w:rPr>
        <w:t>Grant</w:t>
      </w:r>
      <w:r w:rsidRPr="009C2D81">
        <w:rPr>
          <w:spacing w:val="-5"/>
          <w:lang w:val="en-GB"/>
        </w:rPr>
        <w:t xml:space="preserve"> </w:t>
      </w:r>
      <w:r w:rsidRPr="009C2D81">
        <w:rPr>
          <w:spacing w:val="-4"/>
          <w:lang w:val="en-GB"/>
        </w:rPr>
        <w:t>Agreement</w:t>
      </w:r>
      <w:r w:rsidRPr="009C2D81">
        <w:rPr>
          <w:spacing w:val="-8"/>
          <w:lang w:val="en-GB"/>
        </w:rPr>
        <w:t xml:space="preserve"> </w:t>
      </w:r>
      <w:r w:rsidRPr="009C2D81">
        <w:rPr>
          <w:spacing w:val="-2"/>
          <w:lang w:val="en-GB"/>
        </w:rPr>
        <w:t>and</w:t>
      </w:r>
      <w:r w:rsidRPr="009C2D81">
        <w:rPr>
          <w:spacing w:val="-7"/>
          <w:lang w:val="en-GB"/>
        </w:rPr>
        <w:t xml:space="preserve"> </w:t>
      </w:r>
      <w:r w:rsidRPr="009C2D81">
        <w:rPr>
          <w:spacing w:val="-3"/>
          <w:lang w:val="en-GB"/>
        </w:rPr>
        <w:t>its</w:t>
      </w:r>
      <w:r w:rsidRPr="009C2D81">
        <w:rPr>
          <w:spacing w:val="41"/>
          <w:lang w:val="en-GB"/>
        </w:rPr>
        <w:t xml:space="preserve"> </w:t>
      </w:r>
      <w:r w:rsidRPr="009C2D81">
        <w:rPr>
          <w:spacing w:val="-4"/>
          <w:lang w:val="en-GB"/>
        </w:rPr>
        <w:t>Annexes,</w:t>
      </w:r>
      <w:r w:rsidRPr="009C2D81">
        <w:rPr>
          <w:spacing w:val="-5"/>
          <w:lang w:val="en-GB"/>
        </w:rPr>
        <w:t xml:space="preserve"> </w:t>
      </w:r>
      <w:r w:rsidRPr="009C2D81">
        <w:rPr>
          <w:spacing w:val="-2"/>
          <w:lang w:val="en-GB"/>
        </w:rPr>
        <w:t>and</w:t>
      </w:r>
      <w:r w:rsidRPr="009C2D81">
        <w:rPr>
          <w:spacing w:val="-7"/>
          <w:lang w:val="en-GB"/>
        </w:rPr>
        <w:t xml:space="preserve"> </w:t>
      </w:r>
      <w:r w:rsidRPr="009C2D81">
        <w:rPr>
          <w:spacing w:val="-2"/>
          <w:lang w:val="en-GB"/>
        </w:rPr>
        <w:t>is</w:t>
      </w:r>
      <w:r w:rsidRPr="009C2D81">
        <w:rPr>
          <w:spacing w:val="-9"/>
          <w:lang w:val="en-GB"/>
        </w:rPr>
        <w:t xml:space="preserve"> </w:t>
      </w:r>
      <w:r w:rsidRPr="009C2D81">
        <w:rPr>
          <w:spacing w:val="-3"/>
          <w:lang w:val="en-GB"/>
        </w:rPr>
        <w:t>made</w:t>
      </w:r>
      <w:r w:rsidRPr="009C2D81">
        <w:rPr>
          <w:spacing w:val="-7"/>
          <w:lang w:val="en-GB"/>
        </w:rPr>
        <w:t xml:space="preserve"> </w:t>
      </w:r>
      <w:r w:rsidRPr="009C2D81">
        <w:rPr>
          <w:spacing w:val="-2"/>
          <w:lang w:val="en-GB"/>
        </w:rPr>
        <w:t>on</w:t>
      </w:r>
      <w:r w:rsidRPr="009C2D81">
        <w:rPr>
          <w:spacing w:val="-7"/>
          <w:lang w:val="en-GB"/>
        </w:rPr>
        <w:t xml:space="preserve"> </w:t>
      </w:r>
      <w:r w:rsidR="00652BA3">
        <w:rPr>
          <w:spacing w:val="-4"/>
          <w:lang w:val="en-GB"/>
        </w:rPr>
        <w:t>01.10.2022</w:t>
      </w:r>
      <w:r w:rsidRPr="009C2D81">
        <w:rPr>
          <w:spacing w:val="-3"/>
          <w:lang w:val="en-GB"/>
        </w:rPr>
        <w:t>,</w:t>
      </w:r>
      <w:r w:rsidRPr="009C2D81">
        <w:rPr>
          <w:spacing w:val="-5"/>
          <w:lang w:val="en-GB"/>
        </w:rPr>
        <w:t xml:space="preserve"> </w:t>
      </w:r>
      <w:r w:rsidRPr="009C2D81">
        <w:rPr>
          <w:spacing w:val="-4"/>
          <w:lang w:val="en-GB"/>
        </w:rPr>
        <w:t>hereinafter</w:t>
      </w:r>
      <w:r w:rsidRPr="009C2D81">
        <w:rPr>
          <w:spacing w:val="-8"/>
          <w:lang w:val="en-GB"/>
        </w:rPr>
        <w:t xml:space="preserve"> </w:t>
      </w:r>
      <w:r w:rsidRPr="009C2D81">
        <w:rPr>
          <w:spacing w:val="-4"/>
          <w:lang w:val="en-GB"/>
        </w:rPr>
        <w:t>referred</w:t>
      </w:r>
      <w:r w:rsidRPr="009C2D81">
        <w:rPr>
          <w:spacing w:val="-7"/>
          <w:lang w:val="en-GB"/>
        </w:rPr>
        <w:t xml:space="preserve"> </w:t>
      </w:r>
      <w:r w:rsidRPr="009C2D81">
        <w:rPr>
          <w:spacing w:val="-1"/>
          <w:lang w:val="en-GB"/>
        </w:rPr>
        <w:t>to</w:t>
      </w:r>
      <w:r w:rsidRPr="009C2D81">
        <w:rPr>
          <w:spacing w:val="-7"/>
          <w:lang w:val="en-GB"/>
        </w:rPr>
        <w:t xml:space="preserve"> </w:t>
      </w:r>
      <w:r w:rsidRPr="009C2D81">
        <w:rPr>
          <w:spacing w:val="-3"/>
          <w:lang w:val="en-GB"/>
        </w:rPr>
        <w:t>as</w:t>
      </w:r>
      <w:r w:rsidRPr="009C2D81">
        <w:rPr>
          <w:spacing w:val="-6"/>
          <w:lang w:val="en-GB"/>
        </w:rPr>
        <w:t xml:space="preserve"> </w:t>
      </w:r>
      <w:r w:rsidRPr="009C2D81">
        <w:rPr>
          <w:spacing w:val="-3"/>
          <w:lang w:val="en-GB"/>
        </w:rPr>
        <w:t>the</w:t>
      </w:r>
      <w:r w:rsidRPr="009C2D81">
        <w:rPr>
          <w:spacing w:val="-7"/>
          <w:lang w:val="en-GB"/>
        </w:rPr>
        <w:t xml:space="preserve"> </w:t>
      </w:r>
      <w:r w:rsidRPr="009C2D81">
        <w:rPr>
          <w:spacing w:val="-4"/>
          <w:lang w:val="en-GB"/>
        </w:rPr>
        <w:t>Effective</w:t>
      </w:r>
      <w:r w:rsidRPr="009C2D81">
        <w:rPr>
          <w:spacing w:val="-5"/>
          <w:lang w:val="en-GB"/>
        </w:rPr>
        <w:t xml:space="preserve"> </w:t>
      </w:r>
      <w:r w:rsidRPr="009C2D81">
        <w:rPr>
          <w:spacing w:val="-3"/>
          <w:lang w:val="en-GB"/>
        </w:rPr>
        <w:t>Date</w:t>
      </w:r>
    </w:p>
    <w:p w14:paraId="7FB9CB83" w14:textId="4B5FFA3F" w:rsidR="009C2D81" w:rsidRDefault="009C2D81" w:rsidP="00C70B98">
      <w:pPr>
        <w:rPr>
          <w:b/>
          <w:bCs/>
          <w:lang w:val="en-GB"/>
        </w:rPr>
      </w:pPr>
      <w:r w:rsidRPr="00995801">
        <w:rPr>
          <w:b/>
          <w:bCs/>
          <w:lang w:val="en-GB"/>
        </w:rPr>
        <w:t>BETWEEN:</w:t>
      </w:r>
    </w:p>
    <w:p w14:paraId="6921814E" w14:textId="45AD65A7" w:rsidR="001B156A" w:rsidRPr="001B156A" w:rsidRDefault="008D267F" w:rsidP="001B156A">
      <w:pPr>
        <w:pStyle w:val="ListParagraph"/>
        <w:numPr>
          <w:ilvl w:val="0"/>
          <w:numId w:val="90"/>
        </w:numPr>
        <w:spacing w:before="0" w:after="80" w:line="276" w:lineRule="auto"/>
        <w:rPr>
          <w:rFonts w:ascii="Arial" w:hAnsi="Arial" w:cs="Arial"/>
          <w:szCs w:val="20"/>
        </w:rPr>
      </w:pPr>
      <w:r w:rsidRPr="00F06B69">
        <w:rPr>
          <w:rFonts w:ascii="Arial" w:hAnsi="Arial" w:cs="Arial"/>
          <w:b/>
          <w:szCs w:val="20"/>
        </w:rPr>
        <w:t>UNIVERSITATEA TEHNICA GHEORGHE ASACHI DIN IASI</w:t>
      </w:r>
      <w:r w:rsidRPr="001B156A">
        <w:rPr>
          <w:rFonts w:ascii="Arial" w:hAnsi="Arial" w:cs="Arial"/>
          <w:szCs w:val="20"/>
        </w:rPr>
        <w:t xml:space="preserve"> (</w:t>
      </w:r>
      <w:r w:rsidRPr="001B156A">
        <w:rPr>
          <w:rFonts w:ascii="Arial" w:hAnsi="Arial" w:cs="Arial"/>
          <w:iCs/>
          <w:szCs w:val="20"/>
        </w:rPr>
        <w:t>TUIASI)</w:t>
      </w:r>
      <w:r w:rsidRPr="001B156A">
        <w:rPr>
          <w:rFonts w:ascii="Arial" w:hAnsi="Arial" w:cs="Arial"/>
          <w:spacing w:val="-3"/>
          <w:szCs w:val="20"/>
          <w:lang w:val="en-GB"/>
        </w:rPr>
        <w:t>,</w:t>
      </w:r>
      <w:r w:rsidR="00CE2503" w:rsidRPr="001B156A">
        <w:rPr>
          <w:rFonts w:ascii="Arial" w:hAnsi="Arial" w:cs="Arial"/>
          <w:spacing w:val="-3"/>
          <w:szCs w:val="20"/>
          <w:lang w:val="en-GB"/>
        </w:rPr>
        <w:t xml:space="preserve"> with legal address</w:t>
      </w:r>
      <w:r w:rsidR="001B156A">
        <w:rPr>
          <w:rFonts w:ascii="Arial" w:hAnsi="Arial" w:cs="Arial"/>
          <w:spacing w:val="-3"/>
          <w:szCs w:val="20"/>
          <w:lang w:val="en-GB"/>
        </w:rPr>
        <w:t>:</w:t>
      </w:r>
      <w:r w:rsidR="001B156A" w:rsidRPr="001B156A">
        <w:rPr>
          <w:rFonts w:ascii="Arial" w:hAnsi="Arial" w:cs="Arial"/>
          <w:spacing w:val="-3"/>
          <w:szCs w:val="20"/>
          <w:lang w:val="en-GB"/>
        </w:rPr>
        <w:t xml:space="preserve"> </w:t>
      </w:r>
      <w:r w:rsidR="00C85B4B">
        <w:rPr>
          <w:rFonts w:ascii="Arial" w:hAnsi="Arial" w:cs="Arial"/>
          <w:szCs w:val="20"/>
        </w:rPr>
        <w:t xml:space="preserve">B-DUL </w:t>
      </w:r>
      <w:r w:rsidR="005543D9" w:rsidRPr="001B156A">
        <w:rPr>
          <w:rFonts w:ascii="Arial" w:hAnsi="Arial" w:cs="Arial"/>
          <w:szCs w:val="20"/>
        </w:rPr>
        <w:t>DIMITRU MANGERON 67</w:t>
      </w:r>
      <w:r w:rsidRPr="001B156A">
        <w:rPr>
          <w:rFonts w:ascii="Arial" w:hAnsi="Arial" w:cs="Arial"/>
          <w:szCs w:val="20"/>
        </w:rPr>
        <w:t xml:space="preserve">, 700050, </w:t>
      </w:r>
      <w:r w:rsidR="005543D9" w:rsidRPr="001B156A">
        <w:rPr>
          <w:rFonts w:ascii="Arial" w:hAnsi="Arial" w:cs="Arial"/>
          <w:szCs w:val="20"/>
        </w:rPr>
        <w:t xml:space="preserve">IASI, </w:t>
      </w:r>
      <w:r w:rsidR="005543D9" w:rsidRPr="001B156A">
        <w:rPr>
          <w:rFonts w:ascii="Arial" w:hAnsi="Arial" w:cs="Arial"/>
          <w:spacing w:val="-3"/>
          <w:szCs w:val="20"/>
          <w:lang w:val="en-GB"/>
        </w:rPr>
        <w:t xml:space="preserve"> </w:t>
      </w:r>
      <w:r w:rsidR="005543D9">
        <w:rPr>
          <w:rFonts w:ascii="Arial" w:hAnsi="Arial" w:cs="Arial"/>
          <w:spacing w:val="-3"/>
          <w:szCs w:val="20"/>
          <w:lang w:val="en-GB"/>
        </w:rPr>
        <w:t>ROMANIA</w:t>
      </w:r>
      <w:r w:rsidRPr="001B156A">
        <w:rPr>
          <w:rFonts w:ascii="Arial" w:hAnsi="Arial" w:cs="Arial"/>
          <w:spacing w:val="-3"/>
          <w:szCs w:val="20"/>
          <w:lang w:val="en-GB"/>
        </w:rPr>
        <w:t>, the Coordinator,</w:t>
      </w:r>
    </w:p>
    <w:p w14:paraId="41EB0639" w14:textId="010DEEDB" w:rsidR="001B156A" w:rsidRDefault="00CE2503" w:rsidP="001B156A">
      <w:pPr>
        <w:pStyle w:val="ListParagraph"/>
        <w:numPr>
          <w:ilvl w:val="0"/>
          <w:numId w:val="90"/>
        </w:numPr>
        <w:spacing w:before="0" w:after="80" w:line="276" w:lineRule="auto"/>
        <w:rPr>
          <w:rFonts w:ascii="Arial" w:hAnsi="Arial" w:cs="Arial"/>
          <w:szCs w:val="20"/>
        </w:rPr>
      </w:pPr>
      <w:r w:rsidRPr="00F06B69">
        <w:rPr>
          <w:rFonts w:ascii="Arial" w:hAnsi="Arial" w:cs="Arial"/>
          <w:b/>
          <w:szCs w:val="20"/>
        </w:rPr>
        <w:t>UNIVERSIDAD DE OVIEDO</w:t>
      </w:r>
      <w:r w:rsidRPr="001B156A">
        <w:rPr>
          <w:rFonts w:ascii="Arial" w:hAnsi="Arial" w:cs="Arial"/>
          <w:szCs w:val="20"/>
        </w:rPr>
        <w:t xml:space="preserve"> (UNIOVI)</w:t>
      </w:r>
      <w:r w:rsidRPr="001B156A">
        <w:rPr>
          <w:rFonts w:ascii="Arial" w:hAnsi="Arial" w:cs="Arial"/>
          <w:spacing w:val="-3"/>
          <w:szCs w:val="20"/>
          <w:lang w:val="en-GB"/>
        </w:rPr>
        <w:t>, with legal address</w:t>
      </w:r>
      <w:r w:rsidR="001B156A">
        <w:rPr>
          <w:rFonts w:ascii="Arial" w:hAnsi="Arial" w:cs="Arial"/>
          <w:spacing w:val="-3"/>
          <w:szCs w:val="20"/>
          <w:lang w:val="en-GB"/>
        </w:rPr>
        <w:t>:</w:t>
      </w:r>
      <w:r w:rsidR="001B156A" w:rsidRPr="001B156A">
        <w:rPr>
          <w:rFonts w:ascii="Arial" w:hAnsi="Arial" w:cs="Arial"/>
          <w:spacing w:val="-3"/>
          <w:szCs w:val="20"/>
          <w:lang w:val="en-GB"/>
        </w:rPr>
        <w:t xml:space="preserve"> </w:t>
      </w:r>
      <w:r w:rsidR="005543D9" w:rsidRPr="001B156A">
        <w:rPr>
          <w:rFonts w:ascii="Arial" w:hAnsi="Arial" w:cs="Arial"/>
          <w:szCs w:val="20"/>
        </w:rPr>
        <w:t>CALLE SAN FRANCISCO 3, 33003, OVIEDO, SPAIN,</w:t>
      </w:r>
    </w:p>
    <w:p w14:paraId="77E17FE8" w14:textId="510EB027" w:rsidR="001B156A" w:rsidRDefault="00CE2503" w:rsidP="001B156A">
      <w:pPr>
        <w:pStyle w:val="ListParagraph"/>
        <w:numPr>
          <w:ilvl w:val="0"/>
          <w:numId w:val="90"/>
        </w:numPr>
        <w:spacing w:before="0" w:after="80" w:line="276" w:lineRule="auto"/>
        <w:rPr>
          <w:rFonts w:ascii="Arial" w:hAnsi="Arial" w:cs="Arial"/>
          <w:szCs w:val="20"/>
        </w:rPr>
      </w:pPr>
      <w:r w:rsidRPr="00F06B69">
        <w:rPr>
          <w:rFonts w:ascii="Arial" w:hAnsi="Arial" w:cs="Arial"/>
          <w:b/>
          <w:iCs/>
          <w:szCs w:val="20"/>
        </w:rPr>
        <w:t>HOCHSCHULE KARLSRUHE</w:t>
      </w:r>
      <w:r w:rsidRPr="001B156A">
        <w:rPr>
          <w:rFonts w:ascii="Arial" w:hAnsi="Arial" w:cs="Arial"/>
          <w:iCs/>
          <w:szCs w:val="20"/>
        </w:rPr>
        <w:t xml:space="preserve"> (</w:t>
      </w:r>
      <w:r w:rsidRPr="001B156A">
        <w:rPr>
          <w:rFonts w:ascii="Arial" w:hAnsi="Arial" w:cs="Arial"/>
          <w:szCs w:val="20"/>
        </w:rPr>
        <w:t>HKA)</w:t>
      </w:r>
      <w:r w:rsidR="001B156A" w:rsidRPr="001B156A">
        <w:rPr>
          <w:rFonts w:ascii="Arial" w:hAnsi="Arial" w:cs="Arial"/>
          <w:szCs w:val="20"/>
        </w:rPr>
        <w:t>, with legal address</w:t>
      </w:r>
      <w:r w:rsidR="005543D9">
        <w:rPr>
          <w:rFonts w:ascii="Arial" w:hAnsi="Arial" w:cs="Arial"/>
          <w:szCs w:val="20"/>
        </w:rPr>
        <w:t>:</w:t>
      </w:r>
      <w:r w:rsidR="00F06B69">
        <w:rPr>
          <w:rFonts w:ascii="Arial" w:hAnsi="Arial" w:cs="Arial"/>
          <w:szCs w:val="20"/>
        </w:rPr>
        <w:t xml:space="preserve"> </w:t>
      </w:r>
      <w:r w:rsidR="00C85B4B">
        <w:rPr>
          <w:rFonts w:ascii="MyriadPro-Regular" w:hAnsi="MyriadPro-Regular" w:cs="MyriadPro-Regular"/>
          <w:szCs w:val="20"/>
        </w:rPr>
        <w:t>MOLTKESTRASSE 30, 76133,</w:t>
      </w:r>
      <w:r w:rsidR="00C85B4B" w:rsidRPr="001B156A">
        <w:rPr>
          <w:rFonts w:ascii="MyriadPro-Regular" w:hAnsi="MyriadPro-Regular" w:cs="MyriadPro-Regular"/>
          <w:szCs w:val="20"/>
        </w:rPr>
        <w:t xml:space="preserve"> </w:t>
      </w:r>
      <w:r w:rsidR="00C85B4B">
        <w:rPr>
          <w:rFonts w:ascii="MyriadPro-Regular" w:hAnsi="MyriadPro-Regular" w:cs="MyriadPro-Regular"/>
          <w:szCs w:val="20"/>
        </w:rPr>
        <w:t xml:space="preserve">KARLSRUHE, GERMANY, </w:t>
      </w:r>
    </w:p>
    <w:p w14:paraId="21BB3E56" w14:textId="3865B8CA" w:rsidR="00CE2503" w:rsidRPr="005543D9" w:rsidRDefault="001B156A" w:rsidP="001B156A">
      <w:pPr>
        <w:pStyle w:val="ListParagraph"/>
        <w:numPr>
          <w:ilvl w:val="0"/>
          <w:numId w:val="90"/>
        </w:numPr>
        <w:spacing w:before="0" w:after="80" w:line="276" w:lineRule="auto"/>
        <w:rPr>
          <w:rFonts w:ascii="Arial" w:hAnsi="Arial" w:cs="Arial"/>
          <w:szCs w:val="20"/>
        </w:rPr>
      </w:pPr>
      <w:r w:rsidRPr="00F06B69">
        <w:rPr>
          <w:rFonts w:ascii="MyriadPro-It" w:hAnsi="MyriadPro-It" w:cs="MyriadPro-It"/>
          <w:b/>
          <w:iCs/>
          <w:szCs w:val="20"/>
        </w:rPr>
        <w:t>UNIVERSITA DEGLI STUDI GABRIELE D'ANNUNZIO DI CHIETI-PESCARA</w:t>
      </w:r>
      <w:r w:rsidR="00F06B69">
        <w:rPr>
          <w:rFonts w:ascii="MyriadPro-It" w:hAnsi="MyriadPro-It" w:cs="MyriadPro-It"/>
          <w:b/>
          <w:iCs/>
          <w:szCs w:val="20"/>
        </w:rPr>
        <w:t xml:space="preserve"> </w:t>
      </w:r>
      <w:r w:rsidR="005543D9">
        <w:t>(Ud'A),</w:t>
      </w:r>
      <w:r>
        <w:rPr>
          <w:rFonts w:ascii="Arial"/>
          <w:spacing w:val="-16"/>
        </w:rPr>
        <w:t xml:space="preserve"> </w:t>
      </w:r>
      <w:r w:rsidRPr="001B156A">
        <w:rPr>
          <w:rFonts w:ascii="Arial" w:hAnsi="Arial" w:cs="Arial"/>
          <w:spacing w:val="-3"/>
          <w:szCs w:val="20"/>
          <w:lang w:val="en-GB"/>
        </w:rPr>
        <w:t>with legal address</w:t>
      </w:r>
      <w:r>
        <w:rPr>
          <w:rFonts w:ascii="Arial" w:hAnsi="Arial" w:cs="Arial"/>
          <w:spacing w:val="-3"/>
          <w:szCs w:val="20"/>
          <w:lang w:val="en-GB"/>
        </w:rPr>
        <w:t>:</w:t>
      </w:r>
      <w:r w:rsidRPr="001B156A">
        <w:rPr>
          <w:rFonts w:ascii="Arial" w:hAnsi="Arial" w:cs="Arial"/>
          <w:spacing w:val="-3"/>
          <w:szCs w:val="20"/>
          <w:lang w:val="en-GB"/>
        </w:rPr>
        <w:t xml:space="preserve"> </w:t>
      </w:r>
      <w:r w:rsidR="00C85B4B">
        <w:rPr>
          <w:rFonts w:ascii="MyriadPro-Regular" w:hAnsi="MyriadPro-Regular" w:cs="MyriadPro-Regular"/>
          <w:szCs w:val="20"/>
        </w:rPr>
        <w:t>VIA DEI VESTINI 31,</w:t>
      </w:r>
      <w:r w:rsidR="00C85B4B" w:rsidRPr="005543D9">
        <w:rPr>
          <w:rFonts w:ascii="MyriadPro-Regular" w:hAnsi="MyriadPro-Regular" w:cs="MyriadPro-Regular"/>
          <w:szCs w:val="20"/>
        </w:rPr>
        <w:t xml:space="preserve"> </w:t>
      </w:r>
      <w:r w:rsidR="00C85B4B">
        <w:rPr>
          <w:rFonts w:ascii="MyriadPro-Regular" w:hAnsi="MyriadPro-Regular" w:cs="MyriadPro-Regular"/>
          <w:szCs w:val="20"/>
        </w:rPr>
        <w:t>66013, CHIETI, ITALY,</w:t>
      </w:r>
    </w:p>
    <w:p w14:paraId="71ACFDF9" w14:textId="5C72F19C" w:rsidR="005543D9" w:rsidRPr="00C85B4B" w:rsidRDefault="005543D9" w:rsidP="005543D9">
      <w:pPr>
        <w:pStyle w:val="ListParagraph"/>
        <w:numPr>
          <w:ilvl w:val="0"/>
          <w:numId w:val="90"/>
        </w:numPr>
        <w:spacing w:before="0" w:after="80" w:line="276" w:lineRule="auto"/>
        <w:rPr>
          <w:rFonts w:ascii="Arial" w:hAnsi="Arial" w:cs="Arial"/>
          <w:szCs w:val="20"/>
        </w:rPr>
      </w:pPr>
      <w:r w:rsidRPr="00F06B69">
        <w:rPr>
          <w:rFonts w:ascii="MyriadPro-It" w:hAnsi="MyriadPro-It" w:cs="MyriadPro-It"/>
          <w:b/>
          <w:iCs/>
          <w:szCs w:val="20"/>
        </w:rPr>
        <w:t>MEDICAL UNIVERSITY SOFIA</w:t>
      </w:r>
      <w:r>
        <w:rPr>
          <w:rFonts w:ascii="MyriadPro-It" w:hAnsi="MyriadPro-It" w:cs="MyriadPro-It"/>
          <w:iCs/>
          <w:szCs w:val="20"/>
        </w:rPr>
        <w:t xml:space="preserve"> </w:t>
      </w:r>
      <w:r>
        <w:t xml:space="preserve">(MUS), </w:t>
      </w:r>
      <w:r w:rsidRPr="001B156A">
        <w:rPr>
          <w:rFonts w:ascii="Arial" w:hAnsi="Arial" w:cs="Arial"/>
          <w:spacing w:val="-3"/>
          <w:szCs w:val="20"/>
          <w:lang w:val="en-GB"/>
        </w:rPr>
        <w:t>with legal address</w:t>
      </w:r>
      <w:r>
        <w:rPr>
          <w:rFonts w:ascii="Arial" w:hAnsi="Arial" w:cs="Arial"/>
          <w:spacing w:val="-3"/>
          <w:szCs w:val="20"/>
          <w:lang w:val="en-GB"/>
        </w:rPr>
        <w:t>:</w:t>
      </w:r>
      <w:r w:rsidRPr="001B156A">
        <w:rPr>
          <w:rFonts w:ascii="Arial" w:hAnsi="Arial" w:cs="Arial"/>
          <w:spacing w:val="-3"/>
          <w:szCs w:val="20"/>
          <w:lang w:val="en-GB"/>
        </w:rPr>
        <w:t xml:space="preserve"> </w:t>
      </w:r>
      <w:r>
        <w:rPr>
          <w:rFonts w:ascii="MyriadPro-Regular" w:hAnsi="MyriadPro-Regular" w:cs="MyriadPro-Regular"/>
          <w:szCs w:val="20"/>
        </w:rPr>
        <w:t>ACAD IV EVSTATIEV GESHOV ST 15</w:t>
      </w:r>
      <w:r w:rsidR="00C85B4B">
        <w:rPr>
          <w:rFonts w:ascii="MyriadPro-Regular" w:hAnsi="MyriadPro-Regular" w:cs="MyriadPro-Regular"/>
          <w:szCs w:val="20"/>
        </w:rPr>
        <w:t>,</w:t>
      </w:r>
      <w:r w:rsidR="00C85B4B" w:rsidRPr="00C85B4B">
        <w:rPr>
          <w:rFonts w:ascii="MyriadPro-Regular" w:hAnsi="MyriadPro-Regular" w:cs="MyriadPro-Regular"/>
          <w:szCs w:val="20"/>
        </w:rPr>
        <w:t xml:space="preserve"> </w:t>
      </w:r>
      <w:r w:rsidR="00C85B4B">
        <w:rPr>
          <w:rFonts w:ascii="MyriadPro-Regular" w:hAnsi="MyriadPro-Regular" w:cs="MyriadPro-Regular"/>
          <w:szCs w:val="20"/>
        </w:rPr>
        <w:t>1431, SOFIA, BULGARIA,</w:t>
      </w:r>
    </w:p>
    <w:p w14:paraId="71A557B6" w14:textId="31FFABE3" w:rsidR="00C85B4B" w:rsidRPr="00F06B69" w:rsidRDefault="00F06B69" w:rsidP="00F06B69">
      <w:pPr>
        <w:pStyle w:val="ListParagraph"/>
        <w:numPr>
          <w:ilvl w:val="0"/>
          <w:numId w:val="90"/>
        </w:numPr>
        <w:spacing w:before="0" w:after="80" w:line="276" w:lineRule="auto"/>
        <w:rPr>
          <w:rFonts w:ascii="Arial" w:hAnsi="Arial" w:cs="Arial"/>
          <w:szCs w:val="20"/>
        </w:rPr>
      </w:pPr>
      <w:r w:rsidRPr="00F06B69">
        <w:rPr>
          <w:rFonts w:ascii="MyriadPro-It" w:hAnsi="MyriadPro-It" w:cs="MyriadPro-It"/>
          <w:b/>
          <w:iCs/>
          <w:szCs w:val="20"/>
        </w:rPr>
        <w:t>UNIVERSITE DE ROUEN NORMANDIE</w:t>
      </w:r>
      <w:r w:rsidR="005034DB">
        <w:rPr>
          <w:rFonts w:ascii="MyriadPro-It" w:hAnsi="MyriadPro-It" w:cs="MyriadPro-It"/>
          <w:b/>
          <w:iCs/>
          <w:szCs w:val="20"/>
        </w:rPr>
        <w:t xml:space="preserve"> </w:t>
      </w:r>
      <w:r>
        <w:t>(URN)</w:t>
      </w:r>
      <w:r>
        <w:rPr>
          <w:rFonts w:ascii="MyriadPro-Regular" w:hAnsi="MyriadPro-Regular" w:cs="MyriadPro-Regular"/>
          <w:szCs w:val="20"/>
        </w:rPr>
        <w:t>,</w:t>
      </w:r>
      <w:r w:rsidRPr="00F06B69">
        <w:rPr>
          <w:rFonts w:ascii="Arial" w:hAnsi="Arial" w:cs="Arial"/>
          <w:spacing w:val="-3"/>
          <w:szCs w:val="20"/>
          <w:lang w:val="en-GB"/>
        </w:rPr>
        <w:t xml:space="preserve"> </w:t>
      </w:r>
      <w:r w:rsidRPr="001B156A">
        <w:rPr>
          <w:rFonts w:ascii="Arial" w:hAnsi="Arial" w:cs="Arial"/>
          <w:spacing w:val="-3"/>
          <w:szCs w:val="20"/>
          <w:lang w:val="en-GB"/>
        </w:rPr>
        <w:t>with legal address</w:t>
      </w:r>
      <w:r>
        <w:rPr>
          <w:rFonts w:ascii="Arial" w:hAnsi="Arial" w:cs="Arial"/>
          <w:spacing w:val="-3"/>
          <w:szCs w:val="20"/>
          <w:lang w:val="en-GB"/>
        </w:rPr>
        <w:t>:</w:t>
      </w:r>
      <w:r w:rsidRPr="00F06B69">
        <w:rPr>
          <w:rFonts w:ascii="MyriadPro-It" w:hAnsi="MyriadPro-It" w:cs="MyriadPro-It"/>
          <w:b/>
          <w:iCs/>
          <w:szCs w:val="20"/>
        </w:rPr>
        <w:t xml:space="preserve"> </w:t>
      </w:r>
      <w:r w:rsidRPr="00F06B69">
        <w:rPr>
          <w:rFonts w:ascii="MyriadPro-Regular" w:hAnsi="MyriadPro-Regular" w:cs="MyriadPro-Regular"/>
          <w:szCs w:val="20"/>
        </w:rPr>
        <w:t>RUE THOMAS BECKET 1 MONT SAINT AIGNAN</w:t>
      </w:r>
      <w:r>
        <w:rPr>
          <w:rFonts w:ascii="MyriadPro-Regular" w:hAnsi="MyriadPro-Regular" w:cs="MyriadPro-Regular"/>
          <w:szCs w:val="20"/>
        </w:rPr>
        <w:t>,</w:t>
      </w:r>
      <w:r w:rsidRPr="00F06B69">
        <w:rPr>
          <w:rFonts w:ascii="MyriadPro-Regular" w:hAnsi="MyriadPro-Regular" w:cs="MyriadPro-Regular"/>
          <w:szCs w:val="20"/>
        </w:rPr>
        <w:t xml:space="preserve"> </w:t>
      </w:r>
      <w:r>
        <w:rPr>
          <w:rFonts w:ascii="MyriadPro-Regular" w:hAnsi="MyriadPro-Regular" w:cs="MyriadPro-Regular"/>
          <w:szCs w:val="20"/>
        </w:rPr>
        <w:t>76821, MONT SAINT AIGNAN CEDEX, FRANCE,</w:t>
      </w:r>
    </w:p>
    <w:p w14:paraId="146222DE" w14:textId="001DEFD2" w:rsidR="00F06B69" w:rsidRPr="006C1D8D" w:rsidRDefault="005034DB" w:rsidP="005034DB">
      <w:pPr>
        <w:pStyle w:val="ListParagraph"/>
        <w:numPr>
          <w:ilvl w:val="0"/>
          <w:numId w:val="90"/>
        </w:numPr>
        <w:spacing w:before="0" w:after="80" w:line="276" w:lineRule="auto"/>
        <w:rPr>
          <w:rFonts w:ascii="Arial" w:hAnsi="Arial" w:cs="Arial"/>
          <w:szCs w:val="20"/>
        </w:rPr>
      </w:pPr>
      <w:r w:rsidRPr="006C1D8D">
        <w:rPr>
          <w:rFonts w:ascii="MyriadPro-It" w:hAnsi="MyriadPro-It" w:cs="MyriadPro-It"/>
          <w:b/>
          <w:iCs/>
          <w:szCs w:val="20"/>
        </w:rPr>
        <w:t>MUNSTER TECHNOLOGICAL UNIVERSITY</w:t>
      </w:r>
      <w:r>
        <w:rPr>
          <w:rFonts w:ascii="MyriadPro-It" w:hAnsi="MyriadPro-It" w:cs="MyriadPro-It"/>
          <w:iCs/>
          <w:szCs w:val="20"/>
        </w:rPr>
        <w:t xml:space="preserve"> </w:t>
      </w:r>
      <w:r>
        <w:t xml:space="preserve">(MTU), </w:t>
      </w:r>
      <w:r w:rsidRPr="001B156A">
        <w:rPr>
          <w:rFonts w:ascii="Arial" w:hAnsi="Arial" w:cs="Arial"/>
          <w:spacing w:val="-3"/>
          <w:szCs w:val="20"/>
          <w:lang w:val="en-GB"/>
        </w:rPr>
        <w:t>with legal address</w:t>
      </w:r>
      <w:r>
        <w:rPr>
          <w:rFonts w:ascii="Arial" w:hAnsi="Arial" w:cs="Arial"/>
          <w:spacing w:val="-3"/>
          <w:szCs w:val="20"/>
          <w:lang w:val="en-GB"/>
        </w:rPr>
        <w:t>:</w:t>
      </w:r>
      <w:r w:rsidRPr="005034DB">
        <w:rPr>
          <w:rFonts w:ascii="MyriadPro-Regular" w:hAnsi="MyriadPro-Regular" w:cs="MyriadPro-Regular"/>
          <w:szCs w:val="20"/>
        </w:rPr>
        <w:t xml:space="preserve"> </w:t>
      </w:r>
      <w:r>
        <w:rPr>
          <w:rFonts w:ascii="MyriadPro-Regular" w:hAnsi="MyriadPro-Regular" w:cs="MyriadPro-Regular"/>
          <w:szCs w:val="20"/>
        </w:rPr>
        <w:t xml:space="preserve">ROSSA AVENUE BISHOPSTOWN, T12 P928, </w:t>
      </w:r>
      <w:r w:rsidR="006C1D8D">
        <w:rPr>
          <w:rFonts w:ascii="MyriadPro-Regular" w:hAnsi="MyriadPro-Regular" w:cs="MyriadPro-Regular"/>
          <w:szCs w:val="20"/>
        </w:rPr>
        <w:t>CORK, IRELAND,</w:t>
      </w:r>
    </w:p>
    <w:p w14:paraId="1785EE95" w14:textId="1C683205" w:rsidR="006C1D8D" w:rsidRPr="00D70F2C" w:rsidRDefault="00685E32" w:rsidP="00B61D29">
      <w:pPr>
        <w:pStyle w:val="ListParagraph"/>
        <w:numPr>
          <w:ilvl w:val="0"/>
          <w:numId w:val="90"/>
        </w:numPr>
        <w:spacing w:before="0" w:after="80" w:line="276" w:lineRule="auto"/>
        <w:rPr>
          <w:rFonts w:ascii="Arial" w:hAnsi="Arial" w:cs="Arial"/>
          <w:b/>
          <w:szCs w:val="20"/>
        </w:rPr>
      </w:pPr>
      <w:r w:rsidRPr="00B61D29">
        <w:rPr>
          <w:rFonts w:ascii="MyriadPro-It" w:hAnsi="MyriadPro-It" w:cs="MyriadPro-It"/>
          <w:b/>
          <w:iCs/>
          <w:szCs w:val="20"/>
        </w:rPr>
        <w:t xml:space="preserve">HOGSKOLAN I SKOVDE </w:t>
      </w:r>
      <w:r>
        <w:t>(HIS),</w:t>
      </w:r>
      <w:r w:rsidRPr="00B61D29">
        <w:rPr>
          <w:rFonts w:ascii="Arial" w:hAnsi="Arial" w:cs="Arial"/>
          <w:spacing w:val="-3"/>
          <w:szCs w:val="20"/>
          <w:lang w:val="en-GB"/>
        </w:rPr>
        <w:t xml:space="preserve"> with legal address:</w:t>
      </w:r>
      <w:r w:rsidRPr="00B61D29">
        <w:rPr>
          <w:rFonts w:ascii="MyriadPro-Regular" w:hAnsi="MyriadPro-Regular" w:cs="MyriadPro-Regular"/>
          <w:szCs w:val="20"/>
        </w:rPr>
        <w:t xml:space="preserve"> HOGSKOLEVAGEN 1, 54 128, SKOVDE, SWEDEN</w:t>
      </w:r>
    </w:p>
    <w:p w14:paraId="0D227F75" w14:textId="18B559E5" w:rsidR="009C2D81" w:rsidRPr="00440430" w:rsidRDefault="009C2D81" w:rsidP="005F701C">
      <w:r w:rsidRPr="00440430">
        <w:t>hereinafter, jointly or individually, referred to as ”Parties” or ”Party”</w:t>
      </w:r>
    </w:p>
    <w:p w14:paraId="7F8054DC" w14:textId="529BDA92" w:rsidR="009C2D81" w:rsidRDefault="009C2D81" w:rsidP="005F701C">
      <w:r w:rsidRPr="00440430">
        <w:t>relating to the Action entitled</w:t>
      </w:r>
    </w:p>
    <w:p w14:paraId="401CEF47" w14:textId="281C657C" w:rsidR="00207FC5" w:rsidRPr="00207FC5" w:rsidRDefault="00207FC5" w:rsidP="00207FC5">
      <w:pPr>
        <w:rPr>
          <w:rFonts w:ascii="Arial" w:hAnsi="Arial" w:cs="Arial"/>
          <w:szCs w:val="20"/>
        </w:rPr>
      </w:pPr>
      <w:r w:rsidRPr="00207FC5">
        <w:rPr>
          <w:rFonts w:ascii="Arial" w:hAnsi="Arial" w:cs="Arial"/>
          <w:b/>
          <w:szCs w:val="20"/>
        </w:rPr>
        <w:t>BOOSTING INGENIUM FOR EXCELLENCE</w:t>
      </w:r>
    </w:p>
    <w:p w14:paraId="6D88C312" w14:textId="77777777" w:rsidR="009C2D81" w:rsidRPr="00440430" w:rsidRDefault="009C2D81" w:rsidP="005F701C">
      <w:r w:rsidRPr="00440430">
        <w:t>in short</w:t>
      </w:r>
    </w:p>
    <w:p w14:paraId="3A33A940" w14:textId="47E328A9" w:rsidR="009C2D81" w:rsidRPr="00207FC5" w:rsidRDefault="00207FC5" w:rsidP="00232EBD">
      <w:pPr>
        <w:rPr>
          <w:rFonts w:eastAsia="Arial"/>
          <w:b/>
          <w:lang w:val="en-GB"/>
        </w:rPr>
      </w:pPr>
      <w:r w:rsidRPr="00207FC5">
        <w:rPr>
          <w:b/>
          <w:lang w:val="en-GB"/>
        </w:rPr>
        <w:t>BI4E</w:t>
      </w:r>
    </w:p>
    <w:p w14:paraId="33972A6F" w14:textId="77777777" w:rsidR="009C2D81" w:rsidRPr="009C2D81" w:rsidRDefault="009C2D81" w:rsidP="00C70B98">
      <w:pPr>
        <w:rPr>
          <w:lang w:val="en-GB"/>
        </w:rPr>
      </w:pPr>
      <w:r w:rsidRPr="009C2D81">
        <w:rPr>
          <w:lang w:val="en-GB"/>
        </w:rPr>
        <w:t>hereinafter</w:t>
      </w:r>
      <w:r w:rsidRPr="009C2D81">
        <w:rPr>
          <w:spacing w:val="-8"/>
          <w:lang w:val="en-GB"/>
        </w:rPr>
        <w:t xml:space="preserve"> </w:t>
      </w:r>
      <w:r w:rsidRPr="009C2D81">
        <w:rPr>
          <w:lang w:val="en-GB"/>
        </w:rPr>
        <w:t>referred</w:t>
      </w:r>
      <w:r w:rsidRPr="009C2D81">
        <w:rPr>
          <w:spacing w:val="-9"/>
          <w:lang w:val="en-GB"/>
        </w:rPr>
        <w:t xml:space="preserve"> </w:t>
      </w:r>
      <w:r w:rsidRPr="009C2D81">
        <w:rPr>
          <w:spacing w:val="-1"/>
          <w:lang w:val="en-GB"/>
        </w:rPr>
        <w:t>to</w:t>
      </w:r>
      <w:r w:rsidRPr="009C2D81">
        <w:rPr>
          <w:spacing w:val="-7"/>
          <w:lang w:val="en-GB"/>
        </w:rPr>
        <w:t xml:space="preserve"> </w:t>
      </w:r>
      <w:r w:rsidRPr="009C2D81">
        <w:rPr>
          <w:spacing w:val="-3"/>
          <w:lang w:val="en-GB"/>
        </w:rPr>
        <w:t>as</w:t>
      </w:r>
      <w:r w:rsidRPr="009C2D81">
        <w:rPr>
          <w:spacing w:val="-6"/>
          <w:lang w:val="en-GB"/>
        </w:rPr>
        <w:t xml:space="preserve"> </w:t>
      </w:r>
      <w:r w:rsidRPr="009C2D81">
        <w:rPr>
          <w:lang w:val="en-GB"/>
        </w:rPr>
        <w:t>“Project”</w:t>
      </w:r>
    </w:p>
    <w:p w14:paraId="46BAE4BD" w14:textId="77777777" w:rsidR="009C2D81" w:rsidRPr="00995801" w:rsidRDefault="009C2D81" w:rsidP="00C70B98">
      <w:pPr>
        <w:rPr>
          <w:b/>
          <w:bCs/>
        </w:rPr>
      </w:pPr>
      <w:r w:rsidRPr="00995801">
        <w:rPr>
          <w:b/>
          <w:bCs/>
        </w:rPr>
        <w:t>WHEREAS:</w:t>
      </w:r>
    </w:p>
    <w:p w14:paraId="0AE61362" w14:textId="77777777" w:rsidR="009C2D81" w:rsidRPr="009C2D81" w:rsidRDefault="009C2D81" w:rsidP="00C70B98">
      <w:pPr>
        <w:rPr>
          <w:lang w:val="en-GB" w:eastAsia="fi-FI"/>
        </w:rPr>
      </w:pPr>
      <w:r w:rsidRPr="009C2D81">
        <w:rPr>
          <w:lang w:val="en-GB" w:eastAsia="fi-FI"/>
        </w:rPr>
        <w:t>The Parties, having considerable experience in the field concerned, have submitted a proposal for the Project to the Granting Authority as part of Horizon Europe – the Framework Programme for Research and Innovation (2021-2027).</w:t>
      </w:r>
    </w:p>
    <w:p w14:paraId="37825F95" w14:textId="77777777" w:rsidR="009C2D81" w:rsidRPr="009C2D81" w:rsidRDefault="009C2D81" w:rsidP="00C70B98">
      <w:pPr>
        <w:rPr>
          <w:lang w:val="en-GB" w:eastAsia="fi-FI"/>
        </w:rPr>
      </w:pPr>
      <w:r w:rsidRPr="009C2D81">
        <w:rPr>
          <w:lang w:val="en-GB" w:eastAsia="fi-FI"/>
        </w:rPr>
        <w:t>The Parties wish to specify or supplement binding commitments among themselves in addition to the provisions of the specific Grant Agreement to be signed by the Parties and the Granting Authority (hereinafter “Grant Agreement”).</w:t>
      </w:r>
    </w:p>
    <w:p w14:paraId="1F99ADD3" w14:textId="0CD49C0B" w:rsidR="009C2D81" w:rsidRPr="009C2D81" w:rsidRDefault="009C2D81" w:rsidP="00C70B98">
      <w:pPr>
        <w:rPr>
          <w:lang w:val="en-GB" w:eastAsia="fi-FI"/>
        </w:rPr>
      </w:pPr>
      <w:r w:rsidRPr="009C2D81">
        <w:rPr>
          <w:lang w:val="en-GB" w:eastAsia="fi-FI"/>
        </w:rPr>
        <w:t xml:space="preserve">The Parties are aware that this Consortium Agreement is based upon the </w:t>
      </w:r>
      <w:hyperlink r:id="rId16" w:history="1">
        <w:r w:rsidRPr="009C2D81">
          <w:rPr>
            <w:color w:val="0000FF"/>
            <w:u w:val="single"/>
            <w:lang w:val="en-GB" w:eastAsia="fi-FI"/>
          </w:rPr>
          <w:t>DESCA model consortium agreement</w:t>
        </w:r>
      </w:hyperlink>
      <w:r w:rsidRPr="009C2D81">
        <w:rPr>
          <w:lang w:val="en-GB" w:eastAsia="fi-FI"/>
        </w:rPr>
        <w:t>.</w:t>
      </w:r>
    </w:p>
    <w:p w14:paraId="66A2382F" w14:textId="1E6E8B1A" w:rsidR="009C2D81" w:rsidRPr="009C2D81" w:rsidRDefault="009C2D81" w:rsidP="00C70B98">
      <w:pPr>
        <w:rPr>
          <w:lang w:val="en-GB"/>
        </w:rPr>
      </w:pPr>
      <w:r w:rsidRPr="009C2D81">
        <w:rPr>
          <w:spacing w:val="-2"/>
          <w:lang w:val="en-GB"/>
        </w:rPr>
        <w:t>NOW,</w:t>
      </w:r>
      <w:r w:rsidRPr="009C2D81">
        <w:rPr>
          <w:spacing w:val="-10"/>
          <w:lang w:val="en-GB"/>
        </w:rPr>
        <w:t xml:space="preserve"> </w:t>
      </w:r>
      <w:r w:rsidRPr="009C2D81">
        <w:rPr>
          <w:lang w:val="en-GB"/>
        </w:rPr>
        <w:t>THEREFORE,</w:t>
      </w:r>
      <w:r w:rsidRPr="009C2D81">
        <w:rPr>
          <w:spacing w:val="-5"/>
          <w:lang w:val="en-GB"/>
        </w:rPr>
        <w:t xml:space="preserve"> </w:t>
      </w:r>
      <w:r w:rsidRPr="009C2D81">
        <w:rPr>
          <w:spacing w:val="-2"/>
          <w:lang w:val="en-GB"/>
        </w:rPr>
        <w:t>IT</w:t>
      </w:r>
      <w:r w:rsidRPr="009C2D81">
        <w:rPr>
          <w:spacing w:val="-7"/>
          <w:lang w:val="en-GB"/>
        </w:rPr>
        <w:t xml:space="preserve"> </w:t>
      </w:r>
      <w:r w:rsidRPr="009C2D81">
        <w:rPr>
          <w:spacing w:val="-2"/>
          <w:lang w:val="en-GB"/>
        </w:rPr>
        <w:t>IS</w:t>
      </w:r>
      <w:r w:rsidRPr="009C2D81">
        <w:rPr>
          <w:spacing w:val="-5"/>
          <w:lang w:val="en-GB"/>
        </w:rPr>
        <w:t xml:space="preserve"> </w:t>
      </w:r>
      <w:r w:rsidRPr="009C2D81">
        <w:rPr>
          <w:lang w:val="en-GB"/>
        </w:rPr>
        <w:t>HEREBY</w:t>
      </w:r>
      <w:r w:rsidRPr="009C2D81">
        <w:rPr>
          <w:spacing w:val="-7"/>
          <w:lang w:val="en-GB"/>
        </w:rPr>
        <w:t xml:space="preserve"> </w:t>
      </w:r>
      <w:r w:rsidRPr="009C2D81">
        <w:rPr>
          <w:lang w:val="en-GB"/>
        </w:rPr>
        <w:t>AGREED</w:t>
      </w:r>
      <w:r w:rsidRPr="009C2D81">
        <w:rPr>
          <w:spacing w:val="-5"/>
          <w:lang w:val="en-GB"/>
        </w:rPr>
        <w:t xml:space="preserve"> </w:t>
      </w:r>
      <w:r w:rsidRPr="009C2D81">
        <w:rPr>
          <w:spacing w:val="-2"/>
          <w:lang w:val="en-GB"/>
        </w:rPr>
        <w:t>AS</w:t>
      </w:r>
      <w:r w:rsidRPr="009C2D81">
        <w:rPr>
          <w:spacing w:val="30"/>
          <w:lang w:val="en-GB"/>
        </w:rPr>
        <w:t xml:space="preserve"> </w:t>
      </w:r>
      <w:r w:rsidRPr="009C2D81">
        <w:rPr>
          <w:lang w:val="en-GB"/>
        </w:rPr>
        <w:t>FOLLOWS:</w:t>
      </w:r>
    </w:p>
    <w:p w14:paraId="785247ED" w14:textId="219D5742" w:rsidR="009C2D81" w:rsidRPr="009C2D81" w:rsidRDefault="009C2D81" w:rsidP="00995801">
      <w:pPr>
        <w:pStyle w:val="Heading1"/>
        <w:rPr>
          <w:lang w:val="en-GB"/>
        </w:rPr>
      </w:pPr>
      <w:bookmarkStart w:id="0" w:name="_Toc100242313"/>
      <w:r w:rsidRPr="009C2D81">
        <w:rPr>
          <w:lang w:val="en-GB"/>
        </w:rPr>
        <w:lastRenderedPageBreak/>
        <w:t>Definitions</w:t>
      </w:r>
      <w:bookmarkEnd w:id="0"/>
    </w:p>
    <w:p w14:paraId="079E3BAC" w14:textId="5D94FCD9" w:rsidR="009C2D81" w:rsidRPr="009C2D81" w:rsidRDefault="009C2D81" w:rsidP="00995801">
      <w:pPr>
        <w:pStyle w:val="Heading2"/>
        <w:rPr>
          <w:lang w:val="en-GB"/>
        </w:rPr>
      </w:pPr>
      <w:r w:rsidRPr="009C2D81">
        <w:rPr>
          <w:lang w:val="en-GB"/>
        </w:rPr>
        <w:t>Definitions</w:t>
      </w:r>
    </w:p>
    <w:p w14:paraId="5C63F09A" w14:textId="77777777" w:rsidR="009C2D81" w:rsidRPr="009C2D81" w:rsidRDefault="009C2D81" w:rsidP="00C70B98">
      <w:pPr>
        <w:rPr>
          <w:lang w:val="en-GB"/>
        </w:rPr>
      </w:pPr>
      <w:r w:rsidRPr="009C2D81">
        <w:rPr>
          <w:lang w:val="en-GB"/>
        </w:rPr>
        <w:t>Words beginning with a capital letter shall have the meaning defined either herein or in the Horizon Europe Regulation or in the Grant Agreement including its Annexes.</w:t>
      </w:r>
    </w:p>
    <w:p w14:paraId="011229DA" w14:textId="40F98735" w:rsidR="009C2D81" w:rsidRPr="009C2D81" w:rsidRDefault="009C2D81" w:rsidP="00995801">
      <w:pPr>
        <w:pStyle w:val="Heading2"/>
        <w:rPr>
          <w:lang w:val="en-GB"/>
        </w:rPr>
      </w:pPr>
      <w:r w:rsidRPr="009C2D81">
        <w:rPr>
          <w:lang w:val="en-GB"/>
        </w:rPr>
        <w:t>Additional</w:t>
      </w:r>
      <w:r w:rsidRPr="009C2D81">
        <w:rPr>
          <w:spacing w:val="-7"/>
          <w:lang w:val="en-GB"/>
        </w:rPr>
        <w:t xml:space="preserve"> </w:t>
      </w:r>
      <w:r w:rsidRPr="009C2D81">
        <w:rPr>
          <w:lang w:val="en-GB"/>
        </w:rPr>
        <w:t>Definitions</w:t>
      </w:r>
    </w:p>
    <w:p w14:paraId="30DC44DF" w14:textId="1F76F5DA" w:rsidR="009C2D81" w:rsidRPr="00995801" w:rsidRDefault="009C2D81" w:rsidP="00C70B98">
      <w:pPr>
        <w:rPr>
          <w:b/>
          <w:bCs/>
          <w:lang w:val="en-GB"/>
        </w:rPr>
      </w:pPr>
      <w:r w:rsidRPr="00995801">
        <w:rPr>
          <w:b/>
          <w:bCs/>
          <w:lang w:val="en-GB"/>
        </w:rPr>
        <w:t>“Consortium Body</w:t>
      </w:r>
      <w:r w:rsidR="003D4825">
        <w:rPr>
          <w:b/>
          <w:bCs/>
          <w:lang w:val="en-GB"/>
        </w:rPr>
        <w:t>”</w:t>
      </w:r>
    </w:p>
    <w:p w14:paraId="0D4AED17" w14:textId="7EF96180" w:rsidR="009C2D81" w:rsidRPr="009C2D81" w:rsidRDefault="009C2D81" w:rsidP="00C70B98">
      <w:pPr>
        <w:rPr>
          <w:lang w:val="en-GB"/>
        </w:rPr>
      </w:pPr>
      <w:r w:rsidRPr="009C2D81">
        <w:rPr>
          <w:lang w:val="en-GB"/>
        </w:rPr>
        <w:t xml:space="preserve">Consortium Body means any management body described in Section </w:t>
      </w:r>
      <w:r w:rsidR="00AF7B3A">
        <w:rPr>
          <w:lang w:val="en-GB"/>
        </w:rPr>
        <w:fldChar w:fldCharType="begin"/>
      </w:r>
      <w:r w:rsidR="00AF7B3A">
        <w:rPr>
          <w:lang w:val="en-GB"/>
        </w:rPr>
        <w:instrText xml:space="preserve"> REF _Ref90240509 \r \h </w:instrText>
      </w:r>
      <w:r w:rsidR="00AF7B3A">
        <w:rPr>
          <w:lang w:val="en-GB"/>
        </w:rPr>
      </w:r>
      <w:r w:rsidR="00AF7B3A">
        <w:rPr>
          <w:lang w:val="en-GB"/>
        </w:rPr>
        <w:fldChar w:fldCharType="separate"/>
      </w:r>
      <w:r w:rsidR="00EF5E87">
        <w:rPr>
          <w:lang w:val="en-GB"/>
        </w:rPr>
        <w:t>6</w:t>
      </w:r>
      <w:r w:rsidR="00AF7B3A">
        <w:rPr>
          <w:lang w:val="en-GB"/>
        </w:rPr>
        <w:fldChar w:fldCharType="end"/>
      </w:r>
      <w:r w:rsidRPr="009C2D81">
        <w:rPr>
          <w:lang w:val="en-GB"/>
        </w:rPr>
        <w:t xml:space="preserve"> (Governance Structure) of this Consortium Agreement.</w:t>
      </w:r>
    </w:p>
    <w:p w14:paraId="0E7654AD" w14:textId="21CD0784" w:rsidR="009C2D81" w:rsidRPr="00995801" w:rsidRDefault="003D4825" w:rsidP="00C70B98">
      <w:pPr>
        <w:rPr>
          <w:b/>
          <w:bCs/>
          <w:lang w:val="en-GB"/>
        </w:rPr>
      </w:pPr>
      <w:r w:rsidRPr="00995801">
        <w:rPr>
          <w:b/>
          <w:bCs/>
          <w:lang w:val="en-GB"/>
        </w:rPr>
        <w:t>“</w:t>
      </w:r>
      <w:r w:rsidR="009C2D81" w:rsidRPr="00995801">
        <w:rPr>
          <w:b/>
          <w:bCs/>
          <w:lang w:val="en-GB"/>
        </w:rPr>
        <w:t>Consortium Plan</w:t>
      </w:r>
      <w:r w:rsidRPr="00995801">
        <w:rPr>
          <w:b/>
          <w:bCs/>
          <w:lang w:val="en-GB"/>
        </w:rPr>
        <w:t>”</w:t>
      </w:r>
    </w:p>
    <w:p w14:paraId="1827B63E" w14:textId="5280EFA7" w:rsidR="009C2D81" w:rsidRPr="009C2D81" w:rsidRDefault="009C2D81" w:rsidP="00C70B98">
      <w:pPr>
        <w:rPr>
          <w:lang w:val="en-GB"/>
        </w:rPr>
      </w:pPr>
      <w:r w:rsidRPr="009C2D81">
        <w:rPr>
          <w:lang w:val="en-GB"/>
        </w:rPr>
        <w:t>Consortium</w:t>
      </w:r>
      <w:r w:rsidRPr="009C2D81">
        <w:rPr>
          <w:spacing w:val="-6"/>
          <w:lang w:val="en-GB"/>
        </w:rPr>
        <w:t xml:space="preserve"> </w:t>
      </w:r>
      <w:r w:rsidRPr="009C2D81">
        <w:rPr>
          <w:spacing w:val="-3"/>
          <w:lang w:val="en-GB"/>
        </w:rPr>
        <w:t>Plan</w:t>
      </w:r>
      <w:r w:rsidRPr="009C2D81">
        <w:rPr>
          <w:spacing w:val="-9"/>
          <w:lang w:val="en-GB"/>
        </w:rPr>
        <w:t xml:space="preserve"> </w:t>
      </w:r>
      <w:r w:rsidRPr="009C2D81">
        <w:rPr>
          <w:spacing w:val="-3"/>
          <w:lang w:val="en-GB"/>
        </w:rPr>
        <w:t>means</w:t>
      </w:r>
      <w:r w:rsidRPr="009C2D81">
        <w:rPr>
          <w:spacing w:val="-9"/>
          <w:lang w:val="en-GB"/>
        </w:rPr>
        <w:t xml:space="preserve"> </w:t>
      </w:r>
      <w:r w:rsidRPr="009C2D81">
        <w:rPr>
          <w:spacing w:val="-3"/>
          <w:lang w:val="en-GB"/>
        </w:rPr>
        <w:t>the</w:t>
      </w:r>
      <w:r w:rsidRPr="009C2D81">
        <w:rPr>
          <w:spacing w:val="-7"/>
          <w:lang w:val="en-GB"/>
        </w:rPr>
        <w:t xml:space="preserve"> </w:t>
      </w:r>
      <w:r w:rsidRPr="009C2D81">
        <w:rPr>
          <w:lang w:val="en-GB"/>
        </w:rPr>
        <w:t>description</w:t>
      </w:r>
      <w:r w:rsidRPr="009C2D81">
        <w:rPr>
          <w:spacing w:val="-7"/>
          <w:lang w:val="en-GB"/>
        </w:rPr>
        <w:t xml:space="preserve"> </w:t>
      </w:r>
      <w:r w:rsidRPr="009C2D81">
        <w:rPr>
          <w:spacing w:val="-3"/>
          <w:lang w:val="en-GB"/>
        </w:rPr>
        <w:t>of</w:t>
      </w:r>
      <w:r w:rsidRPr="009C2D81">
        <w:rPr>
          <w:spacing w:val="-5"/>
          <w:lang w:val="en-GB"/>
        </w:rPr>
        <w:t xml:space="preserve"> </w:t>
      </w:r>
      <w:r w:rsidRPr="009C2D81">
        <w:rPr>
          <w:spacing w:val="-3"/>
          <w:lang w:val="en-GB"/>
        </w:rPr>
        <w:t>the</w:t>
      </w:r>
      <w:r w:rsidRPr="009C2D81">
        <w:rPr>
          <w:spacing w:val="-7"/>
          <w:lang w:val="en-GB"/>
        </w:rPr>
        <w:t xml:space="preserve"> </w:t>
      </w:r>
      <w:r w:rsidRPr="009C2D81">
        <w:rPr>
          <w:lang w:val="en-GB"/>
        </w:rPr>
        <w:t>Action</w:t>
      </w:r>
      <w:r w:rsidRPr="009C2D81">
        <w:rPr>
          <w:spacing w:val="-3"/>
          <w:lang w:val="en-GB"/>
        </w:rPr>
        <w:t xml:space="preserve"> and</w:t>
      </w:r>
      <w:r w:rsidRPr="009C2D81">
        <w:rPr>
          <w:spacing w:val="-7"/>
          <w:lang w:val="en-GB"/>
        </w:rPr>
        <w:t xml:space="preserve"> </w:t>
      </w:r>
      <w:r w:rsidRPr="009C2D81">
        <w:rPr>
          <w:spacing w:val="-3"/>
          <w:lang w:val="en-GB"/>
        </w:rPr>
        <w:t>the</w:t>
      </w:r>
      <w:r w:rsidRPr="009C2D81">
        <w:rPr>
          <w:spacing w:val="47"/>
          <w:lang w:val="en-GB"/>
        </w:rPr>
        <w:t xml:space="preserve"> </w:t>
      </w:r>
      <w:r w:rsidRPr="009C2D81">
        <w:rPr>
          <w:spacing w:val="-3"/>
          <w:lang w:val="en-GB"/>
        </w:rPr>
        <w:t>related</w:t>
      </w:r>
      <w:r w:rsidRPr="009C2D81">
        <w:rPr>
          <w:spacing w:val="-7"/>
          <w:lang w:val="en-GB"/>
        </w:rPr>
        <w:t xml:space="preserve"> </w:t>
      </w:r>
      <w:r w:rsidRPr="009C2D81">
        <w:rPr>
          <w:lang w:val="en-GB"/>
        </w:rPr>
        <w:t>agreed</w:t>
      </w:r>
      <w:r w:rsidRPr="009C2D81">
        <w:rPr>
          <w:spacing w:val="-7"/>
          <w:lang w:val="en-GB"/>
        </w:rPr>
        <w:t xml:space="preserve"> </w:t>
      </w:r>
      <w:r w:rsidRPr="009C2D81">
        <w:rPr>
          <w:lang w:val="en-GB"/>
        </w:rPr>
        <w:t>budget</w:t>
      </w:r>
      <w:r w:rsidRPr="009C2D81">
        <w:rPr>
          <w:spacing w:val="-5"/>
          <w:lang w:val="en-GB"/>
        </w:rPr>
        <w:t xml:space="preserve"> </w:t>
      </w:r>
      <w:r w:rsidRPr="009C2D81">
        <w:rPr>
          <w:spacing w:val="-3"/>
          <w:lang w:val="en-GB"/>
        </w:rPr>
        <w:t>as</w:t>
      </w:r>
      <w:r w:rsidRPr="009C2D81">
        <w:rPr>
          <w:spacing w:val="-6"/>
          <w:lang w:val="en-GB"/>
        </w:rPr>
        <w:t xml:space="preserve"> </w:t>
      </w:r>
      <w:r w:rsidRPr="009C2D81">
        <w:rPr>
          <w:spacing w:val="-3"/>
          <w:lang w:val="en-GB"/>
        </w:rPr>
        <w:t>first</w:t>
      </w:r>
      <w:r w:rsidRPr="009C2D81">
        <w:rPr>
          <w:spacing w:val="-6"/>
          <w:lang w:val="en-GB"/>
        </w:rPr>
        <w:t xml:space="preserve"> </w:t>
      </w:r>
      <w:r w:rsidRPr="009C2D81">
        <w:rPr>
          <w:spacing w:val="-3"/>
          <w:lang w:val="en-GB"/>
        </w:rPr>
        <w:t>defined</w:t>
      </w:r>
      <w:r w:rsidRPr="009C2D81">
        <w:rPr>
          <w:spacing w:val="-7"/>
          <w:lang w:val="en-GB"/>
        </w:rPr>
        <w:t xml:space="preserve"> </w:t>
      </w:r>
      <w:r w:rsidRPr="009C2D81">
        <w:rPr>
          <w:spacing w:val="-2"/>
          <w:lang w:val="en-GB"/>
        </w:rPr>
        <w:t>in</w:t>
      </w:r>
      <w:r w:rsidRPr="009C2D81">
        <w:rPr>
          <w:spacing w:val="-9"/>
          <w:lang w:val="en-GB"/>
        </w:rPr>
        <w:t xml:space="preserve"> </w:t>
      </w:r>
      <w:r w:rsidRPr="009C2D81">
        <w:rPr>
          <w:spacing w:val="-2"/>
          <w:lang w:val="en-GB"/>
        </w:rPr>
        <w:t>the</w:t>
      </w:r>
      <w:r w:rsidRPr="009C2D81">
        <w:rPr>
          <w:spacing w:val="-9"/>
          <w:lang w:val="en-GB"/>
        </w:rPr>
        <w:t xml:space="preserve"> </w:t>
      </w:r>
      <w:r w:rsidRPr="009C2D81">
        <w:rPr>
          <w:spacing w:val="-3"/>
          <w:lang w:val="en-GB"/>
        </w:rPr>
        <w:t>Grant</w:t>
      </w:r>
      <w:r w:rsidRPr="009C2D81">
        <w:rPr>
          <w:spacing w:val="-8"/>
          <w:lang w:val="en-GB"/>
        </w:rPr>
        <w:t xml:space="preserve"> </w:t>
      </w:r>
      <w:r w:rsidRPr="009C2D81">
        <w:rPr>
          <w:spacing w:val="-5"/>
          <w:lang w:val="en-GB"/>
        </w:rPr>
        <w:t>Agreement</w:t>
      </w:r>
      <w:r w:rsidRPr="009C2D81">
        <w:rPr>
          <w:spacing w:val="27"/>
          <w:lang w:val="en-GB"/>
        </w:rPr>
        <w:t xml:space="preserve"> </w:t>
      </w:r>
      <w:r w:rsidRPr="009C2D81">
        <w:rPr>
          <w:spacing w:val="-2"/>
          <w:lang w:val="en-GB"/>
        </w:rPr>
        <w:t>and</w:t>
      </w:r>
      <w:r w:rsidRPr="009C2D81">
        <w:rPr>
          <w:spacing w:val="-7"/>
          <w:lang w:val="en-GB"/>
        </w:rPr>
        <w:t xml:space="preserve"> </w:t>
      </w:r>
      <w:r w:rsidRPr="009C2D81">
        <w:rPr>
          <w:lang w:val="en-GB"/>
        </w:rPr>
        <w:t>which</w:t>
      </w:r>
      <w:r w:rsidRPr="009C2D81">
        <w:rPr>
          <w:spacing w:val="-7"/>
          <w:lang w:val="en-GB"/>
        </w:rPr>
        <w:t xml:space="preserve"> </w:t>
      </w:r>
      <w:r w:rsidRPr="009C2D81">
        <w:rPr>
          <w:spacing w:val="-2"/>
          <w:lang w:val="en-GB"/>
        </w:rPr>
        <w:t>may</w:t>
      </w:r>
      <w:r w:rsidRPr="009C2D81">
        <w:rPr>
          <w:spacing w:val="-9"/>
          <w:lang w:val="en-GB"/>
        </w:rPr>
        <w:t xml:space="preserve"> </w:t>
      </w:r>
      <w:r w:rsidRPr="009C2D81">
        <w:rPr>
          <w:spacing w:val="-2"/>
          <w:lang w:val="en-GB"/>
        </w:rPr>
        <w:t>be</w:t>
      </w:r>
      <w:r w:rsidRPr="009C2D81">
        <w:rPr>
          <w:spacing w:val="-6"/>
          <w:lang w:val="en-GB"/>
        </w:rPr>
        <w:t xml:space="preserve"> </w:t>
      </w:r>
      <w:r w:rsidRPr="009C2D81">
        <w:rPr>
          <w:lang w:val="en-GB"/>
        </w:rPr>
        <w:t xml:space="preserve">updated </w:t>
      </w:r>
      <w:r w:rsidRPr="009C2D81">
        <w:rPr>
          <w:spacing w:val="-2"/>
          <w:lang w:val="en-GB"/>
        </w:rPr>
        <w:t>by</w:t>
      </w:r>
      <w:r w:rsidRPr="009C2D81">
        <w:rPr>
          <w:spacing w:val="-9"/>
          <w:lang w:val="en-GB"/>
        </w:rPr>
        <w:t xml:space="preserve"> </w:t>
      </w:r>
      <w:r w:rsidRPr="009C2D81">
        <w:rPr>
          <w:spacing w:val="-3"/>
          <w:lang w:val="en-GB"/>
        </w:rPr>
        <w:t>the</w:t>
      </w:r>
      <w:r w:rsidRPr="009C2D81">
        <w:rPr>
          <w:spacing w:val="-9"/>
          <w:lang w:val="en-GB"/>
        </w:rPr>
        <w:t xml:space="preserve"> </w:t>
      </w:r>
      <w:r w:rsidR="000A093A">
        <w:rPr>
          <w:spacing w:val="-3"/>
          <w:lang w:val="en-GB"/>
        </w:rPr>
        <w:t>Steering Committee</w:t>
      </w:r>
      <w:r w:rsidRPr="009C2D81">
        <w:rPr>
          <w:lang w:val="en-GB"/>
        </w:rPr>
        <w:t>.</w:t>
      </w:r>
    </w:p>
    <w:p w14:paraId="468730FB" w14:textId="77777777" w:rsidR="009C2D81" w:rsidRPr="00995801" w:rsidRDefault="009C2D81" w:rsidP="00C70B98">
      <w:pPr>
        <w:rPr>
          <w:b/>
          <w:bCs/>
          <w:lang w:val="en-GB"/>
        </w:rPr>
      </w:pPr>
      <w:r w:rsidRPr="00995801">
        <w:rPr>
          <w:b/>
          <w:bCs/>
          <w:lang w:val="en-GB"/>
        </w:rPr>
        <w:t>“Granting Authority”</w:t>
      </w:r>
    </w:p>
    <w:p w14:paraId="4B6ED976" w14:textId="77777777" w:rsidR="009C2D81" w:rsidRPr="009C2D81" w:rsidRDefault="009C2D81" w:rsidP="00C70B98">
      <w:pPr>
        <w:rPr>
          <w:lang w:val="en-GB"/>
        </w:rPr>
      </w:pPr>
      <w:r w:rsidRPr="009C2D81">
        <w:rPr>
          <w:lang w:val="en-GB"/>
        </w:rPr>
        <w:t>means the body awarding the grant for the Project.</w:t>
      </w:r>
    </w:p>
    <w:p w14:paraId="7428805F" w14:textId="77777777" w:rsidR="009C2D81" w:rsidRPr="00995801" w:rsidRDefault="009C2D81" w:rsidP="00C70B98">
      <w:pPr>
        <w:rPr>
          <w:b/>
          <w:bCs/>
          <w:lang w:val="en-GB"/>
        </w:rPr>
      </w:pPr>
      <w:r w:rsidRPr="00995801">
        <w:rPr>
          <w:b/>
          <w:bCs/>
          <w:lang w:val="en-GB"/>
        </w:rPr>
        <w:t>“Defaulting Party”</w:t>
      </w:r>
    </w:p>
    <w:p w14:paraId="50D1BA04" w14:textId="3776BAC7" w:rsidR="009C2D81" w:rsidRPr="009C2D81" w:rsidRDefault="009C2D81" w:rsidP="00C70B98">
      <w:pPr>
        <w:rPr>
          <w:lang w:val="en-GB"/>
        </w:rPr>
      </w:pPr>
      <w:r w:rsidRPr="009C2D81">
        <w:rPr>
          <w:lang w:val="en-GB"/>
        </w:rPr>
        <w:t xml:space="preserve">Defaulting Party means a Party which the </w:t>
      </w:r>
      <w:r w:rsidR="003826A3">
        <w:rPr>
          <w:spacing w:val="-3"/>
          <w:lang w:val="en-GB"/>
        </w:rPr>
        <w:t>Steering Committee</w:t>
      </w:r>
      <w:r w:rsidRPr="009C2D81">
        <w:rPr>
          <w:lang w:val="en-GB"/>
        </w:rPr>
        <w:t xml:space="preserve"> has identified to be in breach of this Consortium Agreement and/or the Grant Agreement as specified in Section </w:t>
      </w:r>
      <w:r w:rsidR="00AF7B3A">
        <w:rPr>
          <w:lang w:val="en-GB"/>
        </w:rPr>
        <w:fldChar w:fldCharType="begin"/>
      </w:r>
      <w:r w:rsidR="00AF7B3A">
        <w:rPr>
          <w:lang w:val="en-GB"/>
        </w:rPr>
        <w:instrText xml:space="preserve"> REF _Ref90241179 \r \h </w:instrText>
      </w:r>
      <w:r w:rsidR="00AF7B3A">
        <w:rPr>
          <w:lang w:val="en-GB"/>
        </w:rPr>
      </w:r>
      <w:r w:rsidR="00AF7B3A">
        <w:rPr>
          <w:lang w:val="en-GB"/>
        </w:rPr>
        <w:fldChar w:fldCharType="separate"/>
      </w:r>
      <w:r w:rsidR="00EF5E87">
        <w:rPr>
          <w:lang w:val="en-GB"/>
        </w:rPr>
        <w:t>4.2</w:t>
      </w:r>
      <w:r w:rsidR="00AF7B3A">
        <w:rPr>
          <w:lang w:val="en-GB"/>
        </w:rPr>
        <w:fldChar w:fldCharType="end"/>
      </w:r>
      <w:r w:rsidRPr="009C2D81">
        <w:rPr>
          <w:lang w:val="en-GB"/>
        </w:rPr>
        <w:t xml:space="preserve"> of this Consortium Agreement.</w:t>
      </w:r>
    </w:p>
    <w:p w14:paraId="0079CF5E" w14:textId="14C793A5" w:rsidR="009C2D81" w:rsidRPr="00995801" w:rsidRDefault="009C2D81" w:rsidP="00C70B98">
      <w:pPr>
        <w:rPr>
          <w:b/>
          <w:bCs/>
          <w:lang w:val="en-GB"/>
        </w:rPr>
      </w:pPr>
      <w:r w:rsidRPr="00995801">
        <w:rPr>
          <w:b/>
          <w:bCs/>
          <w:lang w:val="en-GB"/>
        </w:rPr>
        <w:t>“Needed”</w:t>
      </w:r>
    </w:p>
    <w:p w14:paraId="5C1505C4" w14:textId="77777777" w:rsidR="009C2D81" w:rsidRPr="00982C65" w:rsidRDefault="009C2D81" w:rsidP="00C70B98">
      <w:pPr>
        <w:rPr>
          <w:lang w:val="en-GB"/>
        </w:rPr>
      </w:pPr>
      <w:r w:rsidRPr="00982C65">
        <w:rPr>
          <w:lang w:val="en-GB"/>
        </w:rPr>
        <w:t>means:</w:t>
      </w:r>
    </w:p>
    <w:p w14:paraId="2D8B0806" w14:textId="77777777" w:rsidR="009C2D81" w:rsidRPr="00995801" w:rsidRDefault="009C2D81" w:rsidP="00C70B98">
      <w:pPr>
        <w:rPr>
          <w:i/>
          <w:iCs/>
          <w:lang w:val="en-GB"/>
        </w:rPr>
      </w:pPr>
      <w:r w:rsidRPr="00995801">
        <w:rPr>
          <w:i/>
          <w:iCs/>
          <w:lang w:val="en-GB"/>
        </w:rPr>
        <w:t>For the implementation of the Project:</w:t>
      </w:r>
    </w:p>
    <w:p w14:paraId="49BF88A0" w14:textId="77777777" w:rsidR="009C2D81" w:rsidRPr="009C2D81" w:rsidRDefault="009C2D81" w:rsidP="00C70B98">
      <w:pPr>
        <w:rPr>
          <w:rFonts w:eastAsia="Arial"/>
          <w:lang w:val="en-GB"/>
        </w:rPr>
      </w:pPr>
      <w:r w:rsidRPr="009C2D81">
        <w:rPr>
          <w:lang w:val="en-GB"/>
        </w:rPr>
        <w:t>Access</w:t>
      </w:r>
      <w:r w:rsidRPr="009C2D81">
        <w:rPr>
          <w:spacing w:val="-9"/>
          <w:lang w:val="en-GB"/>
        </w:rPr>
        <w:t xml:space="preserve"> </w:t>
      </w:r>
      <w:r w:rsidRPr="009C2D81">
        <w:rPr>
          <w:lang w:val="en-GB"/>
        </w:rPr>
        <w:t>Rights</w:t>
      </w:r>
      <w:r w:rsidRPr="009C2D81">
        <w:rPr>
          <w:spacing w:val="-11"/>
          <w:lang w:val="en-GB"/>
        </w:rPr>
        <w:t xml:space="preserve"> </w:t>
      </w:r>
      <w:r w:rsidRPr="009C2D81">
        <w:rPr>
          <w:spacing w:val="-3"/>
          <w:lang w:val="en-GB"/>
        </w:rPr>
        <w:t>are</w:t>
      </w:r>
      <w:r w:rsidRPr="009C2D81">
        <w:rPr>
          <w:spacing w:val="-9"/>
          <w:lang w:val="en-GB"/>
        </w:rPr>
        <w:t xml:space="preserve"> </w:t>
      </w:r>
      <w:r w:rsidRPr="009C2D81">
        <w:rPr>
          <w:lang w:val="en-GB"/>
        </w:rPr>
        <w:t>Needed</w:t>
      </w:r>
      <w:r w:rsidRPr="009C2D81">
        <w:rPr>
          <w:spacing w:val="-9"/>
          <w:lang w:val="en-GB"/>
        </w:rPr>
        <w:t xml:space="preserve"> </w:t>
      </w:r>
      <w:r w:rsidRPr="009C2D81">
        <w:rPr>
          <w:spacing w:val="-3"/>
          <w:lang w:val="en-GB"/>
        </w:rPr>
        <w:t>if,</w:t>
      </w:r>
      <w:r w:rsidRPr="009C2D81">
        <w:rPr>
          <w:spacing w:val="-8"/>
          <w:lang w:val="en-GB"/>
        </w:rPr>
        <w:t xml:space="preserve"> </w:t>
      </w:r>
      <w:r w:rsidRPr="009C2D81">
        <w:rPr>
          <w:lang w:val="en-GB"/>
        </w:rPr>
        <w:t>without</w:t>
      </w:r>
      <w:r w:rsidRPr="009C2D81">
        <w:rPr>
          <w:spacing w:val="-10"/>
          <w:lang w:val="en-GB"/>
        </w:rPr>
        <w:t xml:space="preserve"> </w:t>
      </w:r>
      <w:r w:rsidRPr="009C2D81">
        <w:rPr>
          <w:spacing w:val="-2"/>
          <w:lang w:val="en-GB"/>
        </w:rPr>
        <w:t>the</w:t>
      </w:r>
      <w:r w:rsidRPr="009C2D81">
        <w:rPr>
          <w:spacing w:val="-14"/>
          <w:lang w:val="en-GB"/>
        </w:rPr>
        <w:t xml:space="preserve"> </w:t>
      </w:r>
      <w:r w:rsidRPr="009C2D81">
        <w:rPr>
          <w:spacing w:val="-3"/>
          <w:lang w:val="en-GB"/>
        </w:rPr>
        <w:t>grant</w:t>
      </w:r>
      <w:r w:rsidRPr="009C2D81">
        <w:rPr>
          <w:spacing w:val="-10"/>
          <w:lang w:val="en-GB"/>
        </w:rPr>
        <w:t xml:space="preserve"> </w:t>
      </w:r>
      <w:r w:rsidRPr="009C2D81">
        <w:rPr>
          <w:spacing w:val="-3"/>
          <w:lang w:val="en-GB"/>
        </w:rPr>
        <w:t>of</w:t>
      </w:r>
      <w:r w:rsidRPr="009C2D81">
        <w:rPr>
          <w:spacing w:val="-8"/>
          <w:lang w:val="en-GB"/>
        </w:rPr>
        <w:t xml:space="preserve"> </w:t>
      </w:r>
      <w:r w:rsidRPr="009C2D81">
        <w:rPr>
          <w:spacing w:val="-3"/>
          <w:lang w:val="en-GB"/>
        </w:rPr>
        <w:t>such</w:t>
      </w:r>
      <w:r w:rsidRPr="009C2D81">
        <w:rPr>
          <w:spacing w:val="-9"/>
          <w:lang w:val="en-GB"/>
        </w:rPr>
        <w:t xml:space="preserve"> </w:t>
      </w:r>
      <w:r w:rsidRPr="009C2D81">
        <w:rPr>
          <w:lang w:val="en-GB"/>
        </w:rPr>
        <w:t>Access</w:t>
      </w:r>
      <w:r w:rsidRPr="009C2D81">
        <w:rPr>
          <w:spacing w:val="39"/>
          <w:lang w:val="en-GB"/>
        </w:rPr>
        <w:t xml:space="preserve"> </w:t>
      </w:r>
      <w:r w:rsidRPr="009C2D81">
        <w:rPr>
          <w:lang w:val="en-GB"/>
        </w:rPr>
        <w:t>Rights,</w:t>
      </w:r>
      <w:r w:rsidRPr="009C2D81">
        <w:rPr>
          <w:spacing w:val="-8"/>
          <w:lang w:val="en-GB"/>
        </w:rPr>
        <w:t xml:space="preserve"> </w:t>
      </w:r>
      <w:r w:rsidRPr="009C2D81">
        <w:rPr>
          <w:lang w:val="en-GB"/>
        </w:rPr>
        <w:t xml:space="preserve">carrying </w:t>
      </w:r>
      <w:r w:rsidRPr="009C2D81">
        <w:rPr>
          <w:spacing w:val="-3"/>
          <w:lang w:val="en-GB"/>
        </w:rPr>
        <w:t>out</w:t>
      </w:r>
      <w:r w:rsidRPr="009C2D81">
        <w:rPr>
          <w:spacing w:val="-8"/>
          <w:lang w:val="en-GB"/>
        </w:rPr>
        <w:t xml:space="preserve"> </w:t>
      </w:r>
      <w:r w:rsidRPr="009C2D81">
        <w:rPr>
          <w:spacing w:val="-2"/>
          <w:lang w:val="en-GB"/>
        </w:rPr>
        <w:t>the</w:t>
      </w:r>
      <w:r w:rsidRPr="009C2D81">
        <w:rPr>
          <w:spacing w:val="-9"/>
          <w:lang w:val="en-GB"/>
        </w:rPr>
        <w:t xml:space="preserve"> </w:t>
      </w:r>
      <w:r w:rsidRPr="009C2D81">
        <w:rPr>
          <w:spacing w:val="-3"/>
          <w:lang w:val="en-GB"/>
        </w:rPr>
        <w:t>tasks</w:t>
      </w:r>
      <w:r w:rsidRPr="009C2D81">
        <w:rPr>
          <w:spacing w:val="-6"/>
          <w:lang w:val="en-GB"/>
        </w:rPr>
        <w:t xml:space="preserve"> </w:t>
      </w:r>
      <w:r w:rsidRPr="009C2D81">
        <w:rPr>
          <w:lang w:val="en-GB"/>
        </w:rPr>
        <w:t>assigned</w:t>
      </w:r>
      <w:r w:rsidRPr="009C2D81">
        <w:rPr>
          <w:spacing w:val="-9"/>
          <w:lang w:val="en-GB"/>
        </w:rPr>
        <w:t xml:space="preserve"> </w:t>
      </w:r>
      <w:r w:rsidRPr="009C2D81">
        <w:rPr>
          <w:spacing w:val="-1"/>
          <w:lang w:val="en-GB"/>
        </w:rPr>
        <w:t>to</w:t>
      </w:r>
      <w:r w:rsidRPr="009C2D81">
        <w:rPr>
          <w:spacing w:val="-7"/>
          <w:lang w:val="en-GB"/>
        </w:rPr>
        <w:t xml:space="preserve"> </w:t>
      </w:r>
      <w:r w:rsidRPr="009C2D81">
        <w:rPr>
          <w:spacing w:val="-3"/>
          <w:lang w:val="en-GB"/>
        </w:rPr>
        <w:t>the</w:t>
      </w:r>
      <w:r w:rsidRPr="009C2D81">
        <w:rPr>
          <w:spacing w:val="-7"/>
          <w:lang w:val="en-GB"/>
        </w:rPr>
        <w:t xml:space="preserve"> </w:t>
      </w:r>
      <w:r w:rsidRPr="009C2D81">
        <w:rPr>
          <w:lang w:val="en-GB"/>
        </w:rPr>
        <w:t>recipient</w:t>
      </w:r>
      <w:r w:rsidRPr="009C2D81">
        <w:rPr>
          <w:spacing w:val="-5"/>
          <w:lang w:val="en-GB"/>
        </w:rPr>
        <w:t xml:space="preserve"> </w:t>
      </w:r>
      <w:r w:rsidRPr="009C2D81">
        <w:rPr>
          <w:lang w:val="en-GB"/>
        </w:rPr>
        <w:t>Party</w:t>
      </w:r>
      <w:r w:rsidRPr="009C2D81">
        <w:rPr>
          <w:spacing w:val="61"/>
          <w:lang w:val="en-GB"/>
        </w:rPr>
        <w:t xml:space="preserve"> </w:t>
      </w:r>
      <w:r w:rsidRPr="009C2D81">
        <w:rPr>
          <w:lang w:val="en-GB"/>
        </w:rPr>
        <w:t xml:space="preserve">would </w:t>
      </w:r>
      <w:r w:rsidRPr="009C2D81">
        <w:rPr>
          <w:spacing w:val="-2"/>
          <w:lang w:val="en-GB"/>
        </w:rPr>
        <w:t>be</w:t>
      </w:r>
      <w:r w:rsidRPr="009C2D81">
        <w:rPr>
          <w:spacing w:val="-9"/>
          <w:lang w:val="en-GB"/>
        </w:rPr>
        <w:t xml:space="preserve"> </w:t>
      </w:r>
      <w:r w:rsidRPr="009C2D81">
        <w:rPr>
          <w:lang w:val="en-GB"/>
        </w:rPr>
        <w:t>technically</w:t>
      </w:r>
      <w:r w:rsidRPr="009C2D81">
        <w:rPr>
          <w:spacing w:val="-9"/>
          <w:lang w:val="en-GB"/>
        </w:rPr>
        <w:t xml:space="preserve"> </w:t>
      </w:r>
      <w:r w:rsidRPr="009C2D81">
        <w:rPr>
          <w:spacing w:val="-2"/>
          <w:lang w:val="en-GB"/>
        </w:rPr>
        <w:t>or</w:t>
      </w:r>
      <w:r w:rsidRPr="009C2D81">
        <w:rPr>
          <w:spacing w:val="-6"/>
          <w:lang w:val="en-GB"/>
        </w:rPr>
        <w:t xml:space="preserve"> </w:t>
      </w:r>
      <w:r w:rsidRPr="009C2D81">
        <w:rPr>
          <w:lang w:val="en-GB"/>
        </w:rPr>
        <w:t>legally</w:t>
      </w:r>
      <w:r w:rsidRPr="009C2D81">
        <w:rPr>
          <w:spacing w:val="-6"/>
          <w:lang w:val="en-GB"/>
        </w:rPr>
        <w:t xml:space="preserve"> </w:t>
      </w:r>
      <w:r w:rsidRPr="009C2D81">
        <w:rPr>
          <w:lang w:val="en-GB"/>
        </w:rPr>
        <w:t>impossible,</w:t>
      </w:r>
      <w:r w:rsidRPr="009C2D81">
        <w:rPr>
          <w:spacing w:val="-5"/>
          <w:lang w:val="en-GB"/>
        </w:rPr>
        <w:t xml:space="preserve"> </w:t>
      </w:r>
      <w:r w:rsidRPr="009C2D81">
        <w:rPr>
          <w:lang w:val="en-GB"/>
        </w:rPr>
        <w:t>significantly</w:t>
      </w:r>
      <w:r w:rsidRPr="009C2D81">
        <w:rPr>
          <w:spacing w:val="65"/>
          <w:lang w:val="en-GB"/>
        </w:rPr>
        <w:t xml:space="preserve"> </w:t>
      </w:r>
      <w:r w:rsidRPr="009C2D81">
        <w:rPr>
          <w:spacing w:val="-3"/>
          <w:lang w:val="en-GB"/>
        </w:rPr>
        <w:t>delayed,</w:t>
      </w:r>
      <w:r w:rsidRPr="009C2D81">
        <w:rPr>
          <w:spacing w:val="-5"/>
          <w:lang w:val="en-GB"/>
        </w:rPr>
        <w:t xml:space="preserve"> </w:t>
      </w:r>
      <w:r w:rsidRPr="009C2D81">
        <w:rPr>
          <w:spacing w:val="-3"/>
          <w:lang w:val="en-GB"/>
        </w:rPr>
        <w:t>or</w:t>
      </w:r>
      <w:r w:rsidRPr="009C2D81">
        <w:rPr>
          <w:spacing w:val="-8"/>
          <w:lang w:val="en-GB"/>
        </w:rPr>
        <w:t xml:space="preserve"> </w:t>
      </w:r>
      <w:r w:rsidRPr="009C2D81">
        <w:rPr>
          <w:spacing w:val="-3"/>
          <w:lang w:val="en-GB"/>
        </w:rPr>
        <w:t>require</w:t>
      </w:r>
      <w:r w:rsidRPr="009C2D81">
        <w:rPr>
          <w:spacing w:val="-9"/>
          <w:lang w:val="en-GB"/>
        </w:rPr>
        <w:t xml:space="preserve"> </w:t>
      </w:r>
      <w:r w:rsidRPr="009C2D81">
        <w:rPr>
          <w:lang w:val="en-GB"/>
        </w:rPr>
        <w:t>significant</w:t>
      </w:r>
      <w:r w:rsidRPr="009C2D81">
        <w:rPr>
          <w:spacing w:val="-5"/>
          <w:lang w:val="en-GB"/>
        </w:rPr>
        <w:t xml:space="preserve"> </w:t>
      </w:r>
      <w:r w:rsidRPr="009C2D81">
        <w:rPr>
          <w:lang w:val="en-GB"/>
        </w:rPr>
        <w:t>additional</w:t>
      </w:r>
      <w:r w:rsidRPr="009C2D81">
        <w:rPr>
          <w:spacing w:val="-7"/>
          <w:lang w:val="en-GB"/>
        </w:rPr>
        <w:t xml:space="preserve"> </w:t>
      </w:r>
      <w:r w:rsidRPr="009C2D81">
        <w:rPr>
          <w:lang w:val="en-GB"/>
        </w:rPr>
        <w:t>financial</w:t>
      </w:r>
      <w:r w:rsidRPr="009C2D81">
        <w:rPr>
          <w:spacing w:val="-7"/>
          <w:lang w:val="en-GB"/>
        </w:rPr>
        <w:t xml:space="preserve"> </w:t>
      </w:r>
      <w:r w:rsidRPr="009C2D81">
        <w:rPr>
          <w:spacing w:val="-3"/>
          <w:lang w:val="en-GB"/>
        </w:rPr>
        <w:t>or</w:t>
      </w:r>
      <w:r w:rsidRPr="009C2D81">
        <w:rPr>
          <w:spacing w:val="-6"/>
          <w:lang w:val="en-GB"/>
        </w:rPr>
        <w:t xml:space="preserve"> </w:t>
      </w:r>
      <w:r w:rsidRPr="009C2D81">
        <w:rPr>
          <w:lang w:val="en-GB"/>
        </w:rPr>
        <w:t>human</w:t>
      </w:r>
      <w:r w:rsidRPr="009C2D81">
        <w:rPr>
          <w:spacing w:val="52"/>
          <w:lang w:val="en-GB"/>
        </w:rPr>
        <w:t xml:space="preserve"> </w:t>
      </w:r>
      <w:r w:rsidRPr="009C2D81">
        <w:rPr>
          <w:lang w:val="en-GB"/>
        </w:rPr>
        <w:t>resources.</w:t>
      </w:r>
    </w:p>
    <w:p w14:paraId="33D6D99D" w14:textId="77777777" w:rsidR="009C2D81" w:rsidRPr="00995801" w:rsidRDefault="009C2D81" w:rsidP="00C70B98">
      <w:pPr>
        <w:rPr>
          <w:rFonts w:eastAsia="Arial"/>
          <w:i/>
          <w:iCs/>
          <w:lang w:val="en-GB"/>
        </w:rPr>
      </w:pPr>
      <w:r w:rsidRPr="00995801">
        <w:rPr>
          <w:i/>
          <w:iCs/>
          <w:spacing w:val="-2"/>
          <w:lang w:val="en-GB"/>
        </w:rPr>
        <w:t>For</w:t>
      </w:r>
      <w:r w:rsidRPr="00995801">
        <w:rPr>
          <w:i/>
          <w:iCs/>
          <w:spacing w:val="-6"/>
          <w:lang w:val="en-GB"/>
        </w:rPr>
        <w:t xml:space="preserve"> </w:t>
      </w:r>
      <w:r w:rsidRPr="00995801">
        <w:rPr>
          <w:i/>
          <w:iCs/>
          <w:lang w:val="en-GB"/>
        </w:rPr>
        <w:t>Exploitation</w:t>
      </w:r>
      <w:r w:rsidRPr="00995801">
        <w:rPr>
          <w:i/>
          <w:iCs/>
          <w:spacing w:val="-6"/>
          <w:lang w:val="en-GB"/>
        </w:rPr>
        <w:t xml:space="preserve"> </w:t>
      </w:r>
      <w:r w:rsidRPr="00995801">
        <w:rPr>
          <w:i/>
          <w:iCs/>
          <w:spacing w:val="-3"/>
          <w:lang w:val="en-GB"/>
        </w:rPr>
        <w:t>of</w:t>
      </w:r>
      <w:r w:rsidRPr="00995801">
        <w:rPr>
          <w:i/>
          <w:iCs/>
          <w:spacing w:val="-5"/>
          <w:lang w:val="en-GB"/>
        </w:rPr>
        <w:t xml:space="preserve"> </w:t>
      </w:r>
      <w:r w:rsidRPr="00995801">
        <w:rPr>
          <w:i/>
          <w:iCs/>
          <w:spacing w:val="-3"/>
          <w:lang w:val="en-GB"/>
        </w:rPr>
        <w:t>own</w:t>
      </w:r>
      <w:r w:rsidRPr="00995801">
        <w:rPr>
          <w:i/>
          <w:iCs/>
          <w:lang w:val="en-GB"/>
        </w:rPr>
        <w:t xml:space="preserve"> Results:</w:t>
      </w:r>
    </w:p>
    <w:p w14:paraId="546726BD" w14:textId="77777777" w:rsidR="009C2D81" w:rsidRPr="009C2D81" w:rsidRDefault="009C2D81" w:rsidP="00C70B98">
      <w:pPr>
        <w:rPr>
          <w:lang w:val="en-GB"/>
        </w:rPr>
      </w:pPr>
      <w:r w:rsidRPr="009C2D81">
        <w:rPr>
          <w:lang w:val="en-GB"/>
        </w:rPr>
        <w:t>Access</w:t>
      </w:r>
      <w:r w:rsidRPr="009C2D81">
        <w:rPr>
          <w:spacing w:val="-9"/>
          <w:lang w:val="en-GB"/>
        </w:rPr>
        <w:t xml:space="preserve"> </w:t>
      </w:r>
      <w:r w:rsidRPr="009C2D81">
        <w:rPr>
          <w:lang w:val="en-GB"/>
        </w:rPr>
        <w:t>Rights</w:t>
      </w:r>
      <w:r w:rsidRPr="009C2D81">
        <w:rPr>
          <w:spacing w:val="-11"/>
          <w:lang w:val="en-GB"/>
        </w:rPr>
        <w:t xml:space="preserve"> </w:t>
      </w:r>
      <w:r w:rsidRPr="009C2D81">
        <w:rPr>
          <w:spacing w:val="-3"/>
          <w:lang w:val="en-GB"/>
        </w:rPr>
        <w:t>are</w:t>
      </w:r>
      <w:r w:rsidRPr="009C2D81">
        <w:rPr>
          <w:spacing w:val="-9"/>
          <w:lang w:val="en-GB"/>
        </w:rPr>
        <w:t xml:space="preserve"> </w:t>
      </w:r>
      <w:r w:rsidRPr="009C2D81">
        <w:rPr>
          <w:lang w:val="en-GB"/>
        </w:rPr>
        <w:t>Needed</w:t>
      </w:r>
      <w:r w:rsidRPr="009C2D81">
        <w:rPr>
          <w:spacing w:val="-9"/>
          <w:lang w:val="en-GB"/>
        </w:rPr>
        <w:t xml:space="preserve"> </w:t>
      </w:r>
      <w:r w:rsidRPr="009C2D81">
        <w:rPr>
          <w:spacing w:val="-3"/>
          <w:lang w:val="en-GB"/>
        </w:rPr>
        <w:t>if,</w:t>
      </w:r>
      <w:r w:rsidRPr="009C2D81">
        <w:rPr>
          <w:spacing w:val="-8"/>
          <w:lang w:val="en-GB"/>
        </w:rPr>
        <w:t xml:space="preserve"> </w:t>
      </w:r>
      <w:r w:rsidRPr="009C2D81">
        <w:rPr>
          <w:lang w:val="en-GB"/>
        </w:rPr>
        <w:t>without</w:t>
      </w:r>
      <w:r w:rsidRPr="009C2D81">
        <w:rPr>
          <w:spacing w:val="-10"/>
          <w:lang w:val="en-GB"/>
        </w:rPr>
        <w:t xml:space="preserve"> </w:t>
      </w:r>
      <w:r w:rsidRPr="009C2D81">
        <w:rPr>
          <w:spacing w:val="-2"/>
          <w:lang w:val="en-GB"/>
        </w:rPr>
        <w:t>the</w:t>
      </w:r>
      <w:r w:rsidRPr="009C2D81">
        <w:rPr>
          <w:spacing w:val="-14"/>
          <w:lang w:val="en-GB"/>
        </w:rPr>
        <w:t xml:space="preserve"> </w:t>
      </w:r>
      <w:r w:rsidRPr="009C2D81">
        <w:rPr>
          <w:spacing w:val="-3"/>
          <w:lang w:val="en-GB"/>
        </w:rPr>
        <w:t>grant</w:t>
      </w:r>
      <w:r w:rsidRPr="009C2D81">
        <w:rPr>
          <w:spacing w:val="-10"/>
          <w:lang w:val="en-GB"/>
        </w:rPr>
        <w:t xml:space="preserve"> </w:t>
      </w:r>
      <w:r w:rsidRPr="009C2D81">
        <w:rPr>
          <w:spacing w:val="-3"/>
          <w:lang w:val="en-GB"/>
        </w:rPr>
        <w:t>of</w:t>
      </w:r>
      <w:r w:rsidRPr="009C2D81">
        <w:rPr>
          <w:spacing w:val="-8"/>
          <w:lang w:val="en-GB"/>
        </w:rPr>
        <w:t xml:space="preserve"> </w:t>
      </w:r>
      <w:r w:rsidRPr="009C2D81">
        <w:rPr>
          <w:spacing w:val="-3"/>
          <w:lang w:val="en-GB"/>
        </w:rPr>
        <w:t>such</w:t>
      </w:r>
      <w:r w:rsidRPr="009C2D81">
        <w:rPr>
          <w:spacing w:val="-9"/>
          <w:lang w:val="en-GB"/>
        </w:rPr>
        <w:t xml:space="preserve"> </w:t>
      </w:r>
      <w:r w:rsidRPr="009C2D81">
        <w:rPr>
          <w:lang w:val="en-GB"/>
        </w:rPr>
        <w:t>Access</w:t>
      </w:r>
      <w:r w:rsidRPr="009C2D81">
        <w:rPr>
          <w:spacing w:val="39"/>
          <w:lang w:val="en-GB"/>
        </w:rPr>
        <w:t xml:space="preserve"> </w:t>
      </w:r>
      <w:r w:rsidRPr="009C2D81">
        <w:rPr>
          <w:lang w:val="en-GB"/>
        </w:rPr>
        <w:t>Rights,</w:t>
      </w:r>
      <w:r w:rsidRPr="009C2D81">
        <w:rPr>
          <w:spacing w:val="-8"/>
          <w:lang w:val="en-GB"/>
        </w:rPr>
        <w:t xml:space="preserve"> </w:t>
      </w:r>
      <w:r w:rsidRPr="009C2D81">
        <w:rPr>
          <w:spacing w:val="-3"/>
          <w:lang w:val="en-GB"/>
        </w:rPr>
        <w:t>the</w:t>
      </w:r>
      <w:r w:rsidRPr="009C2D81">
        <w:rPr>
          <w:spacing w:val="-7"/>
          <w:lang w:val="en-GB"/>
        </w:rPr>
        <w:t xml:space="preserve"> </w:t>
      </w:r>
      <w:r w:rsidRPr="009C2D81">
        <w:rPr>
          <w:lang w:val="en-GB"/>
        </w:rPr>
        <w:t>Exploitation</w:t>
      </w:r>
      <w:r w:rsidRPr="009C2D81">
        <w:rPr>
          <w:spacing w:val="-9"/>
          <w:lang w:val="en-GB"/>
        </w:rPr>
        <w:t xml:space="preserve"> </w:t>
      </w:r>
      <w:r w:rsidRPr="009C2D81">
        <w:rPr>
          <w:spacing w:val="-3"/>
          <w:lang w:val="en-GB"/>
        </w:rPr>
        <w:t>of own</w:t>
      </w:r>
      <w:r w:rsidRPr="009C2D81">
        <w:rPr>
          <w:spacing w:val="-7"/>
          <w:lang w:val="en-GB"/>
        </w:rPr>
        <w:t xml:space="preserve"> </w:t>
      </w:r>
      <w:r w:rsidRPr="009C2D81">
        <w:rPr>
          <w:lang w:val="en-GB"/>
        </w:rPr>
        <w:t>Results</w:t>
      </w:r>
      <w:r w:rsidRPr="009C2D81">
        <w:rPr>
          <w:spacing w:val="-6"/>
          <w:lang w:val="en-GB"/>
        </w:rPr>
        <w:t xml:space="preserve"> </w:t>
      </w:r>
      <w:r w:rsidRPr="009C2D81">
        <w:rPr>
          <w:lang w:val="en-GB"/>
        </w:rPr>
        <w:t>would</w:t>
      </w:r>
      <w:r w:rsidRPr="009C2D81">
        <w:rPr>
          <w:spacing w:val="-7"/>
          <w:lang w:val="en-GB"/>
        </w:rPr>
        <w:t xml:space="preserve"> </w:t>
      </w:r>
      <w:r w:rsidRPr="009C2D81">
        <w:rPr>
          <w:spacing w:val="-3"/>
          <w:lang w:val="en-GB"/>
        </w:rPr>
        <w:t>be</w:t>
      </w:r>
      <w:r w:rsidRPr="009C2D81">
        <w:rPr>
          <w:spacing w:val="-7"/>
          <w:lang w:val="en-GB"/>
        </w:rPr>
        <w:t xml:space="preserve"> </w:t>
      </w:r>
      <w:r w:rsidRPr="009C2D81">
        <w:rPr>
          <w:lang w:val="en-GB"/>
        </w:rPr>
        <w:t>technically</w:t>
      </w:r>
      <w:r w:rsidRPr="009C2D81">
        <w:rPr>
          <w:spacing w:val="-6"/>
          <w:lang w:val="en-GB"/>
        </w:rPr>
        <w:t xml:space="preserve"> or</w:t>
      </w:r>
      <w:r w:rsidRPr="009C2D81">
        <w:rPr>
          <w:spacing w:val="49"/>
          <w:lang w:val="en-GB"/>
        </w:rPr>
        <w:t xml:space="preserve"> </w:t>
      </w:r>
      <w:r w:rsidRPr="009C2D81">
        <w:rPr>
          <w:spacing w:val="-3"/>
          <w:lang w:val="en-GB"/>
        </w:rPr>
        <w:t>legally</w:t>
      </w:r>
      <w:r w:rsidRPr="009C2D81">
        <w:rPr>
          <w:spacing w:val="-6"/>
          <w:lang w:val="en-GB"/>
        </w:rPr>
        <w:t xml:space="preserve"> </w:t>
      </w:r>
      <w:r w:rsidRPr="009C2D81">
        <w:rPr>
          <w:lang w:val="en-GB"/>
        </w:rPr>
        <w:t>impossible.</w:t>
      </w:r>
    </w:p>
    <w:p w14:paraId="1445FE2C" w14:textId="77777777" w:rsidR="009C2D81" w:rsidRPr="00995801" w:rsidRDefault="009C2D81" w:rsidP="00C70B98">
      <w:pPr>
        <w:rPr>
          <w:b/>
          <w:bCs/>
          <w:lang w:val="en-GB"/>
        </w:rPr>
      </w:pPr>
      <w:r w:rsidRPr="00995801">
        <w:rPr>
          <w:b/>
          <w:bCs/>
          <w:lang w:val="en-GB"/>
        </w:rPr>
        <w:t>“Software”</w:t>
      </w:r>
    </w:p>
    <w:p w14:paraId="5C34ABD5" w14:textId="77777777" w:rsidR="009C2D81" w:rsidRPr="009C2D81" w:rsidRDefault="009C2D81" w:rsidP="00C70B98">
      <w:pPr>
        <w:rPr>
          <w:lang w:val="en-GB"/>
        </w:rPr>
      </w:pPr>
      <w:r w:rsidRPr="009C2D81">
        <w:rPr>
          <w:lang w:val="en-GB"/>
        </w:rPr>
        <w:t>Software means sequences of instructions to carry out a process in, or convertible into, a form executable by a computer and fixed in any tangible medium of expression.</w:t>
      </w:r>
    </w:p>
    <w:p w14:paraId="6BB10004" w14:textId="77777777" w:rsidR="009C2D81" w:rsidRPr="00097C08" w:rsidRDefault="009C2D81" w:rsidP="002616F4">
      <w:pPr>
        <w:pStyle w:val="Heading1"/>
      </w:pPr>
      <w:bookmarkStart w:id="1" w:name="_Toc90280821"/>
      <w:bookmarkStart w:id="2" w:name="_Toc90286075"/>
      <w:bookmarkStart w:id="3" w:name="_Toc90286097"/>
      <w:bookmarkStart w:id="4" w:name="_Toc90241045"/>
      <w:bookmarkStart w:id="5" w:name="_Toc90280822"/>
      <w:bookmarkStart w:id="6" w:name="_Toc90286076"/>
      <w:bookmarkStart w:id="7" w:name="_Toc90286098"/>
      <w:bookmarkStart w:id="8" w:name="_Toc100242314"/>
      <w:bookmarkEnd w:id="1"/>
      <w:bookmarkEnd w:id="2"/>
      <w:bookmarkEnd w:id="3"/>
      <w:bookmarkEnd w:id="4"/>
      <w:bookmarkEnd w:id="5"/>
      <w:bookmarkEnd w:id="6"/>
      <w:bookmarkEnd w:id="7"/>
      <w:r w:rsidRPr="00097C08">
        <w:t>Purpose</w:t>
      </w:r>
      <w:bookmarkEnd w:id="8"/>
    </w:p>
    <w:p w14:paraId="005A7A0A" w14:textId="77777777" w:rsidR="009C2D81" w:rsidRPr="009C2D81" w:rsidRDefault="009C2D81" w:rsidP="00C70B98">
      <w:pPr>
        <w:rPr>
          <w:lang w:val="en-GB"/>
        </w:rPr>
      </w:pPr>
      <w:r w:rsidRPr="009C2D81">
        <w:rPr>
          <w:lang w:val="en-GB"/>
        </w:rPr>
        <w:t xml:space="preserve">The purpose of this Consortium Agreement is to specify with respect to the Project the relationship among the Parties, in particular concerning the organisation of the work between the Parties, the </w:t>
      </w:r>
      <w:r w:rsidRPr="009C2D81">
        <w:rPr>
          <w:lang w:val="en-GB"/>
        </w:rPr>
        <w:lastRenderedPageBreak/>
        <w:t>management of the Project and the rights and obligations of the Parties concerning inter alia liability, Access Rights and dispute resolution.</w:t>
      </w:r>
    </w:p>
    <w:p w14:paraId="2A088A5B" w14:textId="77777777" w:rsidR="009C2D81" w:rsidRPr="00097C08" w:rsidRDefault="009C2D81" w:rsidP="00995801">
      <w:pPr>
        <w:pStyle w:val="Heading1"/>
      </w:pPr>
      <w:bookmarkStart w:id="9" w:name="_Toc90241047"/>
      <w:bookmarkStart w:id="10" w:name="_Toc90280824"/>
      <w:bookmarkStart w:id="11" w:name="_Toc90241048"/>
      <w:bookmarkStart w:id="12" w:name="_Toc90280825"/>
      <w:bookmarkStart w:id="13" w:name="_Toc100242315"/>
      <w:bookmarkEnd w:id="9"/>
      <w:bookmarkEnd w:id="10"/>
      <w:bookmarkEnd w:id="11"/>
      <w:bookmarkEnd w:id="12"/>
      <w:r w:rsidRPr="009C2D81">
        <w:rPr>
          <w:lang w:val="en-GB"/>
        </w:rPr>
        <w:t>Entry</w:t>
      </w:r>
      <w:r w:rsidRPr="00097C08">
        <w:t xml:space="preserve"> </w:t>
      </w:r>
      <w:r w:rsidRPr="009C2D81">
        <w:rPr>
          <w:lang w:val="en-GB"/>
        </w:rPr>
        <w:t>into</w:t>
      </w:r>
      <w:r w:rsidRPr="00097C08">
        <w:t xml:space="preserve"> </w:t>
      </w:r>
      <w:r w:rsidRPr="009C2D81">
        <w:rPr>
          <w:lang w:val="en-GB"/>
        </w:rPr>
        <w:t>force,</w:t>
      </w:r>
      <w:r w:rsidRPr="00097C08">
        <w:t xml:space="preserve"> duration and termination</w:t>
      </w:r>
      <w:bookmarkEnd w:id="13"/>
    </w:p>
    <w:p w14:paraId="24B08BCB" w14:textId="77777777" w:rsidR="009C2D81" w:rsidRPr="009C2D81" w:rsidRDefault="009C2D81" w:rsidP="00995801">
      <w:pPr>
        <w:pStyle w:val="Heading2"/>
        <w:rPr>
          <w:lang w:val="en-GB"/>
        </w:rPr>
      </w:pPr>
      <w:r w:rsidRPr="009C2D81">
        <w:rPr>
          <w:spacing w:val="-4"/>
          <w:lang w:val="en-GB"/>
        </w:rPr>
        <w:t>Entry</w:t>
      </w:r>
      <w:r w:rsidRPr="009C2D81">
        <w:rPr>
          <w:spacing w:val="-6"/>
          <w:lang w:val="en-GB"/>
        </w:rPr>
        <w:t xml:space="preserve"> </w:t>
      </w:r>
      <w:r w:rsidRPr="009C2D81">
        <w:rPr>
          <w:lang w:val="en-GB"/>
        </w:rPr>
        <w:t>into</w:t>
      </w:r>
      <w:r w:rsidRPr="009C2D81">
        <w:rPr>
          <w:spacing w:val="-9"/>
          <w:lang w:val="en-GB"/>
        </w:rPr>
        <w:t xml:space="preserve"> </w:t>
      </w:r>
      <w:r w:rsidRPr="009C2D81">
        <w:rPr>
          <w:lang w:val="en-GB"/>
        </w:rPr>
        <w:t>force</w:t>
      </w:r>
    </w:p>
    <w:p w14:paraId="23EFBE98" w14:textId="77777777" w:rsidR="009C2D81" w:rsidRPr="009C2D81" w:rsidRDefault="009C2D81" w:rsidP="00C70B98">
      <w:pPr>
        <w:rPr>
          <w:rFonts w:eastAsia="Arial"/>
          <w:lang w:val="en-GB"/>
        </w:rPr>
      </w:pPr>
      <w:r w:rsidRPr="009C2D81">
        <w:rPr>
          <w:spacing w:val="-2"/>
          <w:lang w:val="en-GB"/>
        </w:rPr>
        <w:t>An</w:t>
      </w:r>
      <w:r w:rsidRPr="009C2D81">
        <w:rPr>
          <w:spacing w:val="-14"/>
          <w:lang w:val="en-GB"/>
        </w:rPr>
        <w:t xml:space="preserve"> </w:t>
      </w:r>
      <w:r w:rsidRPr="009C2D81">
        <w:rPr>
          <w:spacing w:val="-3"/>
          <w:lang w:val="en-GB"/>
        </w:rPr>
        <w:t>entity</w:t>
      </w:r>
      <w:r w:rsidRPr="009C2D81">
        <w:rPr>
          <w:spacing w:val="-16"/>
          <w:lang w:val="en-GB"/>
        </w:rPr>
        <w:t xml:space="preserve"> </w:t>
      </w:r>
      <w:r w:rsidRPr="009C2D81">
        <w:rPr>
          <w:lang w:val="en-GB"/>
        </w:rPr>
        <w:t>becomes</w:t>
      </w:r>
      <w:r w:rsidRPr="009C2D81">
        <w:rPr>
          <w:spacing w:val="-16"/>
          <w:lang w:val="en-GB"/>
        </w:rPr>
        <w:t xml:space="preserve"> </w:t>
      </w:r>
      <w:r w:rsidRPr="009C2D81">
        <w:rPr>
          <w:lang w:val="en-GB"/>
        </w:rPr>
        <w:t>a</w:t>
      </w:r>
      <w:r w:rsidRPr="009C2D81">
        <w:rPr>
          <w:spacing w:val="-14"/>
          <w:lang w:val="en-GB"/>
        </w:rPr>
        <w:t xml:space="preserve"> </w:t>
      </w:r>
      <w:r w:rsidRPr="009C2D81">
        <w:rPr>
          <w:lang w:val="en-GB"/>
        </w:rPr>
        <w:t>Party</w:t>
      </w:r>
      <w:r w:rsidRPr="009C2D81">
        <w:rPr>
          <w:spacing w:val="-14"/>
          <w:lang w:val="en-GB"/>
        </w:rPr>
        <w:t xml:space="preserve"> </w:t>
      </w:r>
      <w:r w:rsidRPr="009C2D81">
        <w:rPr>
          <w:spacing w:val="-1"/>
          <w:lang w:val="en-GB"/>
        </w:rPr>
        <w:t>to</w:t>
      </w:r>
      <w:r w:rsidRPr="009C2D81">
        <w:rPr>
          <w:spacing w:val="-16"/>
          <w:lang w:val="en-GB"/>
        </w:rPr>
        <w:t xml:space="preserve"> </w:t>
      </w:r>
      <w:r w:rsidRPr="009C2D81">
        <w:rPr>
          <w:spacing w:val="-3"/>
          <w:lang w:val="en-GB"/>
        </w:rPr>
        <w:t>this</w:t>
      </w:r>
      <w:r w:rsidRPr="009C2D81">
        <w:rPr>
          <w:spacing w:val="-14"/>
          <w:lang w:val="en-GB"/>
        </w:rPr>
        <w:t xml:space="preserve"> </w:t>
      </w:r>
      <w:r w:rsidRPr="009C2D81">
        <w:rPr>
          <w:lang w:val="en-GB"/>
        </w:rPr>
        <w:t>Consortium</w:t>
      </w:r>
      <w:r w:rsidRPr="009C2D81">
        <w:rPr>
          <w:spacing w:val="-15"/>
          <w:lang w:val="en-GB"/>
        </w:rPr>
        <w:t xml:space="preserve"> </w:t>
      </w:r>
      <w:r w:rsidRPr="009C2D81">
        <w:rPr>
          <w:lang w:val="en-GB"/>
        </w:rPr>
        <w:t>Agreement</w:t>
      </w:r>
      <w:r w:rsidRPr="009C2D81">
        <w:rPr>
          <w:spacing w:val="-15"/>
          <w:lang w:val="en-GB"/>
        </w:rPr>
        <w:t xml:space="preserve"> </w:t>
      </w:r>
      <w:r w:rsidRPr="009C2D81">
        <w:rPr>
          <w:spacing w:val="-3"/>
          <w:lang w:val="en-GB"/>
        </w:rPr>
        <w:t>upon</w:t>
      </w:r>
      <w:r w:rsidRPr="009C2D81">
        <w:rPr>
          <w:spacing w:val="36"/>
          <w:lang w:val="en-GB"/>
        </w:rPr>
        <w:t xml:space="preserve"> </w:t>
      </w:r>
      <w:r w:rsidRPr="009C2D81">
        <w:rPr>
          <w:lang w:val="en-GB"/>
        </w:rPr>
        <w:t>signature</w:t>
      </w:r>
      <w:r w:rsidRPr="009C2D81">
        <w:rPr>
          <w:spacing w:val="-7"/>
          <w:lang w:val="en-GB"/>
        </w:rPr>
        <w:t xml:space="preserve"> </w:t>
      </w:r>
      <w:r w:rsidRPr="009C2D81">
        <w:rPr>
          <w:spacing w:val="-3"/>
          <w:lang w:val="en-GB"/>
        </w:rPr>
        <w:t>of</w:t>
      </w:r>
      <w:r w:rsidRPr="009C2D81">
        <w:rPr>
          <w:spacing w:val="-5"/>
          <w:lang w:val="en-GB"/>
        </w:rPr>
        <w:t xml:space="preserve"> </w:t>
      </w:r>
      <w:r w:rsidRPr="009C2D81">
        <w:rPr>
          <w:spacing w:val="-3"/>
          <w:lang w:val="en-GB"/>
        </w:rPr>
        <w:t>this</w:t>
      </w:r>
      <w:r w:rsidRPr="009C2D81">
        <w:rPr>
          <w:spacing w:val="-6"/>
          <w:lang w:val="en-GB"/>
        </w:rPr>
        <w:t xml:space="preserve"> </w:t>
      </w:r>
      <w:r w:rsidRPr="009C2D81">
        <w:rPr>
          <w:lang w:val="en-GB"/>
        </w:rPr>
        <w:t>Consortium</w:t>
      </w:r>
      <w:r w:rsidRPr="009C2D81">
        <w:rPr>
          <w:spacing w:val="-6"/>
          <w:lang w:val="en-GB"/>
        </w:rPr>
        <w:t xml:space="preserve"> </w:t>
      </w:r>
      <w:r w:rsidRPr="009C2D81">
        <w:rPr>
          <w:lang w:val="en-GB"/>
        </w:rPr>
        <w:t>Agreement</w:t>
      </w:r>
      <w:r w:rsidRPr="009C2D81">
        <w:rPr>
          <w:spacing w:val="-5"/>
          <w:lang w:val="en-GB"/>
        </w:rPr>
        <w:t xml:space="preserve"> </w:t>
      </w:r>
      <w:r w:rsidRPr="009C2D81">
        <w:rPr>
          <w:spacing w:val="-2"/>
          <w:lang w:val="en-GB"/>
        </w:rPr>
        <w:t>by</w:t>
      </w:r>
      <w:r w:rsidRPr="009C2D81">
        <w:rPr>
          <w:spacing w:val="-6"/>
          <w:lang w:val="en-GB"/>
        </w:rPr>
        <w:t xml:space="preserve"> </w:t>
      </w:r>
      <w:r w:rsidRPr="009C2D81">
        <w:rPr>
          <w:lang w:val="en-GB"/>
        </w:rPr>
        <w:t>a</w:t>
      </w:r>
      <w:r w:rsidRPr="009C2D81">
        <w:rPr>
          <w:spacing w:val="-7"/>
          <w:lang w:val="en-GB"/>
        </w:rPr>
        <w:t xml:space="preserve"> </w:t>
      </w:r>
      <w:r w:rsidRPr="009C2D81">
        <w:rPr>
          <w:lang w:val="en-GB"/>
        </w:rPr>
        <w:t>duly</w:t>
      </w:r>
      <w:r w:rsidRPr="009C2D81">
        <w:rPr>
          <w:spacing w:val="-9"/>
          <w:lang w:val="en-GB"/>
        </w:rPr>
        <w:t xml:space="preserve"> </w:t>
      </w:r>
      <w:r w:rsidRPr="009C2D81">
        <w:rPr>
          <w:lang w:val="en-GB"/>
        </w:rPr>
        <w:t>authorised</w:t>
      </w:r>
      <w:r w:rsidRPr="009C2D81">
        <w:rPr>
          <w:spacing w:val="50"/>
          <w:lang w:val="en-GB"/>
        </w:rPr>
        <w:t xml:space="preserve"> </w:t>
      </w:r>
      <w:r w:rsidRPr="009C2D81">
        <w:rPr>
          <w:lang w:val="en-GB"/>
        </w:rPr>
        <w:t>representative.</w:t>
      </w:r>
    </w:p>
    <w:p w14:paraId="3F6F8A83" w14:textId="77777777" w:rsidR="009C2D81" w:rsidRPr="009C2D81" w:rsidRDefault="009C2D81" w:rsidP="00C70B98">
      <w:pPr>
        <w:rPr>
          <w:lang w:val="en-GB"/>
        </w:rPr>
      </w:pPr>
      <w:r w:rsidRPr="009C2D81">
        <w:rPr>
          <w:lang w:val="en-GB"/>
        </w:rPr>
        <w:t>This Consortium Agreement shall have effect from the Effective Date identified at the beginning of this Consortium Agreement.</w:t>
      </w:r>
    </w:p>
    <w:p w14:paraId="35218D65" w14:textId="77777777" w:rsidR="009C2D81" w:rsidRPr="009C2D81" w:rsidRDefault="009C2D81" w:rsidP="00C70B98">
      <w:pPr>
        <w:rPr>
          <w:lang w:val="en-GB"/>
        </w:rPr>
      </w:pPr>
      <w:r w:rsidRPr="009C2D81">
        <w:rPr>
          <w:lang w:val="en-GB"/>
        </w:rPr>
        <w:t>An entity becomes a new Party to the Consortium Agreement upon signature of the accession document (Attachment 2) by the new Party and the Coordinator. Such accession shall have effect from the date identified in the accession document.</w:t>
      </w:r>
    </w:p>
    <w:p w14:paraId="4AA8D9A4" w14:textId="5F8B471A" w:rsidR="009C2D81" w:rsidRPr="009C2D81" w:rsidRDefault="009C2D81" w:rsidP="00995801">
      <w:pPr>
        <w:pStyle w:val="Heading2"/>
        <w:rPr>
          <w:lang w:val="en-GB"/>
        </w:rPr>
      </w:pPr>
      <w:bookmarkStart w:id="14" w:name="_Toc90241051"/>
      <w:bookmarkEnd w:id="14"/>
      <w:r w:rsidRPr="009C2D81">
        <w:rPr>
          <w:lang w:val="en-GB"/>
        </w:rPr>
        <w:t>Duration</w:t>
      </w:r>
      <w:r w:rsidRPr="009C2D81">
        <w:rPr>
          <w:spacing w:val="-7"/>
          <w:lang w:val="en-GB"/>
        </w:rPr>
        <w:t xml:space="preserve"> </w:t>
      </w:r>
      <w:r w:rsidRPr="009C2D81">
        <w:rPr>
          <w:spacing w:val="-2"/>
          <w:lang w:val="en-GB"/>
        </w:rPr>
        <w:t>and</w:t>
      </w:r>
      <w:r w:rsidRPr="009C2D81">
        <w:rPr>
          <w:spacing w:val="-9"/>
          <w:lang w:val="en-GB"/>
        </w:rPr>
        <w:t xml:space="preserve"> </w:t>
      </w:r>
      <w:r w:rsidRPr="009C2D81">
        <w:rPr>
          <w:lang w:val="en-GB"/>
        </w:rPr>
        <w:t>termination</w:t>
      </w:r>
    </w:p>
    <w:p w14:paraId="4AB2335B" w14:textId="77777777" w:rsidR="009C2D81" w:rsidRPr="009C2D81" w:rsidRDefault="009C2D81" w:rsidP="00C70B98">
      <w:pPr>
        <w:rPr>
          <w:lang w:val="en-GB"/>
        </w:rPr>
      </w:pPr>
      <w:r w:rsidRPr="009C2D81">
        <w:rPr>
          <w:lang w:val="en-GB"/>
        </w:rPr>
        <w:t>This Consortium Agreement shall continue in full force and effect until complete fulfilment of all obligations undertaken by the Parties under the Grant Agreement and under this Consortium Agreement.</w:t>
      </w:r>
    </w:p>
    <w:p w14:paraId="265F8DDD" w14:textId="77777777" w:rsidR="009C2D81" w:rsidRPr="009C2D81" w:rsidRDefault="009C2D81" w:rsidP="00C70B98">
      <w:pPr>
        <w:rPr>
          <w:lang w:val="en-GB"/>
        </w:rPr>
      </w:pPr>
      <w:r w:rsidRPr="009C2D81">
        <w:rPr>
          <w:lang w:val="en-GB"/>
        </w:rPr>
        <w:t>However, this Consortium Agreement or the participation of one or more Parties to it may be terminated in accordance with the terms of this Consortium Agreement.</w:t>
      </w:r>
    </w:p>
    <w:p w14:paraId="2B2C7BE3" w14:textId="60E8275A" w:rsidR="009C2D81" w:rsidRPr="009C2D81" w:rsidRDefault="009C2D81" w:rsidP="007609B9">
      <w:pPr>
        <w:pStyle w:val="NoSpacing"/>
        <w:spacing w:line="288" w:lineRule="auto"/>
        <w:rPr>
          <w:lang w:val="en-GB"/>
        </w:rPr>
      </w:pPr>
      <w:r w:rsidRPr="009C2D81">
        <w:rPr>
          <w:lang w:val="en-GB"/>
        </w:rPr>
        <w:t>If</w:t>
      </w:r>
      <w:r w:rsidR="007609B9">
        <w:rPr>
          <w:lang w:val="en-GB"/>
        </w:rPr>
        <w:t>:</w:t>
      </w:r>
    </w:p>
    <w:p w14:paraId="64997DDE" w14:textId="420AD18A" w:rsidR="009C2D81" w:rsidRPr="009C2D81" w:rsidRDefault="009C2D81" w:rsidP="007609B9">
      <w:pPr>
        <w:pStyle w:val="NoSpacing"/>
        <w:numPr>
          <w:ilvl w:val="0"/>
          <w:numId w:val="93"/>
        </w:numPr>
        <w:spacing w:line="288" w:lineRule="auto"/>
        <w:rPr>
          <w:lang w:val="en-GB"/>
        </w:rPr>
      </w:pPr>
      <w:r w:rsidRPr="009C2D81">
        <w:rPr>
          <w:lang w:val="en-GB"/>
        </w:rPr>
        <w:t xml:space="preserve">the Grant Agreement is not signed by the Granting Authority or a Party, or </w:t>
      </w:r>
    </w:p>
    <w:p w14:paraId="6F7E95A5" w14:textId="5E038B26" w:rsidR="009C2D81" w:rsidRPr="009C2D81" w:rsidRDefault="009C2D81" w:rsidP="007609B9">
      <w:pPr>
        <w:pStyle w:val="NoSpacing"/>
        <w:numPr>
          <w:ilvl w:val="0"/>
          <w:numId w:val="93"/>
        </w:numPr>
        <w:spacing w:line="288" w:lineRule="auto"/>
        <w:rPr>
          <w:lang w:val="en-GB"/>
        </w:rPr>
      </w:pPr>
      <w:r w:rsidRPr="009C2D81">
        <w:rPr>
          <w:lang w:val="en-GB"/>
        </w:rPr>
        <w:t>the Grant Agreement is terminated, or</w:t>
      </w:r>
    </w:p>
    <w:p w14:paraId="663FDFA3" w14:textId="09F661AE" w:rsidR="009C2D81" w:rsidRPr="009C2D81" w:rsidRDefault="009C2D81" w:rsidP="007609B9">
      <w:pPr>
        <w:pStyle w:val="NoSpacing"/>
        <w:numPr>
          <w:ilvl w:val="0"/>
          <w:numId w:val="93"/>
        </w:numPr>
        <w:spacing w:line="288" w:lineRule="auto"/>
        <w:rPr>
          <w:lang w:val="en-GB"/>
        </w:rPr>
      </w:pPr>
      <w:r w:rsidRPr="009C2D81">
        <w:rPr>
          <w:lang w:val="en-GB"/>
        </w:rPr>
        <w:t xml:space="preserve">a Party's participation in the Grant Agreement is terminated, </w:t>
      </w:r>
    </w:p>
    <w:p w14:paraId="3B73646E" w14:textId="77EE1F9C" w:rsidR="009C2D81" w:rsidRPr="009C2D81" w:rsidRDefault="009C2D81" w:rsidP="007609B9">
      <w:pPr>
        <w:jc w:val="left"/>
        <w:rPr>
          <w:lang w:val="en-GB"/>
        </w:rPr>
      </w:pPr>
      <w:r w:rsidRPr="009C2D81">
        <w:rPr>
          <w:lang w:val="en-GB"/>
        </w:rPr>
        <w:t xml:space="preserve">this Consortium Agreement shall automatically terminate in respect of the affected Party/ies, subject to the provisions surviving the expiration or termination under Section </w:t>
      </w:r>
      <w:r w:rsidR="00EA78D3">
        <w:rPr>
          <w:lang w:val="en-GB"/>
        </w:rPr>
        <w:fldChar w:fldCharType="begin"/>
      </w:r>
      <w:r w:rsidR="00EA78D3">
        <w:rPr>
          <w:lang w:val="en-GB"/>
        </w:rPr>
        <w:instrText xml:space="preserve"> REF _Ref90241180 \r \h </w:instrText>
      </w:r>
      <w:r w:rsidR="0054483D">
        <w:rPr>
          <w:lang w:val="en-GB"/>
        </w:rPr>
        <w:instrText xml:space="preserve"> \* MERGEFORMAT </w:instrText>
      </w:r>
      <w:r w:rsidR="00EA78D3">
        <w:rPr>
          <w:lang w:val="en-GB"/>
        </w:rPr>
      </w:r>
      <w:r w:rsidR="00EA78D3">
        <w:rPr>
          <w:lang w:val="en-GB"/>
        </w:rPr>
        <w:fldChar w:fldCharType="separate"/>
      </w:r>
      <w:r w:rsidR="00EF5E87">
        <w:rPr>
          <w:lang w:val="en-GB"/>
        </w:rPr>
        <w:t>3.3</w:t>
      </w:r>
      <w:r w:rsidR="00EA78D3">
        <w:rPr>
          <w:lang w:val="en-GB"/>
        </w:rPr>
        <w:fldChar w:fldCharType="end"/>
      </w:r>
      <w:r w:rsidRPr="009C2D81">
        <w:rPr>
          <w:lang w:val="en-GB"/>
        </w:rPr>
        <w:t xml:space="preserve"> of this Consortium Agreement.</w:t>
      </w:r>
    </w:p>
    <w:p w14:paraId="4BC0E53F" w14:textId="7A9ACA9A" w:rsidR="009C2D81" w:rsidRPr="009C2D81" w:rsidRDefault="009C2D81" w:rsidP="00995801">
      <w:pPr>
        <w:pStyle w:val="Heading2"/>
        <w:rPr>
          <w:lang w:val="en-GB"/>
        </w:rPr>
      </w:pPr>
      <w:bookmarkStart w:id="15" w:name="_Toc90241053"/>
      <w:bookmarkStart w:id="16" w:name="_Toc90241054"/>
      <w:bookmarkStart w:id="17" w:name="_Ref90241180"/>
      <w:bookmarkEnd w:id="15"/>
      <w:bookmarkEnd w:id="16"/>
      <w:r w:rsidRPr="009C2D81">
        <w:rPr>
          <w:lang w:val="en-GB"/>
        </w:rPr>
        <w:t>Survival</w:t>
      </w:r>
      <w:r w:rsidRPr="009C2D81">
        <w:rPr>
          <w:spacing w:val="-5"/>
          <w:lang w:val="en-GB"/>
        </w:rPr>
        <w:t xml:space="preserve"> </w:t>
      </w:r>
      <w:r w:rsidRPr="009C2D81">
        <w:rPr>
          <w:spacing w:val="-3"/>
          <w:lang w:val="en-GB"/>
        </w:rPr>
        <w:t>of</w:t>
      </w:r>
      <w:r w:rsidRPr="009C2D81">
        <w:rPr>
          <w:spacing w:val="-5"/>
          <w:lang w:val="en-GB"/>
        </w:rPr>
        <w:t xml:space="preserve"> </w:t>
      </w:r>
      <w:r w:rsidRPr="009C2D81">
        <w:rPr>
          <w:lang w:val="en-GB"/>
        </w:rPr>
        <w:t>rights</w:t>
      </w:r>
      <w:r w:rsidRPr="009C2D81">
        <w:rPr>
          <w:spacing w:val="-6"/>
          <w:lang w:val="en-GB"/>
        </w:rPr>
        <w:t xml:space="preserve"> </w:t>
      </w:r>
      <w:r w:rsidRPr="009C2D81">
        <w:rPr>
          <w:spacing w:val="-3"/>
          <w:lang w:val="en-GB"/>
        </w:rPr>
        <w:t>and</w:t>
      </w:r>
      <w:r w:rsidRPr="009C2D81">
        <w:rPr>
          <w:spacing w:val="-7"/>
          <w:lang w:val="en-GB"/>
        </w:rPr>
        <w:t xml:space="preserve"> </w:t>
      </w:r>
      <w:r w:rsidRPr="009C2D81">
        <w:rPr>
          <w:lang w:val="en-GB"/>
        </w:rPr>
        <w:t>obligations</w:t>
      </w:r>
      <w:bookmarkEnd w:id="17"/>
    </w:p>
    <w:p w14:paraId="42278804" w14:textId="0C028A9D" w:rsidR="009C2D81" w:rsidRPr="009C2D81" w:rsidRDefault="009C2D81" w:rsidP="00C70B98">
      <w:pPr>
        <w:rPr>
          <w:lang w:val="en-GB"/>
        </w:rPr>
      </w:pPr>
      <w:r w:rsidRPr="009C2D81">
        <w:rPr>
          <w:lang w:val="en-GB"/>
        </w:rPr>
        <w:t>The provisions relating to Access Rights, Dissemination and confidentiality, for the time</w:t>
      </w:r>
      <w:r w:rsidR="007609B9">
        <w:rPr>
          <w:lang w:val="en-GB"/>
        </w:rPr>
        <w:t xml:space="preserve"> </w:t>
      </w:r>
      <w:r w:rsidRPr="009C2D81">
        <w:rPr>
          <w:lang w:val="en-GB"/>
        </w:rPr>
        <w:t>period mentioned therein, as well as for liability, applicable law and settlement of disputes shall survive the expiration or termination of this Consortium Agreement.</w:t>
      </w:r>
    </w:p>
    <w:p w14:paraId="0199CB09" w14:textId="588C6B92" w:rsidR="009C2D81" w:rsidRPr="009C2D81" w:rsidRDefault="009C2D81" w:rsidP="00C70B98">
      <w:pPr>
        <w:rPr>
          <w:lang w:val="en-GB"/>
        </w:rPr>
      </w:pPr>
      <w:r w:rsidRPr="009C2D81">
        <w:rPr>
          <w:lang w:val="en-GB"/>
        </w:rPr>
        <w:t xml:space="preserve">Termination shall not affect any rights or obligations of a Party leaving the Project incurred prior to the date of termination, unless otherwise agreed between the </w:t>
      </w:r>
      <w:r w:rsidR="0054483D">
        <w:rPr>
          <w:lang w:val="en-GB"/>
        </w:rPr>
        <w:t>Steering Commi</w:t>
      </w:r>
      <w:r w:rsidR="00961840">
        <w:rPr>
          <w:lang w:val="en-GB"/>
        </w:rPr>
        <w:t>t</w:t>
      </w:r>
      <w:r w:rsidR="0054483D">
        <w:rPr>
          <w:lang w:val="en-GB"/>
        </w:rPr>
        <w:t>tee</w:t>
      </w:r>
      <w:r w:rsidRPr="009C2D81">
        <w:rPr>
          <w:lang w:val="en-GB"/>
        </w:rPr>
        <w:t xml:space="preserve"> and the leaving Party. This includes the obligation to provide all necessary input, deliverables and documents for the period of its participation.</w:t>
      </w:r>
    </w:p>
    <w:p w14:paraId="040ED9FC" w14:textId="77777777" w:rsidR="009C2D81" w:rsidRPr="00097C08" w:rsidRDefault="009C2D81" w:rsidP="00995801">
      <w:pPr>
        <w:pStyle w:val="Heading1"/>
      </w:pPr>
      <w:bookmarkStart w:id="18" w:name="_Toc90241056"/>
      <w:bookmarkStart w:id="19" w:name="_Toc90280827"/>
      <w:bookmarkStart w:id="20" w:name="_Toc100242316"/>
      <w:bookmarkEnd w:id="18"/>
      <w:bookmarkEnd w:id="19"/>
      <w:r w:rsidRPr="009C2D81">
        <w:rPr>
          <w:lang w:val="en-GB"/>
        </w:rPr>
        <w:t xml:space="preserve">Responsibilities </w:t>
      </w:r>
      <w:r w:rsidRPr="00097C08">
        <w:t xml:space="preserve">of </w:t>
      </w:r>
      <w:r w:rsidRPr="009C2D81">
        <w:rPr>
          <w:lang w:val="en-GB"/>
        </w:rPr>
        <w:t>Parties</w:t>
      </w:r>
      <w:bookmarkEnd w:id="20"/>
    </w:p>
    <w:p w14:paraId="48CD577D" w14:textId="77777777" w:rsidR="009C2D81" w:rsidRPr="009C2D81" w:rsidRDefault="009C2D81" w:rsidP="00995801">
      <w:pPr>
        <w:pStyle w:val="Heading2"/>
        <w:rPr>
          <w:lang w:val="en-GB"/>
        </w:rPr>
      </w:pPr>
      <w:r w:rsidRPr="009C2D81">
        <w:rPr>
          <w:lang w:val="en-GB"/>
        </w:rPr>
        <w:t>General</w:t>
      </w:r>
      <w:r w:rsidRPr="009C2D81">
        <w:rPr>
          <w:spacing w:val="-7"/>
          <w:lang w:val="en-GB"/>
        </w:rPr>
        <w:t xml:space="preserve"> </w:t>
      </w:r>
      <w:r w:rsidRPr="009C2D81">
        <w:rPr>
          <w:lang w:val="en-GB"/>
        </w:rPr>
        <w:t>principles</w:t>
      </w:r>
    </w:p>
    <w:p w14:paraId="08A22B91" w14:textId="77777777" w:rsidR="009C2D81" w:rsidRPr="009C2D81" w:rsidRDefault="009C2D81" w:rsidP="00C70B98">
      <w:pPr>
        <w:rPr>
          <w:lang w:val="en-GB"/>
        </w:rPr>
      </w:pPr>
      <w:r w:rsidRPr="009C2D81">
        <w:rPr>
          <w:lang w:val="en-GB"/>
        </w:rPr>
        <w:t xml:space="preserve">Each Party undertakes to take part in the efficient implementation of the Project, and to cooperate, perform and fulfil, promptly and on time, all of its obligations under the Grant Agreement and this </w:t>
      </w:r>
      <w:r w:rsidRPr="009C2D81">
        <w:rPr>
          <w:lang w:val="en-GB"/>
        </w:rPr>
        <w:lastRenderedPageBreak/>
        <w:t>Consortium Agreement as may be reasonably required from it and in a manner of good faith as prescribed by Belgian law.</w:t>
      </w:r>
    </w:p>
    <w:p w14:paraId="2777544D" w14:textId="2D276E5A" w:rsidR="009C2D81" w:rsidRPr="007609B9" w:rsidRDefault="009C2D81" w:rsidP="00C70B98">
      <w:pPr>
        <w:rPr>
          <w:rFonts w:ascii="Arial" w:hAnsi="Arial"/>
          <w:szCs w:val="20"/>
          <w:lang w:val="en-GB"/>
        </w:rPr>
      </w:pPr>
      <w:r w:rsidRPr="009C2D81">
        <w:rPr>
          <w:lang w:val="en-GB"/>
        </w:rPr>
        <w:t>Each Party undertakes to notify promptly the Granting Authority and the other Parties, in accordance with the governance structure of the Project, of any significant information, fact, problem or delay likely to affect the Project.</w:t>
      </w:r>
      <w:r w:rsidR="0054483D" w:rsidRPr="0054483D">
        <w:rPr>
          <w:rFonts w:ascii="Arial" w:hAnsi="Arial"/>
          <w:sz w:val="22"/>
        </w:rPr>
        <w:t xml:space="preserve"> </w:t>
      </w:r>
      <w:r w:rsidR="0054483D" w:rsidRPr="007609B9">
        <w:rPr>
          <w:rFonts w:ascii="Arial" w:hAnsi="Arial"/>
          <w:szCs w:val="20"/>
        </w:rPr>
        <w:t>This includes giving immediate notice to the Coordinator about any awareness about non-compliance of any Party in the Action with its obligations under the Grant Agreement.</w:t>
      </w:r>
    </w:p>
    <w:p w14:paraId="5080A9FD" w14:textId="77777777" w:rsidR="009C2D81" w:rsidRPr="009C2D81" w:rsidRDefault="009C2D81" w:rsidP="00C70B98">
      <w:pPr>
        <w:rPr>
          <w:lang w:val="en-GB"/>
        </w:rPr>
      </w:pPr>
      <w:r w:rsidRPr="009C2D81">
        <w:rPr>
          <w:lang w:val="en-GB"/>
        </w:rPr>
        <w:t>Each Party shall promptly provide all information reasonably required by a Consortium Body or by the Coordinator to carry out its tasks and shall responsibly manage the access of its employees to the EU Funding &amp; Tenders Portal.</w:t>
      </w:r>
    </w:p>
    <w:p w14:paraId="797DAF40" w14:textId="529674C1" w:rsidR="0054483D" w:rsidRDefault="009C2D81" w:rsidP="00C70B98">
      <w:pPr>
        <w:rPr>
          <w:rFonts w:ascii="Arial" w:hAnsi="Arial"/>
          <w:szCs w:val="20"/>
          <w:lang w:val="en-GB"/>
        </w:rPr>
      </w:pPr>
      <w:r w:rsidRPr="009C2D81">
        <w:rPr>
          <w:lang w:val="en-GB"/>
        </w:rPr>
        <w:t>Each Party shall take reasonable measures to ensure the accuracy of any information or materials it supplies to the other Parties</w:t>
      </w:r>
      <w:r w:rsidR="0054483D">
        <w:rPr>
          <w:lang w:val="en-GB"/>
        </w:rPr>
        <w:t xml:space="preserve"> </w:t>
      </w:r>
      <w:r w:rsidR="0054483D" w:rsidRPr="007609B9">
        <w:rPr>
          <w:rFonts w:ascii="Arial" w:hAnsi="Arial"/>
          <w:szCs w:val="20"/>
          <w:lang w:val="en-GB"/>
        </w:rPr>
        <w:t>and verify consistency of its reports with the Action tasks before transmitting them to the Coordinator.</w:t>
      </w:r>
    </w:p>
    <w:p w14:paraId="1FF59063" w14:textId="77777777" w:rsidR="0054483D" w:rsidRPr="007609B9" w:rsidRDefault="0054483D" w:rsidP="007609B9">
      <w:pPr>
        <w:autoSpaceDE w:val="0"/>
        <w:autoSpaceDN w:val="0"/>
        <w:adjustRightInd w:val="0"/>
        <w:rPr>
          <w:rFonts w:cstheme="minorHAnsi"/>
          <w:color w:val="000000"/>
          <w:szCs w:val="20"/>
          <w:lang w:val="en-GB"/>
        </w:rPr>
      </w:pPr>
      <w:r w:rsidRPr="007609B9">
        <w:rPr>
          <w:rFonts w:cstheme="minorHAnsi"/>
          <w:color w:val="000000"/>
          <w:szCs w:val="20"/>
          <w:lang w:val="en-GB"/>
        </w:rPr>
        <w:t xml:space="preserve">Each Party shall be responsible for its own use of the funding and the compliance with the applicable rules, guidelines and orders of the Funding Authority. The Parties must keep records and supporting documentations concerning the payments and its use as well as the use of resources. </w:t>
      </w:r>
    </w:p>
    <w:p w14:paraId="2AB0E774" w14:textId="77777777" w:rsidR="0054483D" w:rsidRPr="007609B9" w:rsidRDefault="0054483D" w:rsidP="007609B9">
      <w:pPr>
        <w:autoSpaceDE w:val="0"/>
        <w:autoSpaceDN w:val="0"/>
        <w:adjustRightInd w:val="0"/>
        <w:rPr>
          <w:rFonts w:cstheme="minorHAnsi"/>
          <w:color w:val="000000"/>
          <w:szCs w:val="20"/>
          <w:lang w:val="en-GB"/>
        </w:rPr>
      </w:pPr>
      <w:r w:rsidRPr="007609B9">
        <w:rPr>
          <w:rFonts w:cstheme="minorHAnsi"/>
          <w:color w:val="000000"/>
          <w:szCs w:val="20"/>
          <w:lang w:val="en-GB"/>
        </w:rPr>
        <w:t xml:space="preserve">Each Party shall inform the Coordinator about any relevant change in persons, addresses, telephone, fax numbers and e-mail addresses and other relevant means of communication as soon as possible. The Coordinator shall in turn make the information available to all Parties without undue delay. </w:t>
      </w:r>
    </w:p>
    <w:p w14:paraId="5FAC1D89" w14:textId="77777777" w:rsidR="0054483D" w:rsidRPr="007609B9" w:rsidRDefault="0054483D" w:rsidP="007609B9">
      <w:pPr>
        <w:autoSpaceDE w:val="0"/>
        <w:autoSpaceDN w:val="0"/>
        <w:adjustRightInd w:val="0"/>
        <w:spacing w:before="0" w:after="0"/>
        <w:rPr>
          <w:rFonts w:cstheme="minorHAnsi"/>
          <w:color w:val="000000"/>
          <w:szCs w:val="20"/>
          <w:lang w:val="en-GB"/>
        </w:rPr>
      </w:pPr>
      <w:r w:rsidRPr="007609B9">
        <w:rPr>
          <w:rFonts w:cstheme="minorHAnsi"/>
          <w:color w:val="000000"/>
          <w:szCs w:val="20"/>
          <w:lang w:val="en-GB"/>
        </w:rPr>
        <w:t xml:space="preserve">In addition, the Parties shall also: </w:t>
      </w:r>
    </w:p>
    <w:p w14:paraId="68F60D26" w14:textId="77777777" w:rsidR="0054483D" w:rsidRPr="007609B9" w:rsidRDefault="0054483D" w:rsidP="007609B9">
      <w:pPr>
        <w:autoSpaceDE w:val="0"/>
        <w:autoSpaceDN w:val="0"/>
        <w:adjustRightInd w:val="0"/>
        <w:spacing w:before="0" w:after="0"/>
        <w:rPr>
          <w:rFonts w:cstheme="minorHAnsi"/>
          <w:color w:val="000000"/>
          <w:szCs w:val="20"/>
          <w:lang w:val="en-GB"/>
        </w:rPr>
      </w:pPr>
      <w:r w:rsidRPr="007609B9">
        <w:rPr>
          <w:rFonts w:cstheme="minorHAnsi"/>
          <w:color w:val="000000"/>
          <w:szCs w:val="20"/>
          <w:lang w:val="en-GB"/>
        </w:rPr>
        <w:t xml:space="preserve">- make sure that they complete the necessary formalities for accession to the Grant Agreement; </w:t>
      </w:r>
    </w:p>
    <w:p w14:paraId="426358BA" w14:textId="77777777" w:rsidR="0054483D" w:rsidRPr="007609B9" w:rsidRDefault="0054483D" w:rsidP="007609B9">
      <w:pPr>
        <w:autoSpaceDE w:val="0"/>
        <w:autoSpaceDN w:val="0"/>
        <w:adjustRightInd w:val="0"/>
        <w:spacing w:before="0" w:after="0"/>
        <w:rPr>
          <w:rFonts w:cstheme="minorHAnsi"/>
          <w:color w:val="000000"/>
          <w:szCs w:val="20"/>
          <w:lang w:val="en-GB"/>
        </w:rPr>
      </w:pPr>
      <w:r w:rsidRPr="007609B9">
        <w:rPr>
          <w:rFonts w:cstheme="minorHAnsi"/>
          <w:color w:val="000000"/>
          <w:szCs w:val="20"/>
          <w:lang w:val="en-GB"/>
        </w:rPr>
        <w:t xml:space="preserve">- check the compliance of any receipt of financial contribution with the provisions of the Consortium Agreement and the Grant Agreement and give immediate notice to the Coordinator about any awareness about non-compliance; </w:t>
      </w:r>
    </w:p>
    <w:p w14:paraId="784F9CF3" w14:textId="77777777" w:rsidR="0054483D" w:rsidRPr="007609B9" w:rsidRDefault="0054483D" w:rsidP="007609B9">
      <w:pPr>
        <w:autoSpaceDE w:val="0"/>
        <w:autoSpaceDN w:val="0"/>
        <w:adjustRightInd w:val="0"/>
        <w:spacing w:before="0" w:after="0"/>
        <w:rPr>
          <w:rFonts w:cstheme="minorHAnsi"/>
          <w:color w:val="000000"/>
          <w:szCs w:val="20"/>
          <w:lang w:val="en-GB"/>
        </w:rPr>
      </w:pPr>
      <w:r w:rsidRPr="007609B9">
        <w:rPr>
          <w:rFonts w:cstheme="minorHAnsi"/>
          <w:color w:val="000000"/>
          <w:szCs w:val="20"/>
          <w:lang w:val="en-GB"/>
        </w:rPr>
        <w:t xml:space="preserve">- submit to the Coordinator all information necessary for the records and financial accounts relevant for the financial contribution; </w:t>
      </w:r>
    </w:p>
    <w:p w14:paraId="7FDBFEC3" w14:textId="46D57720" w:rsidR="00A44909" w:rsidRPr="007609B9" w:rsidRDefault="0054483D" w:rsidP="007609B9">
      <w:pPr>
        <w:autoSpaceDE w:val="0"/>
        <w:autoSpaceDN w:val="0"/>
        <w:adjustRightInd w:val="0"/>
        <w:spacing w:before="0" w:after="0"/>
        <w:rPr>
          <w:rFonts w:cstheme="minorHAnsi"/>
          <w:color w:val="000000"/>
          <w:szCs w:val="20"/>
          <w:lang w:val="en-GB"/>
        </w:rPr>
      </w:pPr>
      <w:r w:rsidRPr="007609B9">
        <w:rPr>
          <w:rFonts w:cstheme="minorHAnsi"/>
          <w:color w:val="000000"/>
          <w:szCs w:val="20"/>
          <w:lang w:val="en-GB"/>
        </w:rPr>
        <w:t xml:space="preserve">- make its communication to the Funding Authority via the Coordinator and submit to the Coordinator all information necessary to report to the Funding Authority on the progress of the Project. </w:t>
      </w:r>
    </w:p>
    <w:p w14:paraId="1382132B" w14:textId="2F286D26" w:rsidR="0054483D" w:rsidRPr="007609B9" w:rsidRDefault="0054483D" w:rsidP="007609B9">
      <w:pPr>
        <w:autoSpaceDE w:val="0"/>
        <w:autoSpaceDN w:val="0"/>
        <w:adjustRightInd w:val="0"/>
        <w:spacing w:after="0"/>
        <w:rPr>
          <w:rFonts w:cstheme="minorHAnsi"/>
          <w:color w:val="000000"/>
          <w:szCs w:val="20"/>
          <w:lang w:val="en-GB"/>
        </w:rPr>
      </w:pPr>
      <w:r w:rsidRPr="007609B9">
        <w:rPr>
          <w:rFonts w:cstheme="minorHAnsi"/>
          <w:color w:val="000000"/>
          <w:szCs w:val="20"/>
          <w:lang w:val="en-GB"/>
        </w:rPr>
        <w:t xml:space="preserve">In the event that any of the Parties is terminating its participation in the Project, the Parties shall use reasonable endeavours to reach agreement on either (a) and/or (b) below: </w:t>
      </w:r>
    </w:p>
    <w:p w14:paraId="00262294" w14:textId="77777777" w:rsidR="0054483D" w:rsidRPr="007609B9" w:rsidRDefault="0054483D" w:rsidP="007609B9">
      <w:pPr>
        <w:autoSpaceDE w:val="0"/>
        <w:autoSpaceDN w:val="0"/>
        <w:adjustRightInd w:val="0"/>
        <w:spacing w:before="0" w:after="0"/>
        <w:rPr>
          <w:rFonts w:cstheme="minorHAnsi"/>
          <w:color w:val="000000"/>
          <w:szCs w:val="20"/>
          <w:lang w:val="en-GB"/>
        </w:rPr>
      </w:pPr>
      <w:r w:rsidRPr="007609B9">
        <w:rPr>
          <w:rFonts w:cstheme="minorHAnsi"/>
          <w:color w:val="000000"/>
          <w:szCs w:val="20"/>
          <w:lang w:val="en-GB"/>
        </w:rPr>
        <w:t xml:space="preserve">- reallocation of the requesting Party's work and contribution in order that the aims and objectives of the Project can still be met after the proposed withdrawal, and submitting details of it to the Funding Authority; or </w:t>
      </w:r>
    </w:p>
    <w:p w14:paraId="6879C6C0" w14:textId="77777777" w:rsidR="00C968DD" w:rsidRDefault="0054483D" w:rsidP="007609B9">
      <w:pPr>
        <w:autoSpaceDE w:val="0"/>
        <w:autoSpaceDN w:val="0"/>
        <w:adjustRightInd w:val="0"/>
        <w:spacing w:before="0" w:after="0"/>
        <w:rPr>
          <w:rFonts w:cstheme="minorHAnsi"/>
          <w:color w:val="000000"/>
          <w:szCs w:val="20"/>
          <w:lang w:val="en-GB"/>
        </w:rPr>
      </w:pPr>
      <w:r w:rsidRPr="007609B9">
        <w:rPr>
          <w:rFonts w:cstheme="minorHAnsi"/>
          <w:color w:val="000000"/>
          <w:szCs w:val="20"/>
          <w:lang w:val="en-GB"/>
        </w:rPr>
        <w:t xml:space="preserve">- the drafting of a restructured Consortium Plan and submitting it to the Funding Authority. </w:t>
      </w:r>
    </w:p>
    <w:p w14:paraId="4E7B7DBD" w14:textId="1E07A545" w:rsidR="009C2D81" w:rsidRPr="007609B9" w:rsidRDefault="009C2D81" w:rsidP="007609B9">
      <w:pPr>
        <w:autoSpaceDE w:val="0"/>
        <w:autoSpaceDN w:val="0"/>
        <w:adjustRightInd w:val="0"/>
        <w:spacing w:before="0" w:after="0"/>
        <w:rPr>
          <w:rFonts w:cstheme="minorHAnsi"/>
          <w:color w:val="000000"/>
          <w:szCs w:val="20"/>
          <w:lang w:val="en-GB"/>
        </w:rPr>
      </w:pPr>
    </w:p>
    <w:p w14:paraId="7293AC46" w14:textId="545DC658" w:rsidR="009C2D81" w:rsidRPr="009C2D81" w:rsidRDefault="009C2D81" w:rsidP="00995801">
      <w:pPr>
        <w:pStyle w:val="Heading2"/>
        <w:rPr>
          <w:lang w:val="en-GB"/>
        </w:rPr>
      </w:pPr>
      <w:bookmarkStart w:id="21" w:name="_Ref90241178"/>
      <w:bookmarkStart w:id="22" w:name="_Ref90241179"/>
      <w:bookmarkStart w:id="23" w:name="_Ref90241247"/>
      <w:bookmarkStart w:id="24" w:name="_Ref90241513"/>
      <w:bookmarkStart w:id="25" w:name="_Ref90241734"/>
      <w:r w:rsidRPr="009C2D81">
        <w:rPr>
          <w:lang w:val="en-GB"/>
        </w:rPr>
        <w:t>Breach</w:t>
      </w:r>
      <w:bookmarkEnd w:id="21"/>
      <w:bookmarkEnd w:id="22"/>
      <w:bookmarkEnd w:id="23"/>
      <w:bookmarkEnd w:id="24"/>
      <w:bookmarkEnd w:id="25"/>
    </w:p>
    <w:p w14:paraId="2644F9DC" w14:textId="67925679" w:rsidR="009C2D81" w:rsidRPr="009C2D81" w:rsidRDefault="009C2D81" w:rsidP="00C70B98">
      <w:pPr>
        <w:rPr>
          <w:lang w:val="en-GB"/>
        </w:rPr>
      </w:pPr>
      <w:r w:rsidRPr="009C2D81">
        <w:rPr>
          <w:lang w:val="en-GB"/>
        </w:rPr>
        <w:t xml:space="preserve">In the event that the </w:t>
      </w:r>
      <w:r w:rsidR="007609B9">
        <w:rPr>
          <w:spacing w:val="-3"/>
          <w:lang w:val="en-GB"/>
        </w:rPr>
        <w:t xml:space="preserve">Steering Committee </w:t>
      </w:r>
      <w:r w:rsidRPr="009C2D81">
        <w:rPr>
          <w:lang w:val="en-GB"/>
        </w:rPr>
        <w:t xml:space="preserve">identifies a breach by a Party of its obligations under this Consortium Agreement or the Grant Agreement (e.g. improper implementation of the Project), the Coordinator or, if the Coordinator is in breach of its obligations, the Party appointed by the </w:t>
      </w:r>
      <w:r w:rsidR="00C968DD">
        <w:rPr>
          <w:lang w:val="en-GB"/>
        </w:rPr>
        <w:t>Steering Committee</w:t>
      </w:r>
      <w:r w:rsidRPr="009C2D81">
        <w:rPr>
          <w:lang w:val="en-GB"/>
        </w:rPr>
        <w:t>, will give formal notice to such Party requiring that such breach will be remedied within 30 calendar days from the date of receipt of the written notice by the Party.</w:t>
      </w:r>
    </w:p>
    <w:p w14:paraId="0300247D" w14:textId="740C6015" w:rsidR="009C2D81" w:rsidRPr="009C2D81" w:rsidRDefault="009C2D81" w:rsidP="00C70B98">
      <w:pPr>
        <w:rPr>
          <w:lang w:val="en-GB"/>
        </w:rPr>
      </w:pPr>
      <w:r w:rsidRPr="009C2D81">
        <w:rPr>
          <w:lang w:val="en-GB"/>
        </w:rPr>
        <w:t xml:space="preserve">If such breach is substantial and is not remedied within that period or is not capable of remedy, the </w:t>
      </w:r>
      <w:r w:rsidR="00C968DD">
        <w:rPr>
          <w:lang w:val="en-GB"/>
        </w:rPr>
        <w:t>Steering Committe</w:t>
      </w:r>
      <w:r w:rsidR="00961840">
        <w:rPr>
          <w:lang w:val="en-GB"/>
        </w:rPr>
        <w:t>e</w:t>
      </w:r>
      <w:r w:rsidRPr="009C2D81">
        <w:rPr>
          <w:lang w:val="en-GB"/>
        </w:rPr>
        <w:t xml:space="preserve"> may decide to declare the Party to be a Defaulting Party and to decide on the consequences thereof which may include termination of its participation.</w:t>
      </w:r>
    </w:p>
    <w:p w14:paraId="6ECF7078" w14:textId="41BDB7A5" w:rsidR="009C2D81" w:rsidRPr="009C2D81" w:rsidRDefault="009C2D81" w:rsidP="00995801">
      <w:pPr>
        <w:pStyle w:val="Heading2"/>
        <w:rPr>
          <w:lang w:val="en-GB"/>
        </w:rPr>
      </w:pPr>
      <w:bookmarkStart w:id="26" w:name="_Toc90241060"/>
      <w:bookmarkEnd w:id="26"/>
      <w:r w:rsidRPr="009C2D81">
        <w:rPr>
          <w:lang w:val="en-GB"/>
        </w:rPr>
        <w:lastRenderedPageBreak/>
        <w:t>Involvement</w:t>
      </w:r>
      <w:r w:rsidRPr="009C2D81">
        <w:rPr>
          <w:spacing w:val="-5"/>
          <w:lang w:val="en-GB"/>
        </w:rPr>
        <w:t xml:space="preserve"> </w:t>
      </w:r>
      <w:r w:rsidR="00B5748A">
        <w:rPr>
          <w:lang w:val="en-GB"/>
        </w:rPr>
        <w:t>Associated partners</w:t>
      </w:r>
    </w:p>
    <w:p w14:paraId="5F96790C" w14:textId="6902A939" w:rsidR="00B601FB" w:rsidRPr="007609B9" w:rsidRDefault="009C2D81" w:rsidP="007609B9">
      <w:pPr>
        <w:rPr>
          <w:rFonts w:ascii="Arial" w:hAnsi="Arial" w:cs="Arial"/>
          <w:szCs w:val="20"/>
        </w:rPr>
      </w:pPr>
      <w:r w:rsidRPr="007609B9">
        <w:rPr>
          <w:rFonts w:ascii="Arial" w:hAnsi="Arial" w:cs="Arial"/>
          <w:szCs w:val="20"/>
          <w:lang w:val="en-GB"/>
        </w:rPr>
        <w:t>A Party that involves</w:t>
      </w:r>
      <w:ins w:id="27" w:author="USER 2" w:date="2022-03-22T11:03:00Z">
        <w:r w:rsidR="00B5748A" w:rsidRPr="007609B9">
          <w:rPr>
            <w:rFonts w:ascii="Arial" w:hAnsi="Arial" w:cs="Arial"/>
            <w:szCs w:val="20"/>
            <w:lang w:val="en-GB"/>
          </w:rPr>
          <w:t xml:space="preserve"> </w:t>
        </w:r>
      </w:ins>
      <w:r w:rsidR="00961840" w:rsidRPr="007609B9">
        <w:rPr>
          <w:rFonts w:ascii="Arial" w:hAnsi="Arial" w:cs="Arial"/>
          <w:szCs w:val="20"/>
          <w:lang w:val="en-GB"/>
        </w:rPr>
        <w:t>Associated Partners</w:t>
      </w:r>
      <w:r w:rsidRPr="007609B9">
        <w:rPr>
          <w:rFonts w:ascii="Arial" w:hAnsi="Arial" w:cs="Arial"/>
          <w:szCs w:val="20"/>
          <w:lang w:val="en-GB"/>
        </w:rPr>
        <w:t xml:space="preserve"> in the Project remains responsible for carrying out its relevant part of the Project and for such third party’s compliance with the provisions of this Consortium Agreement and of the Grant Agreement</w:t>
      </w:r>
      <w:r w:rsidR="00861196" w:rsidRPr="007609B9">
        <w:rPr>
          <w:rFonts w:ascii="Arial" w:hAnsi="Arial" w:cs="Arial"/>
          <w:szCs w:val="20"/>
          <w:lang w:val="en-GB"/>
        </w:rPr>
        <w:t xml:space="preserve">. </w:t>
      </w:r>
      <w:r w:rsidR="00B601FB" w:rsidRPr="007609B9">
        <w:rPr>
          <w:rFonts w:ascii="Arial" w:hAnsi="Arial" w:cs="Arial"/>
          <w:szCs w:val="20"/>
        </w:rPr>
        <w:t>It has to ensure that the involvement of</w:t>
      </w:r>
      <w:r w:rsidR="00961840" w:rsidRPr="007609B9">
        <w:rPr>
          <w:rFonts w:ascii="Arial" w:hAnsi="Arial" w:cs="Arial"/>
          <w:szCs w:val="20"/>
        </w:rPr>
        <w:t xml:space="preserve"> the Associated </w:t>
      </w:r>
      <w:r w:rsidR="00FC3E18" w:rsidRPr="007609B9">
        <w:rPr>
          <w:rFonts w:ascii="Arial" w:hAnsi="Arial" w:cs="Arial"/>
          <w:szCs w:val="20"/>
        </w:rPr>
        <w:t>partners does</w:t>
      </w:r>
      <w:r w:rsidR="00B601FB" w:rsidRPr="007609B9">
        <w:rPr>
          <w:rFonts w:ascii="Arial" w:hAnsi="Arial" w:cs="Arial"/>
          <w:szCs w:val="20"/>
        </w:rPr>
        <w:t xml:space="preserve"> not affect the rights and obligations of the other Parties under this Consortium Agreement and the Grant Agreement.</w:t>
      </w:r>
    </w:p>
    <w:p w14:paraId="308FE70A" w14:textId="58672814" w:rsidR="00B601FB" w:rsidRPr="007609B9" w:rsidRDefault="00B601FB" w:rsidP="007609B9">
      <w:pPr>
        <w:pStyle w:val="Default"/>
        <w:spacing w:before="240" w:after="240" w:line="288" w:lineRule="auto"/>
        <w:jc w:val="both"/>
        <w:rPr>
          <w:rFonts w:ascii="Arial" w:hAnsi="Arial" w:cs="Arial"/>
          <w:sz w:val="20"/>
          <w:szCs w:val="20"/>
        </w:rPr>
      </w:pPr>
      <w:r w:rsidRPr="007609B9">
        <w:rPr>
          <w:rFonts w:ascii="Arial" w:hAnsi="Arial" w:cs="Arial"/>
          <w:color w:val="auto"/>
          <w:sz w:val="20"/>
          <w:szCs w:val="20"/>
          <w:lang w:val="en-GB"/>
        </w:rPr>
        <w:t xml:space="preserve">The </w:t>
      </w:r>
      <w:r w:rsidR="00775049" w:rsidRPr="007609B9">
        <w:rPr>
          <w:rFonts w:ascii="Arial" w:hAnsi="Arial" w:cs="Arial"/>
          <w:color w:val="auto"/>
          <w:sz w:val="20"/>
          <w:szCs w:val="20"/>
          <w:lang w:val="en-GB"/>
        </w:rPr>
        <w:t>Grant Agreement</w:t>
      </w:r>
      <w:r w:rsidR="00861196" w:rsidRPr="007609B9">
        <w:rPr>
          <w:rFonts w:ascii="Arial" w:hAnsi="Arial" w:cs="Arial"/>
          <w:color w:val="auto"/>
          <w:sz w:val="20"/>
          <w:szCs w:val="20"/>
          <w:lang w:val="en-GB"/>
        </w:rPr>
        <w:t xml:space="preserve"> </w:t>
      </w:r>
      <w:r w:rsidR="00775049" w:rsidRPr="007F303D">
        <w:rPr>
          <w:rFonts w:ascii="Arial" w:hAnsi="Arial" w:cs="Arial"/>
          <w:color w:val="auto"/>
          <w:sz w:val="20"/>
          <w:szCs w:val="20"/>
        </w:rPr>
        <w:t>articles</w:t>
      </w:r>
      <w:r w:rsidR="00861196" w:rsidRPr="007609B9">
        <w:rPr>
          <w:rFonts w:ascii="Arial" w:hAnsi="Arial" w:cs="Arial"/>
          <w:color w:val="auto"/>
          <w:sz w:val="20"/>
          <w:szCs w:val="20"/>
        </w:rPr>
        <w:t xml:space="preserve"> 11 (proper implementation), 12 (conflict of interests), 13 (confidentiality and security), 14 (ethics), 17.2 (visibility), 18 (specific rules for carrying out action), 19 (information) and 20 (record-keeping)</w:t>
      </w:r>
      <w:r w:rsidRPr="007609B9">
        <w:rPr>
          <w:rFonts w:ascii="Arial" w:hAnsi="Arial" w:cs="Arial"/>
          <w:color w:val="auto"/>
          <w:sz w:val="20"/>
          <w:szCs w:val="20"/>
        </w:rPr>
        <w:t xml:space="preserve"> </w:t>
      </w:r>
      <w:r w:rsidR="00775049" w:rsidRPr="007609B9">
        <w:rPr>
          <w:rFonts w:ascii="Arial" w:hAnsi="Arial" w:cs="Arial"/>
          <w:color w:val="auto"/>
          <w:sz w:val="20"/>
          <w:szCs w:val="20"/>
        </w:rPr>
        <w:t>also apply to the A</w:t>
      </w:r>
      <w:r w:rsidRPr="007609B9">
        <w:rPr>
          <w:rFonts w:ascii="Arial" w:hAnsi="Arial" w:cs="Arial"/>
          <w:color w:val="auto"/>
          <w:sz w:val="20"/>
          <w:szCs w:val="20"/>
        </w:rPr>
        <w:t>ssociated partners. It is the Party’s responsibility to ensure that these o</w:t>
      </w:r>
      <w:r w:rsidR="00775049" w:rsidRPr="007609B9">
        <w:rPr>
          <w:rFonts w:ascii="Arial" w:hAnsi="Arial" w:cs="Arial"/>
          <w:color w:val="auto"/>
          <w:sz w:val="20"/>
          <w:szCs w:val="20"/>
        </w:rPr>
        <w:t>bligations are accepted by its</w:t>
      </w:r>
      <w:r w:rsidRPr="007609B9">
        <w:rPr>
          <w:rFonts w:ascii="Arial" w:hAnsi="Arial" w:cs="Arial"/>
          <w:color w:val="auto"/>
          <w:sz w:val="20"/>
          <w:szCs w:val="20"/>
        </w:rPr>
        <w:t xml:space="preserve"> Associated partners.</w:t>
      </w:r>
      <w:r w:rsidR="00775049" w:rsidRPr="007609B9">
        <w:rPr>
          <w:rFonts w:ascii="Arial" w:hAnsi="Arial" w:cs="Arial"/>
          <w:color w:val="auto"/>
          <w:sz w:val="20"/>
          <w:szCs w:val="20"/>
        </w:rPr>
        <w:t xml:space="preserve"> </w:t>
      </w:r>
      <w:r w:rsidRPr="007609B9">
        <w:rPr>
          <w:rFonts w:ascii="Arial" w:hAnsi="Arial" w:cs="Arial"/>
          <w:color w:val="auto"/>
          <w:sz w:val="20"/>
          <w:szCs w:val="20"/>
        </w:rPr>
        <w:t xml:space="preserve">Moreover, such a Party must ensure that the bodies mentioned in Article 25 </w:t>
      </w:r>
      <w:r w:rsidRPr="007609B9">
        <w:rPr>
          <w:rFonts w:ascii="Arial" w:hAnsi="Arial" w:cs="Arial"/>
          <w:i/>
          <w:iCs/>
          <w:color w:val="auto"/>
          <w:sz w:val="20"/>
          <w:szCs w:val="20"/>
        </w:rPr>
        <w:t xml:space="preserve">(e.g. granting authority; the European Court of Auditors (ECA); the European Anti-Fraud Office (OLAF)) </w:t>
      </w:r>
      <w:r w:rsidRPr="007609B9">
        <w:rPr>
          <w:rFonts w:ascii="Arial" w:hAnsi="Arial" w:cs="Arial"/>
          <w:color w:val="auto"/>
          <w:sz w:val="20"/>
          <w:szCs w:val="20"/>
        </w:rPr>
        <w:t>have the right to carry out checks, reviews, audits and investigations on</w:t>
      </w:r>
      <w:r w:rsidR="00775049" w:rsidRPr="007609B9">
        <w:rPr>
          <w:rFonts w:ascii="Arial" w:hAnsi="Arial" w:cs="Arial"/>
          <w:color w:val="auto"/>
          <w:sz w:val="20"/>
          <w:szCs w:val="20"/>
        </w:rPr>
        <w:t xml:space="preserve"> its</w:t>
      </w:r>
      <w:r w:rsidRPr="007609B9">
        <w:rPr>
          <w:rFonts w:ascii="Arial" w:hAnsi="Arial" w:cs="Arial"/>
          <w:color w:val="auto"/>
          <w:sz w:val="20"/>
          <w:szCs w:val="20"/>
        </w:rPr>
        <w:t xml:space="preserve"> associated partners, particular concerning the action implementation</w:t>
      </w:r>
      <w:r w:rsidRPr="007609B9">
        <w:rPr>
          <w:rFonts w:ascii="Arial" w:hAnsi="Arial" w:cs="Arial"/>
          <w:sz w:val="20"/>
          <w:szCs w:val="20"/>
        </w:rPr>
        <w:t>.</w:t>
      </w:r>
      <w:r w:rsidRPr="007609B9">
        <w:rPr>
          <w:rFonts w:ascii="Arial" w:hAnsi="Arial" w:cs="Arial"/>
          <w:color w:val="585858"/>
          <w:sz w:val="20"/>
          <w:szCs w:val="20"/>
        </w:rPr>
        <w:t xml:space="preserve">  </w:t>
      </w:r>
      <w:r w:rsidR="00861196" w:rsidRPr="007609B9">
        <w:rPr>
          <w:rFonts w:ascii="Arial" w:hAnsi="Arial" w:cs="Arial"/>
          <w:color w:val="auto"/>
          <w:sz w:val="20"/>
          <w:szCs w:val="20"/>
        </w:rPr>
        <w:t xml:space="preserve"> </w:t>
      </w:r>
    </w:p>
    <w:p w14:paraId="1F70E8F3" w14:textId="3A2746A5" w:rsidR="009C2D81" w:rsidRPr="009C2D81" w:rsidRDefault="009C2D81" w:rsidP="00995801">
      <w:pPr>
        <w:pStyle w:val="Heading2"/>
        <w:rPr>
          <w:lang w:val="en-GB"/>
        </w:rPr>
      </w:pPr>
      <w:bookmarkStart w:id="28" w:name="_Toc90241062"/>
      <w:bookmarkEnd w:id="28"/>
      <w:r w:rsidRPr="009C2D81">
        <w:rPr>
          <w:lang w:val="en-GB"/>
        </w:rPr>
        <w:t>Specific responsibilities regarding data protection</w:t>
      </w:r>
    </w:p>
    <w:p w14:paraId="49A58094" w14:textId="77777777" w:rsidR="009C2D81" w:rsidRPr="007F303D" w:rsidRDefault="009C2D81" w:rsidP="00C70B98">
      <w:pPr>
        <w:rPr>
          <w:lang w:val="en-GB"/>
        </w:rPr>
      </w:pPr>
      <w:r w:rsidRPr="007F303D">
        <w:rPr>
          <w:lang w:val="en-GB"/>
        </w:rPr>
        <w:t xml:space="preserve">Where necessary, the Parties shall cooperate in order to enable one another to fulfil legal obligations arising under applicable data protection laws (the </w:t>
      </w:r>
      <w:r w:rsidRPr="007F303D">
        <w:rPr>
          <w:i/>
          <w:iCs/>
          <w:lang w:val="en-GB"/>
        </w:rPr>
        <w:t xml:space="preserve">Regulation (EU) </w:t>
      </w:r>
      <w:r w:rsidRPr="007F303D">
        <w:rPr>
          <w:rFonts w:eastAsia="Arial"/>
          <w:i/>
          <w:iCs/>
          <w:lang w:val="en-GB"/>
        </w:rPr>
        <w:t>2016/679 of the European Parliament and of the Council of 27 April 2016 on the protection of natural persons with regard to the processing of personal data and on the free movement of such data</w:t>
      </w:r>
      <w:r w:rsidRPr="007F303D">
        <w:rPr>
          <w:lang w:val="en-GB"/>
        </w:rPr>
        <w:t xml:space="preserve"> and relevant national data protection law applicable to said Party) within the scope of the performance and administration of the Project and of this Consortium Agreement.</w:t>
      </w:r>
    </w:p>
    <w:p w14:paraId="6D42807C" w14:textId="77777777" w:rsidR="009C2D81" w:rsidRPr="009C2D81" w:rsidRDefault="009C2D81" w:rsidP="00C70B98">
      <w:pPr>
        <w:rPr>
          <w:lang w:val="en-GB"/>
        </w:rPr>
      </w:pPr>
      <w:r w:rsidRPr="007F303D">
        <w:rPr>
          <w:lang w:val="en-GB"/>
        </w:rPr>
        <w:t>In particular, the Parties shall, where necessary, conclude a separate data processing, data sharing and/or joint controller agreement before any data processing or data sharing takes place.</w:t>
      </w:r>
    </w:p>
    <w:p w14:paraId="2B480345" w14:textId="77777777" w:rsidR="009C2D81" w:rsidRPr="00097C08" w:rsidRDefault="009C2D81" w:rsidP="00995801">
      <w:pPr>
        <w:pStyle w:val="Heading1"/>
      </w:pPr>
      <w:bookmarkStart w:id="29" w:name="_Toc90241064"/>
      <w:bookmarkStart w:id="30" w:name="_Toc90280829"/>
      <w:bookmarkStart w:id="31" w:name="_Toc90241065"/>
      <w:bookmarkStart w:id="32" w:name="_Toc90280830"/>
      <w:bookmarkStart w:id="33" w:name="_Toc100242317"/>
      <w:bookmarkEnd w:id="29"/>
      <w:bookmarkEnd w:id="30"/>
      <w:bookmarkEnd w:id="31"/>
      <w:bookmarkEnd w:id="32"/>
      <w:r w:rsidRPr="009C2D81">
        <w:rPr>
          <w:lang w:val="en-GB"/>
        </w:rPr>
        <w:t>Liability</w:t>
      </w:r>
      <w:r w:rsidRPr="00097C08">
        <w:t xml:space="preserve"> </w:t>
      </w:r>
      <w:r w:rsidRPr="009C2D81">
        <w:rPr>
          <w:lang w:val="en-GB"/>
        </w:rPr>
        <w:t>towards</w:t>
      </w:r>
      <w:r w:rsidRPr="00097C08">
        <w:t xml:space="preserve"> </w:t>
      </w:r>
      <w:r w:rsidRPr="009C2D81">
        <w:rPr>
          <w:lang w:val="en-GB"/>
        </w:rPr>
        <w:t>each</w:t>
      </w:r>
      <w:r w:rsidRPr="00097C08">
        <w:t xml:space="preserve"> </w:t>
      </w:r>
      <w:r w:rsidRPr="009C2D81">
        <w:rPr>
          <w:lang w:val="en-GB"/>
        </w:rPr>
        <w:t>other</w:t>
      </w:r>
      <w:bookmarkEnd w:id="33"/>
    </w:p>
    <w:p w14:paraId="04B2290A" w14:textId="77777777" w:rsidR="009C2D81" w:rsidRPr="009C2D81" w:rsidRDefault="009C2D81" w:rsidP="00995801">
      <w:pPr>
        <w:pStyle w:val="Heading2"/>
        <w:rPr>
          <w:lang w:val="en-GB"/>
        </w:rPr>
      </w:pPr>
      <w:r w:rsidRPr="009C2D81">
        <w:rPr>
          <w:spacing w:val="-2"/>
          <w:lang w:val="en-GB"/>
        </w:rPr>
        <w:t>No</w:t>
      </w:r>
      <w:r w:rsidRPr="009C2D81">
        <w:rPr>
          <w:spacing w:val="-7"/>
          <w:lang w:val="en-GB"/>
        </w:rPr>
        <w:t xml:space="preserve"> </w:t>
      </w:r>
      <w:r w:rsidRPr="009C2D81">
        <w:rPr>
          <w:lang w:val="en-GB"/>
        </w:rPr>
        <w:t>warranties</w:t>
      </w:r>
    </w:p>
    <w:p w14:paraId="41DD163C" w14:textId="77777777" w:rsidR="009C2D81" w:rsidRPr="009C2D81" w:rsidRDefault="009C2D81" w:rsidP="00C70B98">
      <w:pPr>
        <w:rPr>
          <w:lang w:val="en-GB"/>
        </w:rPr>
      </w:pPr>
      <w:r w:rsidRPr="009C2D81">
        <w:rPr>
          <w:spacing w:val="-1"/>
          <w:lang w:val="en-GB"/>
        </w:rPr>
        <w:t>In</w:t>
      </w:r>
      <w:r w:rsidRPr="009C2D81">
        <w:rPr>
          <w:spacing w:val="-9"/>
          <w:lang w:val="en-GB"/>
        </w:rPr>
        <w:t xml:space="preserve"> </w:t>
      </w:r>
      <w:r w:rsidRPr="009C2D81">
        <w:rPr>
          <w:lang w:val="en-GB"/>
        </w:rPr>
        <w:t>respect</w:t>
      </w:r>
      <w:r w:rsidRPr="009C2D81">
        <w:rPr>
          <w:spacing w:val="-5"/>
          <w:lang w:val="en-GB"/>
        </w:rPr>
        <w:t xml:space="preserve"> </w:t>
      </w:r>
      <w:r w:rsidRPr="009C2D81">
        <w:rPr>
          <w:spacing w:val="-3"/>
          <w:lang w:val="en-GB"/>
        </w:rPr>
        <w:t>of</w:t>
      </w:r>
      <w:r w:rsidRPr="009C2D81">
        <w:rPr>
          <w:spacing w:val="-5"/>
          <w:lang w:val="en-GB"/>
        </w:rPr>
        <w:t xml:space="preserve"> </w:t>
      </w:r>
      <w:r w:rsidRPr="009C2D81">
        <w:rPr>
          <w:spacing w:val="-2"/>
          <w:lang w:val="en-GB"/>
        </w:rPr>
        <w:t>any</w:t>
      </w:r>
      <w:r w:rsidRPr="009C2D81">
        <w:rPr>
          <w:spacing w:val="-6"/>
          <w:lang w:val="en-GB"/>
        </w:rPr>
        <w:t xml:space="preserve"> </w:t>
      </w:r>
      <w:r w:rsidRPr="009C2D81">
        <w:rPr>
          <w:lang w:val="en-GB"/>
        </w:rPr>
        <w:t>information</w:t>
      </w:r>
      <w:r w:rsidRPr="009C2D81">
        <w:rPr>
          <w:spacing w:val="-7"/>
          <w:lang w:val="en-GB"/>
        </w:rPr>
        <w:t xml:space="preserve"> </w:t>
      </w:r>
      <w:r w:rsidRPr="009C2D81">
        <w:rPr>
          <w:spacing w:val="-2"/>
          <w:lang w:val="en-GB"/>
        </w:rPr>
        <w:t>or</w:t>
      </w:r>
      <w:r w:rsidRPr="009C2D81">
        <w:rPr>
          <w:spacing w:val="-8"/>
          <w:lang w:val="en-GB"/>
        </w:rPr>
        <w:t xml:space="preserve"> </w:t>
      </w:r>
      <w:r w:rsidRPr="009C2D81">
        <w:rPr>
          <w:lang w:val="en-GB"/>
        </w:rPr>
        <w:t>materials</w:t>
      </w:r>
      <w:r w:rsidRPr="009C2D81">
        <w:rPr>
          <w:spacing w:val="-10"/>
          <w:lang w:val="en-GB"/>
        </w:rPr>
        <w:t xml:space="preserve"> </w:t>
      </w:r>
      <w:r w:rsidRPr="009C2D81">
        <w:rPr>
          <w:spacing w:val="-3"/>
          <w:lang w:val="en-GB"/>
        </w:rPr>
        <w:t>(incl.</w:t>
      </w:r>
      <w:r w:rsidRPr="009C2D81">
        <w:rPr>
          <w:spacing w:val="-5"/>
          <w:lang w:val="en-GB"/>
        </w:rPr>
        <w:t xml:space="preserve"> </w:t>
      </w:r>
      <w:r w:rsidRPr="009C2D81">
        <w:rPr>
          <w:lang w:val="en-GB"/>
        </w:rPr>
        <w:t>Results</w:t>
      </w:r>
      <w:r w:rsidRPr="009C2D81">
        <w:rPr>
          <w:spacing w:val="-6"/>
          <w:lang w:val="en-GB"/>
        </w:rPr>
        <w:t xml:space="preserve"> </w:t>
      </w:r>
      <w:r w:rsidRPr="009C2D81">
        <w:rPr>
          <w:spacing w:val="-3"/>
          <w:lang w:val="en-GB"/>
        </w:rPr>
        <w:t>and</w:t>
      </w:r>
      <w:r w:rsidRPr="009C2D81">
        <w:rPr>
          <w:spacing w:val="43"/>
          <w:lang w:val="en-GB"/>
        </w:rPr>
        <w:t xml:space="preserve"> </w:t>
      </w:r>
      <w:r w:rsidRPr="009C2D81">
        <w:rPr>
          <w:lang w:val="en-GB"/>
        </w:rPr>
        <w:t>Background)</w:t>
      </w:r>
      <w:r w:rsidRPr="009C2D81">
        <w:rPr>
          <w:spacing w:val="-5"/>
          <w:lang w:val="en-GB"/>
        </w:rPr>
        <w:t xml:space="preserve"> </w:t>
      </w:r>
      <w:r w:rsidRPr="009C2D81">
        <w:rPr>
          <w:lang w:val="en-GB"/>
        </w:rPr>
        <w:t>supplied</w:t>
      </w:r>
      <w:r w:rsidRPr="009C2D81">
        <w:rPr>
          <w:spacing w:val="-7"/>
          <w:lang w:val="en-GB"/>
        </w:rPr>
        <w:t xml:space="preserve"> </w:t>
      </w:r>
      <w:r w:rsidRPr="009C2D81">
        <w:rPr>
          <w:spacing w:val="-2"/>
          <w:lang w:val="en-GB"/>
        </w:rPr>
        <w:t>by</w:t>
      </w:r>
      <w:r w:rsidRPr="009C2D81">
        <w:rPr>
          <w:spacing w:val="-9"/>
          <w:lang w:val="en-GB"/>
        </w:rPr>
        <w:t xml:space="preserve"> </w:t>
      </w:r>
      <w:r w:rsidRPr="009C2D81">
        <w:rPr>
          <w:spacing w:val="-2"/>
          <w:lang w:val="en-GB"/>
        </w:rPr>
        <w:t>one</w:t>
      </w:r>
      <w:r w:rsidRPr="009C2D81">
        <w:rPr>
          <w:spacing w:val="-7"/>
          <w:lang w:val="en-GB"/>
        </w:rPr>
        <w:t xml:space="preserve"> </w:t>
      </w:r>
      <w:r w:rsidRPr="009C2D81">
        <w:rPr>
          <w:spacing w:val="-3"/>
          <w:lang w:val="en-GB"/>
        </w:rPr>
        <w:t>Party</w:t>
      </w:r>
      <w:r w:rsidRPr="009C2D81">
        <w:rPr>
          <w:spacing w:val="-9"/>
          <w:lang w:val="en-GB"/>
        </w:rPr>
        <w:t xml:space="preserve"> </w:t>
      </w:r>
      <w:r w:rsidRPr="009C2D81">
        <w:rPr>
          <w:spacing w:val="-2"/>
          <w:lang w:val="en-GB"/>
        </w:rPr>
        <w:t>to</w:t>
      </w:r>
      <w:r w:rsidRPr="009C2D81">
        <w:rPr>
          <w:spacing w:val="-7"/>
          <w:lang w:val="en-GB"/>
        </w:rPr>
        <w:t xml:space="preserve"> </w:t>
      </w:r>
      <w:r w:rsidRPr="009C2D81">
        <w:rPr>
          <w:lang w:val="en-GB"/>
        </w:rPr>
        <w:t>another</w:t>
      </w:r>
      <w:r w:rsidRPr="009C2D81">
        <w:rPr>
          <w:spacing w:val="-6"/>
          <w:lang w:val="en-GB"/>
        </w:rPr>
        <w:t xml:space="preserve"> </w:t>
      </w:r>
      <w:r w:rsidRPr="009C2D81">
        <w:rPr>
          <w:lang w:val="en-GB"/>
        </w:rPr>
        <w:t>under</w:t>
      </w:r>
      <w:r w:rsidRPr="009C2D81">
        <w:rPr>
          <w:spacing w:val="-8"/>
          <w:lang w:val="en-GB"/>
        </w:rPr>
        <w:t xml:space="preserve"> </w:t>
      </w:r>
      <w:r w:rsidRPr="009C2D81">
        <w:rPr>
          <w:spacing w:val="-3"/>
          <w:lang w:val="en-GB"/>
        </w:rPr>
        <w:t xml:space="preserve">the </w:t>
      </w:r>
      <w:r w:rsidRPr="009C2D81">
        <w:rPr>
          <w:lang w:val="en-GB"/>
        </w:rPr>
        <w:t>Project, no warranty or representation of any kind is made, given or implied as to the sufficiency or fitness for purpose nor as to the absence of any infringement of any proprietary rights of third parties.</w:t>
      </w:r>
    </w:p>
    <w:p w14:paraId="0B3CCF98" w14:textId="2E7E0630" w:rsidR="009C2D81" w:rsidRPr="009C2D81" w:rsidRDefault="009C2D81" w:rsidP="00FC3E18">
      <w:pPr>
        <w:spacing w:before="0" w:after="0"/>
        <w:rPr>
          <w:lang w:val="en-GB"/>
        </w:rPr>
      </w:pPr>
      <w:r w:rsidRPr="009C2D81">
        <w:rPr>
          <w:lang w:val="en-GB"/>
        </w:rPr>
        <w:t>Therefore,</w:t>
      </w:r>
    </w:p>
    <w:p w14:paraId="36F4BF14" w14:textId="77777777" w:rsidR="009C2D81" w:rsidRPr="009C2D81" w:rsidRDefault="009C2D81" w:rsidP="00FC3E18">
      <w:pPr>
        <w:pStyle w:val="ListBullet"/>
        <w:spacing w:before="0" w:after="0"/>
        <w:rPr>
          <w:lang w:val="en-GB"/>
        </w:rPr>
      </w:pPr>
      <w:r w:rsidRPr="009C2D81">
        <w:rPr>
          <w:lang w:val="en-GB"/>
        </w:rPr>
        <w:t>the recipient Party shall in all cases be entirely and solely liable for the use to which it puts such information and materials, and</w:t>
      </w:r>
    </w:p>
    <w:p w14:paraId="66533955" w14:textId="77777777" w:rsidR="009C2D81" w:rsidRPr="009C2D81" w:rsidRDefault="009C2D81" w:rsidP="00995801">
      <w:pPr>
        <w:pStyle w:val="ListBullet"/>
        <w:rPr>
          <w:lang w:val="en-GB"/>
        </w:rPr>
      </w:pPr>
      <w:r w:rsidRPr="009C2D81">
        <w:rPr>
          <w:lang w:val="en-GB"/>
        </w:rPr>
        <w:t>no Party granting Access Rights shall be liable in case of infringement of proprietary rights of a third party resulting from any other Party (or its entities under the same control) exercising its Access Rights.</w:t>
      </w:r>
    </w:p>
    <w:p w14:paraId="21CB4E45" w14:textId="0F6853CD" w:rsidR="009C2D81" w:rsidRPr="009C2D81" w:rsidRDefault="009C2D81" w:rsidP="00995801">
      <w:pPr>
        <w:pStyle w:val="Heading2"/>
        <w:rPr>
          <w:lang w:val="en-GB"/>
        </w:rPr>
      </w:pPr>
      <w:bookmarkStart w:id="34" w:name="_Ref90241337"/>
      <w:r w:rsidRPr="009C2D81">
        <w:rPr>
          <w:lang w:val="en-GB"/>
        </w:rPr>
        <w:t>Limitations</w:t>
      </w:r>
      <w:r w:rsidRPr="009C2D81">
        <w:rPr>
          <w:spacing w:val="-6"/>
          <w:lang w:val="en-GB"/>
        </w:rPr>
        <w:t xml:space="preserve"> </w:t>
      </w:r>
      <w:r w:rsidRPr="009C2D81">
        <w:rPr>
          <w:spacing w:val="-3"/>
          <w:lang w:val="en-GB"/>
        </w:rPr>
        <w:t>of</w:t>
      </w:r>
      <w:r w:rsidRPr="009C2D81">
        <w:rPr>
          <w:spacing w:val="-5"/>
          <w:lang w:val="en-GB"/>
        </w:rPr>
        <w:t xml:space="preserve"> </w:t>
      </w:r>
      <w:r w:rsidRPr="009C2D81">
        <w:rPr>
          <w:lang w:val="en-GB"/>
        </w:rPr>
        <w:t>contractual</w:t>
      </w:r>
      <w:r w:rsidRPr="009C2D81">
        <w:rPr>
          <w:spacing w:val="-5"/>
          <w:lang w:val="en-GB"/>
        </w:rPr>
        <w:t xml:space="preserve"> </w:t>
      </w:r>
      <w:r w:rsidRPr="009C2D81">
        <w:rPr>
          <w:lang w:val="en-GB"/>
        </w:rPr>
        <w:t>liability</w:t>
      </w:r>
      <w:bookmarkEnd w:id="34"/>
    </w:p>
    <w:p w14:paraId="0F865F1F" w14:textId="6437025C" w:rsidR="009C2D81" w:rsidRPr="00A6576A" w:rsidRDefault="009C2D81" w:rsidP="00C70B98">
      <w:pPr>
        <w:rPr>
          <w:szCs w:val="20"/>
          <w:lang w:val="en-GB"/>
        </w:rPr>
      </w:pPr>
      <w:r w:rsidRPr="00E61389">
        <w:rPr>
          <w:szCs w:val="20"/>
          <w:lang w:val="en-GB"/>
        </w:rPr>
        <w:t xml:space="preserve">No Party shall be responsible to any other Party for any indirect or consequential loss </w:t>
      </w:r>
      <w:r w:rsidR="007A6658" w:rsidRPr="00FC3E18">
        <w:rPr>
          <w:rFonts w:ascii="Arial" w:hAnsi="Arial"/>
          <w:szCs w:val="20"/>
        </w:rPr>
        <w:t>provided such damage was not caused by a willful act or gross negligence.</w:t>
      </w:r>
    </w:p>
    <w:p w14:paraId="0F26086D" w14:textId="12F3F6B8" w:rsidR="007A6658" w:rsidRPr="00E61389" w:rsidRDefault="009C2D81" w:rsidP="007A6658">
      <w:pPr>
        <w:rPr>
          <w:szCs w:val="20"/>
          <w:lang w:val="en-GB"/>
        </w:rPr>
      </w:pPr>
      <w:r w:rsidRPr="00961840">
        <w:rPr>
          <w:szCs w:val="20"/>
          <w:lang w:val="en-GB"/>
        </w:rPr>
        <w:t xml:space="preserve">A Party’s aggregate liability towards the other Parties collectively shall be limited to </w:t>
      </w:r>
      <w:r w:rsidR="007A6658" w:rsidRPr="00961840">
        <w:rPr>
          <w:szCs w:val="20"/>
          <w:lang w:val="en-GB"/>
        </w:rPr>
        <w:t xml:space="preserve">once </w:t>
      </w:r>
      <w:r w:rsidRPr="007F303D">
        <w:rPr>
          <w:szCs w:val="20"/>
          <w:lang w:val="en-GB"/>
        </w:rPr>
        <w:t>the Party’s share of the total costs of the Project as identified in Annex 2 of the Grant Agreement</w:t>
      </w:r>
      <w:r w:rsidR="007A6658" w:rsidRPr="007F303D">
        <w:rPr>
          <w:szCs w:val="20"/>
          <w:lang w:val="en-GB"/>
        </w:rPr>
        <w:t>,</w:t>
      </w:r>
      <w:r w:rsidR="007A6658" w:rsidRPr="00FC3E18">
        <w:rPr>
          <w:rFonts w:ascii="Arial" w:hAnsi="Arial"/>
          <w:szCs w:val="20"/>
        </w:rPr>
        <w:t xml:space="preserve"> provided such damage was not caused by a willful act or gross negligence.</w:t>
      </w:r>
    </w:p>
    <w:p w14:paraId="4322F0CC" w14:textId="560E4B81" w:rsidR="007A6658" w:rsidRPr="00FC3E18" w:rsidRDefault="007A6658" w:rsidP="00C70B98">
      <w:pPr>
        <w:rPr>
          <w:b/>
          <w:szCs w:val="20"/>
          <w:lang w:val="en-GB"/>
        </w:rPr>
      </w:pPr>
      <w:r w:rsidRPr="00FC3E18">
        <w:rPr>
          <w:rFonts w:ascii="Arial" w:hAnsi="Arial"/>
          <w:szCs w:val="20"/>
        </w:rPr>
        <w:lastRenderedPageBreak/>
        <w:t>The terms of this Consortium Agreement shall not be construed to amend or limit any Party’s statutory liability.</w:t>
      </w:r>
    </w:p>
    <w:p w14:paraId="0E17286C" w14:textId="52B5BF5E" w:rsidR="009C2D81" w:rsidRPr="009C2D81" w:rsidRDefault="009C2D81" w:rsidP="00995801">
      <w:pPr>
        <w:pStyle w:val="Heading2"/>
        <w:rPr>
          <w:lang w:val="en-GB"/>
        </w:rPr>
      </w:pPr>
      <w:bookmarkStart w:id="35" w:name="_Toc90241069"/>
      <w:bookmarkStart w:id="36" w:name="_Toc90241070"/>
      <w:bookmarkEnd w:id="35"/>
      <w:bookmarkEnd w:id="36"/>
      <w:r w:rsidRPr="009C2D81">
        <w:rPr>
          <w:lang w:val="en-GB"/>
        </w:rPr>
        <w:t>Damage</w:t>
      </w:r>
      <w:r w:rsidRPr="009C2D81">
        <w:rPr>
          <w:spacing w:val="-7"/>
          <w:lang w:val="en-GB"/>
        </w:rPr>
        <w:t xml:space="preserve"> </w:t>
      </w:r>
      <w:r w:rsidRPr="009C2D81">
        <w:rPr>
          <w:lang w:val="en-GB"/>
        </w:rPr>
        <w:t>caused</w:t>
      </w:r>
      <w:r w:rsidRPr="009C2D81">
        <w:rPr>
          <w:spacing w:val="-7"/>
          <w:lang w:val="en-GB"/>
        </w:rPr>
        <w:t xml:space="preserve"> </w:t>
      </w:r>
      <w:r w:rsidRPr="009C2D81">
        <w:rPr>
          <w:spacing w:val="-2"/>
          <w:lang w:val="en-GB"/>
        </w:rPr>
        <w:t>to</w:t>
      </w:r>
      <w:r w:rsidRPr="009C2D81">
        <w:rPr>
          <w:spacing w:val="-7"/>
          <w:lang w:val="en-GB"/>
        </w:rPr>
        <w:t xml:space="preserve"> </w:t>
      </w:r>
      <w:r w:rsidR="007F303D">
        <w:rPr>
          <w:spacing w:val="-3"/>
          <w:lang w:val="en-GB"/>
        </w:rPr>
        <w:t>Associated partners</w:t>
      </w:r>
    </w:p>
    <w:p w14:paraId="2976756D" w14:textId="217B4C52" w:rsidR="009C2D81" w:rsidRPr="009C2D81" w:rsidRDefault="009C2D81" w:rsidP="00C70B98">
      <w:pPr>
        <w:rPr>
          <w:lang w:val="en-GB"/>
        </w:rPr>
      </w:pPr>
      <w:r w:rsidRPr="009C2D81">
        <w:rPr>
          <w:lang w:val="en-GB"/>
        </w:rPr>
        <w:t xml:space="preserve">Each Party shall be solely liable for any loss, damage or injury to </w:t>
      </w:r>
      <w:r w:rsidR="007F303D">
        <w:rPr>
          <w:lang w:val="en-GB"/>
        </w:rPr>
        <w:t>Associated Partners</w:t>
      </w:r>
      <w:r w:rsidRPr="009C2D81">
        <w:rPr>
          <w:lang w:val="en-GB"/>
        </w:rPr>
        <w:t xml:space="preserve"> resulting from the performance of the said Party’s obligations by it or on its behalf under this Consortium Agreement or from its use of Results or Background.</w:t>
      </w:r>
    </w:p>
    <w:p w14:paraId="4083A74C" w14:textId="77777777" w:rsidR="009C2D81" w:rsidRPr="00097C08" w:rsidRDefault="009C2D81" w:rsidP="00995801">
      <w:pPr>
        <w:pStyle w:val="Heading2"/>
        <w:rPr>
          <w:iCs w:val="0"/>
          <w:sz w:val="22"/>
        </w:rPr>
      </w:pPr>
      <w:bookmarkStart w:id="37" w:name="_Toc90241072"/>
      <w:bookmarkEnd w:id="37"/>
      <w:r w:rsidRPr="009C2D81">
        <w:rPr>
          <w:lang w:val="en-GB"/>
        </w:rPr>
        <w:t>Force Majeure</w:t>
      </w:r>
    </w:p>
    <w:p w14:paraId="15B5DA24" w14:textId="77777777" w:rsidR="009C2D81" w:rsidRPr="009C2D81" w:rsidRDefault="009C2D81" w:rsidP="00C70B98">
      <w:pPr>
        <w:rPr>
          <w:lang w:val="en-GB"/>
        </w:rPr>
      </w:pPr>
      <w:r w:rsidRPr="009C2D81">
        <w:rPr>
          <w:lang w:val="en-GB"/>
        </w:rPr>
        <w:t>No Party shall be considered to be in breach of this Consortium Agreement if it is prevented from fulfilling its obligations under the Consortium Agreement by Force Majeure.</w:t>
      </w:r>
    </w:p>
    <w:p w14:paraId="7C7E4E26" w14:textId="66E252B4" w:rsidR="009C2D81" w:rsidRDefault="009C2D81" w:rsidP="00C70B98">
      <w:pPr>
        <w:rPr>
          <w:lang w:val="en-GB"/>
        </w:rPr>
      </w:pPr>
      <w:r w:rsidRPr="009C2D81">
        <w:rPr>
          <w:lang w:val="en-GB"/>
        </w:rPr>
        <w:t xml:space="preserve">Each Party will notify the </w:t>
      </w:r>
      <w:r w:rsidR="003D2551">
        <w:rPr>
          <w:lang w:val="en-GB"/>
        </w:rPr>
        <w:t>Steering Committee</w:t>
      </w:r>
      <w:r w:rsidRPr="009C2D81">
        <w:rPr>
          <w:lang w:val="en-GB"/>
        </w:rPr>
        <w:t xml:space="preserve"> of any Force Majeure without undue delay. If the consequences of Force Majeure for the Project are not overcome within 6 weeks after such notice, the transfer of tasks - if any - shall be decided by the </w:t>
      </w:r>
      <w:r w:rsidR="003D2551">
        <w:rPr>
          <w:lang w:val="en-GB"/>
        </w:rPr>
        <w:t>Steering Committee</w:t>
      </w:r>
      <w:r w:rsidRPr="009C2D81">
        <w:rPr>
          <w:lang w:val="en-GB"/>
        </w:rPr>
        <w:t>.</w:t>
      </w:r>
    </w:p>
    <w:p w14:paraId="68694555" w14:textId="41886581" w:rsidR="00B63A6F" w:rsidRPr="00FC3E18" w:rsidRDefault="00B63A6F" w:rsidP="00FC3E18">
      <w:pPr>
        <w:pStyle w:val="Heading2"/>
        <w:numPr>
          <w:ilvl w:val="0"/>
          <w:numId w:val="0"/>
        </w:numPr>
        <w:ind w:left="576" w:hanging="576"/>
        <w:rPr>
          <w:lang w:val="en-GB"/>
        </w:rPr>
      </w:pPr>
      <w:r w:rsidRPr="00FC3E18">
        <w:rPr>
          <w:sz w:val="22"/>
          <w:szCs w:val="22"/>
          <w:lang w:val="en-GB"/>
        </w:rPr>
        <w:t>5.5</w:t>
      </w:r>
      <w:r w:rsidRPr="00E61389">
        <w:rPr>
          <w:szCs w:val="20"/>
          <w:lang w:val="en-GB"/>
        </w:rPr>
        <w:t xml:space="preserve"> </w:t>
      </w:r>
      <w:r w:rsidRPr="00FC3E18">
        <w:rPr>
          <w:sz w:val="20"/>
          <w:szCs w:val="20"/>
          <w:lang w:val="en-GB"/>
        </w:rPr>
        <w:t xml:space="preserve">  </w:t>
      </w:r>
      <w:r>
        <w:rPr>
          <w:sz w:val="20"/>
          <w:szCs w:val="20"/>
          <w:lang w:val="en-GB"/>
        </w:rPr>
        <w:t xml:space="preserve"> </w:t>
      </w:r>
      <w:r w:rsidRPr="00FC3E18">
        <w:rPr>
          <w:lang w:val="en-GB"/>
        </w:rPr>
        <w:t>Covid-19</w:t>
      </w:r>
    </w:p>
    <w:p w14:paraId="34615873" w14:textId="6F43C4C8" w:rsidR="00B63A6F" w:rsidRPr="00FC3E18" w:rsidRDefault="002D2B05" w:rsidP="00C70B98">
      <w:pPr>
        <w:rPr>
          <w:rFonts w:ascii="Arial" w:hAnsi="Arial"/>
          <w:szCs w:val="20"/>
        </w:rPr>
      </w:pPr>
      <w:r w:rsidRPr="00FC3E18">
        <w:rPr>
          <w:rFonts w:ascii="Arial" w:hAnsi="Arial"/>
          <w:szCs w:val="20"/>
        </w:rPr>
        <w:t xml:space="preserve">If a Party's key personnel </w:t>
      </w:r>
      <w:r w:rsidR="00B63A6F" w:rsidRPr="00FC3E18">
        <w:rPr>
          <w:rFonts w:ascii="Arial" w:hAnsi="Arial"/>
          <w:szCs w:val="20"/>
        </w:rPr>
        <w:t xml:space="preserve">are put under quarantine, and/or are seriously affected for any other reason </w:t>
      </w:r>
      <w:r w:rsidR="00FC3E18" w:rsidRPr="00FC3E18">
        <w:rPr>
          <w:rFonts w:ascii="Arial" w:hAnsi="Arial"/>
          <w:szCs w:val="20"/>
        </w:rPr>
        <w:t>because</w:t>
      </w:r>
      <w:r w:rsidR="00B63A6F" w:rsidRPr="00FC3E18">
        <w:rPr>
          <w:rFonts w:ascii="Arial" w:hAnsi="Arial"/>
          <w:szCs w:val="20"/>
        </w:rPr>
        <w:t xml:space="preserve"> of the Covid-19 outbreak, and therefore said Party is unable to fulfil its obligations under the Consortium Agreement and the Grant Agreement, said Party must inform the Coordinator promptly in writing. The Coordinator shall seek agreement with the Funding Authority to treat the situation as Force Majeure with respect to the Grant Agreement. If Force Majeure is applied by the Funding Authority, Article 5.4 in this Consortium Agreement shall apply accordingly.</w:t>
      </w:r>
    </w:p>
    <w:p w14:paraId="16E38420" w14:textId="77777777" w:rsidR="009C2D81" w:rsidRPr="001E27B3" w:rsidRDefault="009C2D81" w:rsidP="00995801">
      <w:pPr>
        <w:pStyle w:val="Heading1"/>
      </w:pPr>
      <w:bookmarkStart w:id="38" w:name="_Toc99091124"/>
      <w:bookmarkStart w:id="39" w:name="_Ref90240509"/>
      <w:bookmarkStart w:id="40" w:name="_Toc100242318"/>
      <w:bookmarkEnd w:id="38"/>
      <w:r w:rsidRPr="00E61389">
        <w:rPr>
          <w:lang w:val="en-GB"/>
        </w:rPr>
        <w:t>Governance</w:t>
      </w:r>
      <w:r w:rsidRPr="001E27B3">
        <w:t xml:space="preserve"> </w:t>
      </w:r>
      <w:r w:rsidRPr="001E27B3">
        <w:rPr>
          <w:lang w:val="en-GB"/>
        </w:rPr>
        <w:t>structure</w:t>
      </w:r>
      <w:bookmarkEnd w:id="39"/>
      <w:bookmarkEnd w:id="40"/>
    </w:p>
    <w:p w14:paraId="75A76643" w14:textId="2FB53974" w:rsidR="009C2D81" w:rsidRPr="009C2D81" w:rsidRDefault="009C2D81" w:rsidP="00995801">
      <w:pPr>
        <w:pStyle w:val="Heading2"/>
        <w:rPr>
          <w:lang w:val="en-GB"/>
        </w:rPr>
      </w:pPr>
      <w:r w:rsidRPr="009C2D81">
        <w:rPr>
          <w:lang w:val="en-GB"/>
        </w:rPr>
        <w:t>General structure</w:t>
      </w:r>
    </w:p>
    <w:p w14:paraId="320B0F2D" w14:textId="77777777" w:rsidR="009C2D81" w:rsidRPr="009C2D81" w:rsidRDefault="009C2D81" w:rsidP="00C70B98">
      <w:pPr>
        <w:rPr>
          <w:lang w:val="en-GB"/>
        </w:rPr>
      </w:pPr>
      <w:r w:rsidRPr="009C2D81">
        <w:rPr>
          <w:lang w:val="en-GB"/>
        </w:rPr>
        <w:t>The organisational structure of the consortium shall comprise the following Consortium Bodies:</w:t>
      </w:r>
    </w:p>
    <w:p w14:paraId="00027C6C" w14:textId="46ABE9F9" w:rsidR="009C2D81" w:rsidRPr="009C2D81" w:rsidRDefault="009C2D81" w:rsidP="00C70B98">
      <w:pPr>
        <w:rPr>
          <w:lang w:val="en-GB"/>
        </w:rPr>
      </w:pPr>
      <w:r w:rsidRPr="009C2D81">
        <w:rPr>
          <w:lang w:val="en-GB"/>
        </w:rPr>
        <w:t xml:space="preserve">The </w:t>
      </w:r>
      <w:r w:rsidR="009D7DB0">
        <w:rPr>
          <w:b/>
          <w:bCs/>
          <w:lang w:val="en-GB"/>
        </w:rPr>
        <w:t>Steering Committee</w:t>
      </w:r>
      <w:r w:rsidRPr="009C2D81">
        <w:rPr>
          <w:lang w:val="en-GB"/>
        </w:rPr>
        <w:t xml:space="preserve"> is the decision-making body of the consortium.</w:t>
      </w:r>
    </w:p>
    <w:p w14:paraId="1B387C34" w14:textId="77777777" w:rsidR="009C2D81" w:rsidRPr="009C2D81" w:rsidRDefault="009C2D81" w:rsidP="00C70B98">
      <w:pPr>
        <w:rPr>
          <w:lang w:val="en-GB"/>
        </w:rPr>
      </w:pPr>
      <w:r w:rsidRPr="009C2D81">
        <w:rPr>
          <w:lang w:val="en-GB"/>
        </w:rPr>
        <w:t xml:space="preserve">The </w:t>
      </w:r>
      <w:r w:rsidRPr="00995801">
        <w:rPr>
          <w:b/>
          <w:bCs/>
          <w:lang w:val="en-GB"/>
        </w:rPr>
        <w:t>Coordinator</w:t>
      </w:r>
      <w:r w:rsidRPr="009C2D81">
        <w:rPr>
          <w:lang w:val="en-GB"/>
        </w:rPr>
        <w:t xml:space="preserve"> is the legal entity acting as the intermediary between the Parties and the Granting Authority. The Coordinator shall, in addition to its responsibilities as a Party, perform the tasks assigned to it as described in the Grant Agreement and this Consortium Agreement. </w:t>
      </w:r>
    </w:p>
    <w:p w14:paraId="176A58AE" w14:textId="02088F2C" w:rsidR="009C2D81" w:rsidRPr="009C2D81" w:rsidRDefault="009C2D81" w:rsidP="00995801">
      <w:pPr>
        <w:pStyle w:val="Heading2"/>
        <w:rPr>
          <w:lang w:val="en-GB" w:eastAsia="da-DK"/>
        </w:rPr>
      </w:pPr>
      <w:bookmarkStart w:id="41" w:name="_Toc90241076"/>
      <w:bookmarkEnd w:id="41"/>
      <w:r w:rsidRPr="009C2D81">
        <w:rPr>
          <w:lang w:val="en-GB" w:eastAsia="da-DK"/>
        </w:rPr>
        <w:t>Members</w:t>
      </w:r>
    </w:p>
    <w:p w14:paraId="480F6C7D" w14:textId="2B16E49B" w:rsidR="009C2D81" w:rsidRPr="009C2D81" w:rsidRDefault="009C2D81" w:rsidP="00C70B98">
      <w:pPr>
        <w:rPr>
          <w:lang w:val="en-GB"/>
        </w:rPr>
      </w:pPr>
      <w:r w:rsidRPr="009C2D81">
        <w:rPr>
          <w:lang w:val="en-GB"/>
        </w:rPr>
        <w:t xml:space="preserve">The </w:t>
      </w:r>
      <w:r w:rsidR="009D7DB0">
        <w:rPr>
          <w:lang w:val="en-GB"/>
        </w:rPr>
        <w:t>Steering Committee</w:t>
      </w:r>
      <w:r w:rsidRPr="009C2D81">
        <w:rPr>
          <w:lang w:val="en-GB"/>
        </w:rPr>
        <w:t xml:space="preserve"> consist</w:t>
      </w:r>
      <w:r w:rsidR="0091578A">
        <w:rPr>
          <w:lang w:val="en-GB"/>
        </w:rPr>
        <w:t>s</w:t>
      </w:r>
      <w:r w:rsidRPr="009C2D81">
        <w:rPr>
          <w:lang w:val="en-GB"/>
        </w:rPr>
        <w:t xml:space="preserve"> of one representative of each Party (hereinafter referred to as “Member”).</w:t>
      </w:r>
    </w:p>
    <w:p w14:paraId="2F15667A" w14:textId="599F8F91" w:rsidR="009C2D81" w:rsidRPr="009C2D81" w:rsidRDefault="009C2D81" w:rsidP="00C70B98">
      <w:pPr>
        <w:rPr>
          <w:lang w:val="en-GB"/>
        </w:rPr>
      </w:pPr>
      <w:r w:rsidRPr="009C2D81">
        <w:rPr>
          <w:lang w:val="en-GB"/>
        </w:rPr>
        <w:t xml:space="preserve">Each Member shall be deemed to be duly authorised to deliberate, negotiate and decide on all matters listed in Section </w:t>
      </w:r>
      <w:r w:rsidR="00A62593">
        <w:rPr>
          <w:lang w:val="en-GB"/>
        </w:rPr>
        <w:fldChar w:fldCharType="begin"/>
      </w:r>
      <w:r w:rsidR="00A62593">
        <w:rPr>
          <w:lang w:val="en-GB"/>
        </w:rPr>
        <w:instrText xml:space="preserve"> REF _Ref90241181 \r \h </w:instrText>
      </w:r>
      <w:r w:rsidR="00A62593">
        <w:rPr>
          <w:lang w:val="en-GB"/>
        </w:rPr>
      </w:r>
      <w:r w:rsidR="00A62593">
        <w:rPr>
          <w:lang w:val="en-GB"/>
        </w:rPr>
        <w:fldChar w:fldCharType="separate"/>
      </w:r>
      <w:r w:rsidR="00EF5E87">
        <w:rPr>
          <w:lang w:val="en-GB"/>
        </w:rPr>
        <w:t>6.3.7</w:t>
      </w:r>
      <w:r w:rsidR="00A62593">
        <w:rPr>
          <w:lang w:val="en-GB"/>
        </w:rPr>
        <w:fldChar w:fldCharType="end"/>
      </w:r>
      <w:r w:rsidRPr="009C2D81">
        <w:rPr>
          <w:lang w:val="en-GB"/>
        </w:rPr>
        <w:t xml:space="preserve"> of this Consortium Agreement.</w:t>
      </w:r>
    </w:p>
    <w:p w14:paraId="635534B7" w14:textId="3F347CE5" w:rsidR="009C2D81" w:rsidRPr="009C2D81" w:rsidRDefault="009C2D81" w:rsidP="00C70B98">
      <w:pPr>
        <w:rPr>
          <w:lang w:val="en-GB"/>
        </w:rPr>
      </w:pPr>
      <w:r w:rsidRPr="009C2D81">
        <w:rPr>
          <w:lang w:val="en-GB"/>
        </w:rPr>
        <w:t>The Coordinator shall chair all meetings of the</w:t>
      </w:r>
      <w:r w:rsidR="0091578A" w:rsidRPr="0091578A">
        <w:rPr>
          <w:lang w:val="en-GB"/>
        </w:rPr>
        <w:t xml:space="preserve"> </w:t>
      </w:r>
      <w:r w:rsidR="0091578A">
        <w:rPr>
          <w:lang w:val="en-GB"/>
        </w:rPr>
        <w:t>Steering Committee</w:t>
      </w:r>
      <w:r w:rsidRPr="009C2D81">
        <w:rPr>
          <w:lang w:val="en-GB"/>
        </w:rPr>
        <w:t xml:space="preserve">, unless decided otherwise by the </w:t>
      </w:r>
      <w:r w:rsidR="00A627A6">
        <w:rPr>
          <w:lang w:val="en-GB"/>
        </w:rPr>
        <w:t>Steering Committee.</w:t>
      </w:r>
    </w:p>
    <w:p w14:paraId="56D4394E" w14:textId="5BA820A0" w:rsidR="009C2D81" w:rsidRPr="009C2D81" w:rsidRDefault="009C2D81" w:rsidP="00C70B98">
      <w:pPr>
        <w:rPr>
          <w:lang w:val="en-GB"/>
        </w:rPr>
      </w:pPr>
      <w:r w:rsidRPr="009C2D81">
        <w:rPr>
          <w:lang w:val="en-GB"/>
        </w:rPr>
        <w:t xml:space="preserve">The Parties agree to abide by all decisions of the </w:t>
      </w:r>
      <w:r w:rsidR="0091578A">
        <w:rPr>
          <w:lang w:val="en-GB"/>
        </w:rPr>
        <w:t>Steering Committee</w:t>
      </w:r>
      <w:r w:rsidRPr="009C2D81">
        <w:rPr>
          <w:lang w:val="en-GB"/>
        </w:rPr>
        <w:t>.</w:t>
      </w:r>
    </w:p>
    <w:p w14:paraId="26A74399" w14:textId="198A97D6" w:rsidR="009C2D81" w:rsidRPr="009C2D81" w:rsidRDefault="009C2D81" w:rsidP="00C70B98">
      <w:pPr>
        <w:rPr>
          <w:lang w:val="en-GB"/>
        </w:rPr>
      </w:pPr>
      <w:r w:rsidRPr="009C2D81">
        <w:rPr>
          <w:lang w:val="en-GB"/>
        </w:rPr>
        <w:lastRenderedPageBreak/>
        <w:t xml:space="preserve">This does not prevent the Parties </w:t>
      </w:r>
      <w:r w:rsidRPr="009C2D81">
        <w:rPr>
          <w:rFonts w:eastAsia="Arial"/>
          <w:lang w:val="en-GB"/>
        </w:rPr>
        <w:t xml:space="preserve">from exercising their veto rights, according to Section </w:t>
      </w:r>
      <w:r w:rsidR="00A62593">
        <w:rPr>
          <w:rFonts w:eastAsia="Arial"/>
          <w:lang w:val="en-GB"/>
        </w:rPr>
        <w:fldChar w:fldCharType="begin"/>
      </w:r>
      <w:r w:rsidR="00A62593">
        <w:rPr>
          <w:rFonts w:eastAsia="Arial"/>
          <w:lang w:val="en-GB"/>
        </w:rPr>
        <w:instrText xml:space="preserve"> REF _Ref90241187 \r \h </w:instrText>
      </w:r>
      <w:r w:rsidR="00A62593">
        <w:rPr>
          <w:rFonts w:eastAsia="Arial"/>
          <w:lang w:val="en-GB"/>
        </w:rPr>
      </w:r>
      <w:r w:rsidR="00A62593">
        <w:rPr>
          <w:rFonts w:eastAsia="Arial"/>
          <w:lang w:val="en-GB"/>
        </w:rPr>
        <w:fldChar w:fldCharType="separate"/>
      </w:r>
      <w:r w:rsidR="00EF5E87">
        <w:rPr>
          <w:rFonts w:eastAsia="Arial"/>
          <w:lang w:val="en-GB"/>
        </w:rPr>
        <w:t>6.3.5</w:t>
      </w:r>
      <w:r w:rsidR="00A62593">
        <w:rPr>
          <w:rFonts w:eastAsia="Arial"/>
          <w:lang w:val="en-GB"/>
        </w:rPr>
        <w:fldChar w:fldCharType="end"/>
      </w:r>
      <w:r w:rsidRPr="009C2D81">
        <w:rPr>
          <w:rFonts w:eastAsia="Arial"/>
          <w:lang w:val="en-GB"/>
        </w:rPr>
        <w:t>, or</w:t>
      </w:r>
      <w:r w:rsidRPr="009C2D81">
        <w:rPr>
          <w:lang w:val="en-GB"/>
        </w:rPr>
        <w:t xml:space="preserve"> from submitting a dispute for resolution in accordance with the provisions of settlement of disputes in Section 11.8 of this Consortium Agreement.</w:t>
      </w:r>
    </w:p>
    <w:p w14:paraId="1696C7C2" w14:textId="5BF8863F" w:rsidR="009C2D81" w:rsidRPr="009C2D81" w:rsidRDefault="009C2D81" w:rsidP="00995801">
      <w:pPr>
        <w:pStyle w:val="Heading2"/>
        <w:rPr>
          <w:lang w:val="en-GB"/>
        </w:rPr>
      </w:pPr>
      <w:bookmarkStart w:id="42" w:name="_Toc90241078"/>
      <w:bookmarkEnd w:id="42"/>
      <w:r w:rsidRPr="009C2D81">
        <w:rPr>
          <w:lang w:val="en-GB"/>
        </w:rPr>
        <w:t xml:space="preserve">Operational procedures for the </w:t>
      </w:r>
      <w:r w:rsidR="0091578A">
        <w:rPr>
          <w:lang w:val="en-GB"/>
        </w:rPr>
        <w:t>Steering Committee</w:t>
      </w:r>
      <w:r w:rsidRPr="009C2D81">
        <w:rPr>
          <w:lang w:val="en-GB"/>
        </w:rPr>
        <w:t>:</w:t>
      </w:r>
    </w:p>
    <w:p w14:paraId="347BA035" w14:textId="0423BA8C" w:rsidR="009C2D81" w:rsidRPr="009C2D81" w:rsidRDefault="009C2D81" w:rsidP="004E7C5A">
      <w:pPr>
        <w:pStyle w:val="Heading3"/>
        <w:ind w:left="567" w:hanging="579"/>
        <w:rPr>
          <w:lang w:val="en-GB"/>
        </w:rPr>
      </w:pPr>
      <w:r w:rsidRPr="009C2D81">
        <w:rPr>
          <w:lang w:val="en-GB"/>
        </w:rPr>
        <w:t>Representation in meetings</w:t>
      </w:r>
    </w:p>
    <w:p w14:paraId="05BDE926" w14:textId="77777777" w:rsidR="009C2D81" w:rsidRPr="009C2D81" w:rsidRDefault="009C2D81" w:rsidP="00FC3E18">
      <w:pPr>
        <w:pStyle w:val="NoSpacing"/>
        <w:spacing w:line="288" w:lineRule="auto"/>
        <w:rPr>
          <w:lang w:val="en-GB"/>
        </w:rPr>
      </w:pPr>
      <w:r w:rsidRPr="009C2D81">
        <w:rPr>
          <w:lang w:val="en-GB"/>
        </w:rPr>
        <w:t>Any Member:</w:t>
      </w:r>
    </w:p>
    <w:p w14:paraId="61A60CC0" w14:textId="353C6AC5" w:rsidR="009C2D81" w:rsidRPr="009C2D81" w:rsidRDefault="009C2D81" w:rsidP="00FC3E18">
      <w:pPr>
        <w:pStyle w:val="NoSpacing"/>
        <w:numPr>
          <w:ilvl w:val="0"/>
          <w:numId w:val="91"/>
        </w:numPr>
        <w:spacing w:line="288" w:lineRule="auto"/>
        <w:rPr>
          <w:lang w:val="en-GB"/>
        </w:rPr>
      </w:pPr>
      <w:r w:rsidRPr="009C2D81">
        <w:rPr>
          <w:lang w:val="en-GB"/>
        </w:rPr>
        <w:t>should be present or represented at any meeting;</w:t>
      </w:r>
    </w:p>
    <w:p w14:paraId="3CA205B3" w14:textId="4017F894" w:rsidR="009C2D81" w:rsidRPr="00FC3E18" w:rsidRDefault="009C2D81" w:rsidP="00FC3E18">
      <w:pPr>
        <w:pStyle w:val="NoSpacing"/>
        <w:numPr>
          <w:ilvl w:val="0"/>
          <w:numId w:val="91"/>
        </w:numPr>
        <w:spacing w:line="288" w:lineRule="auto"/>
        <w:rPr>
          <w:lang w:val="en-GB"/>
        </w:rPr>
      </w:pPr>
      <w:r w:rsidRPr="009C2D81">
        <w:rPr>
          <w:lang w:val="en-GB"/>
        </w:rPr>
        <w:t>may appoint a substitute or a proxy to</w:t>
      </w:r>
      <w:r w:rsidR="00FC3E18">
        <w:rPr>
          <w:lang w:val="en-GB"/>
        </w:rPr>
        <w:t xml:space="preserve"> attend and vote at any meeting </w:t>
      </w:r>
      <w:r w:rsidRPr="00FC3E18">
        <w:rPr>
          <w:lang w:val="en-GB"/>
        </w:rPr>
        <w:t>and shall participate in a cooperative manner in the meetings.</w:t>
      </w:r>
    </w:p>
    <w:p w14:paraId="2EC16EA8" w14:textId="2043CDC7" w:rsidR="009C2D81" w:rsidRPr="009C2D81" w:rsidRDefault="009C2D81" w:rsidP="00F5785E">
      <w:pPr>
        <w:pStyle w:val="Heading3"/>
        <w:ind w:left="567" w:hanging="567"/>
        <w:rPr>
          <w:lang w:val="en-GB"/>
        </w:rPr>
      </w:pPr>
      <w:r w:rsidRPr="009C2D81">
        <w:rPr>
          <w:lang w:val="en-GB"/>
        </w:rPr>
        <w:t>Preparation and organisation of meetings</w:t>
      </w:r>
    </w:p>
    <w:p w14:paraId="4DBEF993" w14:textId="4C73CE73" w:rsidR="009C2D81" w:rsidRPr="009C2D81" w:rsidRDefault="009C2D81" w:rsidP="00995801">
      <w:pPr>
        <w:pStyle w:val="Heading4"/>
        <w:rPr>
          <w:lang w:val="en-GB"/>
        </w:rPr>
      </w:pPr>
      <w:r w:rsidRPr="009C2D81">
        <w:rPr>
          <w:lang w:val="en-GB"/>
        </w:rPr>
        <w:t>Convening meetings:</w:t>
      </w:r>
    </w:p>
    <w:p w14:paraId="72C087C6" w14:textId="72A82213" w:rsidR="009C2D81" w:rsidRPr="009C2D81" w:rsidRDefault="009C2D81" w:rsidP="00C70B98">
      <w:pPr>
        <w:rPr>
          <w:lang w:val="en-GB"/>
        </w:rPr>
      </w:pPr>
      <w:r w:rsidRPr="009C2D81">
        <w:rPr>
          <w:lang w:val="en-GB"/>
        </w:rPr>
        <w:t xml:space="preserve">The chairperson shall convene ordinary meetings of the </w:t>
      </w:r>
      <w:r w:rsidR="00BB3746">
        <w:rPr>
          <w:spacing w:val="-3"/>
          <w:lang w:val="en-GB"/>
        </w:rPr>
        <w:t>Steering Committee</w:t>
      </w:r>
      <w:r w:rsidRPr="009C2D81">
        <w:rPr>
          <w:lang w:val="en-GB"/>
        </w:rPr>
        <w:t xml:space="preserve"> at least once every six months and shall also convene extraordinary meetings at any time upon written request of any Member.</w:t>
      </w:r>
    </w:p>
    <w:p w14:paraId="5F259B08" w14:textId="6D294142" w:rsidR="009C2D81" w:rsidRPr="009C2D81" w:rsidRDefault="009C2D81" w:rsidP="00995801">
      <w:pPr>
        <w:pStyle w:val="Heading4"/>
        <w:rPr>
          <w:lang w:val="en-GB"/>
        </w:rPr>
      </w:pPr>
      <w:r w:rsidRPr="009C2D81">
        <w:rPr>
          <w:lang w:val="en-GB"/>
        </w:rPr>
        <w:t>Notice of a meeting</w:t>
      </w:r>
    </w:p>
    <w:p w14:paraId="40B97585" w14:textId="77777777" w:rsidR="009C2D81" w:rsidRPr="009C2D81" w:rsidRDefault="009C2D81" w:rsidP="00C70B98">
      <w:pPr>
        <w:rPr>
          <w:i/>
          <w:iCs/>
          <w:lang w:val="en-GB"/>
        </w:rPr>
      </w:pPr>
      <w:r w:rsidRPr="009C2D81">
        <w:rPr>
          <w:lang w:val="en-GB"/>
        </w:rPr>
        <w:t>The chairperson shall give written notice of a meeting to each Member as soon as possible and no later than 14 calendar days preceding an ordinary meeting and 7 calendar days preceding an extraordinary meeting.</w:t>
      </w:r>
    </w:p>
    <w:p w14:paraId="5D38E33A" w14:textId="1BA1CCC1" w:rsidR="009C2D81" w:rsidRPr="009C2D81" w:rsidRDefault="009C2D81" w:rsidP="00995801">
      <w:pPr>
        <w:pStyle w:val="Heading4"/>
        <w:rPr>
          <w:lang w:val="en-GB"/>
        </w:rPr>
      </w:pPr>
      <w:r w:rsidRPr="009C2D81">
        <w:rPr>
          <w:lang w:val="en-GB"/>
        </w:rPr>
        <w:t>Sending the agenda:</w:t>
      </w:r>
    </w:p>
    <w:p w14:paraId="6A720414" w14:textId="77777777" w:rsidR="009C2D81" w:rsidRPr="009C2D81" w:rsidRDefault="009C2D81" w:rsidP="00C70B98">
      <w:pPr>
        <w:rPr>
          <w:lang w:val="en-GB"/>
        </w:rPr>
      </w:pPr>
      <w:r w:rsidRPr="009C2D81">
        <w:rPr>
          <w:lang w:val="en-GB"/>
        </w:rPr>
        <w:t>The chairperson shall prepare and send each Member an agenda no later than 14 calendar days preceding the meeting, or 7 calendar days before an extraordinary meeting.</w:t>
      </w:r>
    </w:p>
    <w:p w14:paraId="0C9210A6" w14:textId="59406568" w:rsidR="009C2D81" w:rsidRPr="009C2D81" w:rsidRDefault="009C2D81" w:rsidP="00995801">
      <w:pPr>
        <w:pStyle w:val="Heading4"/>
        <w:rPr>
          <w:lang w:val="en-GB"/>
        </w:rPr>
      </w:pPr>
      <w:r w:rsidRPr="009C2D81">
        <w:rPr>
          <w:lang w:val="en-GB"/>
        </w:rPr>
        <w:t>Adding agenda items:</w:t>
      </w:r>
    </w:p>
    <w:p w14:paraId="5A956308" w14:textId="3F6BA2EB" w:rsidR="009C2D81" w:rsidRPr="009C2D81" w:rsidRDefault="009C2D81" w:rsidP="00C70B98">
      <w:pPr>
        <w:rPr>
          <w:lang w:val="en-GB"/>
        </w:rPr>
      </w:pPr>
      <w:r w:rsidRPr="009C2D81">
        <w:rPr>
          <w:lang w:val="en-GB"/>
        </w:rPr>
        <w:t>Any agenda item requiring a decision by the Members must be identified as such on the agenda.</w:t>
      </w:r>
    </w:p>
    <w:p w14:paraId="3005029F" w14:textId="3BCC0D66" w:rsidR="009C2D81" w:rsidRPr="009C2D81" w:rsidRDefault="009C2D81" w:rsidP="00C70B98">
      <w:pPr>
        <w:rPr>
          <w:lang w:val="en-GB"/>
        </w:rPr>
      </w:pPr>
      <w:r w:rsidRPr="009C2D81">
        <w:rPr>
          <w:lang w:val="en-GB"/>
        </w:rPr>
        <w:t>Any Member may add an item to the original agenda by written notice to all of the other Members no later than 7 calendar days preceding the meeting and 2 days preceding an extraordinary meeting.</w:t>
      </w:r>
    </w:p>
    <w:p w14:paraId="4DE94C7A" w14:textId="21C52682" w:rsidR="009C2D81" w:rsidRPr="009C2D81" w:rsidRDefault="00122571" w:rsidP="00995801">
      <w:pPr>
        <w:pStyle w:val="Heading4"/>
        <w:rPr>
          <w:lang w:val="en-GB"/>
        </w:rPr>
      </w:pPr>
      <w:r>
        <w:t> </w:t>
      </w:r>
    </w:p>
    <w:p w14:paraId="0A27D34B" w14:textId="4BC0AAD9" w:rsidR="009C2D81" w:rsidRPr="009C2D81" w:rsidRDefault="009C2D81" w:rsidP="00C70B98">
      <w:pPr>
        <w:rPr>
          <w:lang w:val="en-GB"/>
        </w:rPr>
      </w:pPr>
      <w:r w:rsidRPr="009C2D81">
        <w:rPr>
          <w:lang w:val="en-GB"/>
        </w:rPr>
        <w:t xml:space="preserve">During a meeting of the </w:t>
      </w:r>
      <w:r w:rsidR="00523472">
        <w:rPr>
          <w:lang w:val="en-GB"/>
        </w:rPr>
        <w:t xml:space="preserve">Steering </w:t>
      </w:r>
      <w:r w:rsidR="00FC3E18">
        <w:rPr>
          <w:lang w:val="en-GB"/>
        </w:rPr>
        <w:t>Committee,</w:t>
      </w:r>
      <w:r w:rsidR="00523472" w:rsidRPr="009C2D81">
        <w:rPr>
          <w:lang w:val="en-GB"/>
        </w:rPr>
        <w:t xml:space="preserve"> </w:t>
      </w:r>
      <w:r w:rsidRPr="009C2D81">
        <w:rPr>
          <w:lang w:val="en-GB"/>
        </w:rPr>
        <w:t>the Members present or represented can unanimously agree to add a new item to the original agenda.</w:t>
      </w:r>
    </w:p>
    <w:p w14:paraId="4D94C53B" w14:textId="4C975BA5" w:rsidR="009C2D81" w:rsidRPr="00995801" w:rsidRDefault="00122571" w:rsidP="00995801">
      <w:pPr>
        <w:pStyle w:val="Heading4"/>
      </w:pPr>
      <w:r>
        <w:t> </w:t>
      </w:r>
    </w:p>
    <w:p w14:paraId="5F5F5394" w14:textId="4562CC63" w:rsidR="009C2D81" w:rsidRPr="009C2D81" w:rsidRDefault="009C2D81" w:rsidP="00C70B98">
      <w:pPr>
        <w:rPr>
          <w:lang w:val="en-GB"/>
        </w:rPr>
      </w:pPr>
      <w:r w:rsidRPr="009C2D81">
        <w:rPr>
          <w:lang w:val="en-GB"/>
        </w:rPr>
        <w:t>Meetings of the</w:t>
      </w:r>
      <w:r w:rsidR="00523472" w:rsidRPr="00523472">
        <w:rPr>
          <w:lang w:val="en-GB"/>
        </w:rPr>
        <w:t xml:space="preserve"> </w:t>
      </w:r>
      <w:r w:rsidR="00523472">
        <w:rPr>
          <w:lang w:val="en-GB"/>
        </w:rPr>
        <w:t>Steering Committee</w:t>
      </w:r>
      <w:r w:rsidRPr="009C2D81">
        <w:rPr>
          <w:lang w:val="en-GB"/>
        </w:rPr>
        <w:t xml:space="preserve"> may also be held </w:t>
      </w:r>
      <w:r w:rsidR="00FF6772">
        <w:rPr>
          <w:lang w:val="en-GB"/>
        </w:rPr>
        <w:t xml:space="preserve">online or in a hybrid format </w:t>
      </w:r>
      <w:r w:rsidRPr="009C2D81">
        <w:rPr>
          <w:lang w:val="en-GB"/>
        </w:rPr>
        <w:t xml:space="preserve">by tele- </w:t>
      </w:r>
      <w:r w:rsidR="00FC3E18" w:rsidRPr="009C2D81">
        <w:rPr>
          <w:lang w:val="en-GB"/>
        </w:rPr>
        <w:t>videoconference,</w:t>
      </w:r>
      <w:r w:rsidRPr="009C2D81">
        <w:rPr>
          <w:lang w:val="en-GB"/>
        </w:rPr>
        <w:t xml:space="preserve"> or other telecommunication means.</w:t>
      </w:r>
    </w:p>
    <w:p w14:paraId="5D50D094" w14:textId="105AD7FC" w:rsidR="009C2D81" w:rsidRPr="009C2D81" w:rsidRDefault="00122571" w:rsidP="00995801">
      <w:pPr>
        <w:pStyle w:val="Heading4"/>
        <w:rPr>
          <w:lang w:val="en-GB"/>
        </w:rPr>
      </w:pPr>
      <w:r>
        <w:rPr>
          <w:lang w:val="en-GB"/>
        </w:rPr>
        <w:t> </w:t>
      </w:r>
    </w:p>
    <w:p w14:paraId="47A5EA16" w14:textId="5010647E" w:rsidR="009C2D81" w:rsidRPr="009C2D81" w:rsidRDefault="009C2D81" w:rsidP="00C70B98">
      <w:pPr>
        <w:rPr>
          <w:lang w:val="en-GB"/>
        </w:rPr>
      </w:pPr>
      <w:r w:rsidRPr="009C2D81">
        <w:rPr>
          <w:lang w:val="en-GB"/>
        </w:rPr>
        <w:t xml:space="preserve">Decisions will only be binding once the relevant part of the minutes has been accepted according to Section </w:t>
      </w:r>
      <w:r w:rsidR="00A62593">
        <w:rPr>
          <w:lang w:val="en-GB"/>
        </w:rPr>
        <w:fldChar w:fldCharType="begin"/>
      </w:r>
      <w:r w:rsidR="00A62593">
        <w:rPr>
          <w:lang w:val="en-GB"/>
        </w:rPr>
        <w:instrText xml:space="preserve"> REF _Ref90241212 \r \h </w:instrText>
      </w:r>
      <w:r w:rsidR="00A62593">
        <w:rPr>
          <w:lang w:val="en-GB"/>
        </w:rPr>
      </w:r>
      <w:r w:rsidR="00A62593">
        <w:rPr>
          <w:lang w:val="en-GB"/>
        </w:rPr>
        <w:fldChar w:fldCharType="separate"/>
      </w:r>
      <w:r w:rsidR="00EF5E87">
        <w:rPr>
          <w:lang w:val="en-GB"/>
        </w:rPr>
        <w:t>6.3.6.2</w:t>
      </w:r>
      <w:r w:rsidR="00A62593">
        <w:rPr>
          <w:lang w:val="en-GB"/>
        </w:rPr>
        <w:fldChar w:fldCharType="end"/>
      </w:r>
      <w:r w:rsidRPr="009C2D81">
        <w:rPr>
          <w:lang w:val="en-GB"/>
        </w:rPr>
        <w:t>.</w:t>
      </w:r>
    </w:p>
    <w:p w14:paraId="2810D326" w14:textId="0619E52D" w:rsidR="009C2D81" w:rsidRPr="009C2D81" w:rsidRDefault="009C2D81" w:rsidP="00F5785E">
      <w:pPr>
        <w:pStyle w:val="Heading3"/>
        <w:ind w:left="709" w:hanging="709"/>
        <w:rPr>
          <w:lang w:val="en-GB"/>
        </w:rPr>
      </w:pPr>
      <w:r w:rsidRPr="009C2D81">
        <w:rPr>
          <w:lang w:val="en-GB"/>
        </w:rPr>
        <w:lastRenderedPageBreak/>
        <w:t>Decisions without a meeting</w:t>
      </w:r>
    </w:p>
    <w:p w14:paraId="5671EC10" w14:textId="370CF33A" w:rsidR="009C5E91" w:rsidRPr="00FC3E18" w:rsidRDefault="009C2D81" w:rsidP="00FC3E18">
      <w:pPr>
        <w:rPr>
          <w:rFonts w:ascii="Arial" w:hAnsi="Arial"/>
          <w:szCs w:val="20"/>
        </w:rPr>
      </w:pPr>
      <w:r w:rsidRPr="00FC3E18">
        <w:rPr>
          <w:szCs w:val="20"/>
          <w:lang w:val="en-GB"/>
        </w:rPr>
        <w:t>Any decision may also be taken without a meeting if</w:t>
      </w:r>
      <w:ins w:id="43" w:author="USER 2" w:date="2022-03-22T12:44:00Z">
        <w:r w:rsidR="009C5E91" w:rsidRPr="00FC3E18">
          <w:rPr>
            <w:szCs w:val="20"/>
            <w:lang w:val="en-GB"/>
          </w:rPr>
          <w:t xml:space="preserve"> </w:t>
        </w:r>
      </w:ins>
      <w:r w:rsidRPr="00FC3E18">
        <w:rPr>
          <w:szCs w:val="20"/>
          <w:lang w:val="en-GB"/>
        </w:rPr>
        <w:t xml:space="preserve">the Coordinator circulates to all Members of the </w:t>
      </w:r>
      <w:r w:rsidR="00523472" w:rsidRPr="00FC3E18">
        <w:rPr>
          <w:szCs w:val="20"/>
          <w:lang w:val="en-GB"/>
        </w:rPr>
        <w:t xml:space="preserve">Steering Committee </w:t>
      </w:r>
      <w:r w:rsidR="009C5E91" w:rsidRPr="00FC3E18">
        <w:rPr>
          <w:rFonts w:ascii="Arial" w:hAnsi="Arial"/>
          <w:szCs w:val="20"/>
        </w:rPr>
        <w:t xml:space="preserve">a written document, which is then agreed by the defined majority (see Section 6.3.4) of all Members of the </w:t>
      </w:r>
      <w:r w:rsidR="00540A0A" w:rsidRPr="00FC3E18">
        <w:rPr>
          <w:rFonts w:ascii="Arial" w:hAnsi="Arial"/>
          <w:szCs w:val="20"/>
        </w:rPr>
        <w:t>Steering Committee</w:t>
      </w:r>
      <w:r w:rsidR="009C5E91" w:rsidRPr="00FC3E18">
        <w:rPr>
          <w:rFonts w:ascii="Arial" w:hAnsi="Arial"/>
          <w:szCs w:val="20"/>
        </w:rPr>
        <w:t>. Such document shall include the deadline for responses.</w:t>
      </w:r>
    </w:p>
    <w:p w14:paraId="2276BF80" w14:textId="77777777" w:rsidR="009C2D81" w:rsidRPr="009C2D81" w:rsidRDefault="009C2D81" w:rsidP="00C70B98">
      <w:pPr>
        <w:rPr>
          <w:lang w:val="en-GB"/>
        </w:rPr>
      </w:pPr>
      <w:r w:rsidRPr="009C2D81">
        <w:rPr>
          <w:lang w:val="en-GB"/>
        </w:rPr>
        <w:t>The Coordinator shall inform all the Members of the outcome of the vote.</w:t>
      </w:r>
    </w:p>
    <w:p w14:paraId="409D43C7" w14:textId="52652B95" w:rsidR="009C2D81" w:rsidRPr="009C2D81" w:rsidRDefault="009C2D81" w:rsidP="00C70B98">
      <w:pPr>
        <w:rPr>
          <w:lang w:val="en-GB"/>
        </w:rPr>
      </w:pPr>
      <w:r w:rsidRPr="009C2D81">
        <w:rPr>
          <w:lang w:val="en-GB"/>
        </w:rPr>
        <w:t xml:space="preserve">A veto according to Section </w:t>
      </w:r>
      <w:r w:rsidR="00A62593">
        <w:rPr>
          <w:lang w:val="en-GB"/>
        </w:rPr>
        <w:fldChar w:fldCharType="begin"/>
      </w:r>
      <w:r w:rsidR="00A62593">
        <w:rPr>
          <w:lang w:val="en-GB"/>
        </w:rPr>
        <w:instrText xml:space="preserve"> REF _Ref90241187 \r \h </w:instrText>
      </w:r>
      <w:r w:rsidR="00A62593">
        <w:rPr>
          <w:lang w:val="en-GB"/>
        </w:rPr>
      </w:r>
      <w:r w:rsidR="00A62593">
        <w:rPr>
          <w:lang w:val="en-GB"/>
        </w:rPr>
        <w:fldChar w:fldCharType="separate"/>
      </w:r>
      <w:r w:rsidR="00EF5E87">
        <w:rPr>
          <w:lang w:val="en-GB"/>
        </w:rPr>
        <w:t>6.3.5</w:t>
      </w:r>
      <w:r w:rsidR="00A62593">
        <w:rPr>
          <w:lang w:val="en-GB"/>
        </w:rPr>
        <w:fldChar w:fldCharType="end"/>
      </w:r>
      <w:r w:rsidRPr="009C2D81">
        <w:rPr>
          <w:lang w:val="en-GB"/>
        </w:rPr>
        <w:t xml:space="preserve"> may be submitted up to </w:t>
      </w:r>
      <w:r w:rsidR="00FC3E18">
        <w:rPr>
          <w:lang w:val="en-GB"/>
        </w:rPr>
        <w:t>seven (7)</w:t>
      </w:r>
      <w:ins w:id="44" w:author="Irina" w:date="2022-04-05T14:30:00Z">
        <w:r w:rsidR="00540A0A" w:rsidRPr="009C2D81">
          <w:rPr>
            <w:lang w:val="en-GB"/>
          </w:rPr>
          <w:t xml:space="preserve"> </w:t>
        </w:r>
      </w:ins>
      <w:r w:rsidRPr="009C2D81">
        <w:rPr>
          <w:lang w:val="en-GB"/>
        </w:rPr>
        <w:t>calendar days after receipt of this information.</w:t>
      </w:r>
    </w:p>
    <w:p w14:paraId="4F24D88C" w14:textId="69380A52" w:rsidR="009C5E91" w:rsidRPr="009C2D81" w:rsidRDefault="009C2D81" w:rsidP="00C70B98">
      <w:pPr>
        <w:rPr>
          <w:lang w:val="en-GB"/>
        </w:rPr>
      </w:pPr>
      <w:r w:rsidRPr="009C2D81">
        <w:rPr>
          <w:lang w:val="en-GB"/>
        </w:rPr>
        <w:t>The decision will be binding after the Coordinator sends a notification to all Members.</w:t>
      </w:r>
      <w:r w:rsidR="00986DF5">
        <w:rPr>
          <w:lang w:val="en-GB"/>
        </w:rPr>
        <w:t xml:space="preserve"> </w:t>
      </w:r>
      <w:r w:rsidRPr="009C2D81">
        <w:rPr>
          <w:lang w:val="en-GB"/>
        </w:rPr>
        <w:t>The Coordinator will keep records of the votes and make them available to the Parties on request.</w:t>
      </w:r>
    </w:p>
    <w:p w14:paraId="716AA3D6" w14:textId="5EFBF7D9" w:rsidR="009C2D81" w:rsidRPr="009C2D81" w:rsidRDefault="009C2D81" w:rsidP="00901B43">
      <w:pPr>
        <w:pStyle w:val="Heading3"/>
        <w:ind w:left="709" w:hanging="709"/>
        <w:rPr>
          <w:lang w:val="en-GB"/>
        </w:rPr>
      </w:pPr>
      <w:r w:rsidRPr="009C2D81">
        <w:rPr>
          <w:lang w:val="en-GB"/>
        </w:rPr>
        <w:t>Voting rules and quorum</w:t>
      </w:r>
    </w:p>
    <w:p w14:paraId="46ADBB89" w14:textId="6B46C5E7" w:rsidR="009C2D81" w:rsidRPr="009C2D81" w:rsidRDefault="00986DF5" w:rsidP="00995801">
      <w:pPr>
        <w:pStyle w:val="Heading4"/>
        <w:rPr>
          <w:lang w:val="en-GB"/>
        </w:rPr>
      </w:pPr>
      <w:r>
        <w:rPr>
          <w:lang w:val="en-GB"/>
        </w:rPr>
        <w:t> </w:t>
      </w:r>
    </w:p>
    <w:p w14:paraId="12003F14" w14:textId="2805CA0F" w:rsidR="009C2D81" w:rsidRPr="009C2D81" w:rsidRDefault="009C2D81" w:rsidP="00C70B98">
      <w:pPr>
        <w:rPr>
          <w:lang w:val="en-GB"/>
        </w:rPr>
      </w:pPr>
      <w:r w:rsidRPr="009C2D81">
        <w:rPr>
          <w:lang w:val="en-GB"/>
        </w:rPr>
        <w:t xml:space="preserve">The </w:t>
      </w:r>
      <w:r w:rsidR="00945A08">
        <w:rPr>
          <w:lang w:val="en-GB"/>
        </w:rPr>
        <w:t>Steering Committee</w:t>
      </w:r>
      <w:r w:rsidRPr="009C2D81">
        <w:rPr>
          <w:lang w:val="en-GB"/>
        </w:rPr>
        <w:t xml:space="preserve"> shall not deliberate and decide validly in meetings unless </w:t>
      </w:r>
      <w:r w:rsidR="00FF6772">
        <w:rPr>
          <w:lang w:val="en-GB"/>
        </w:rPr>
        <w:t>5 (five)</w:t>
      </w:r>
      <w:r w:rsidRPr="009C2D81">
        <w:rPr>
          <w:lang w:val="en-GB"/>
        </w:rPr>
        <w:t xml:space="preserve"> of its Members are present or represented (quorum).</w:t>
      </w:r>
    </w:p>
    <w:p w14:paraId="179E38F2" w14:textId="13AD31F1" w:rsidR="009C2D81" w:rsidRPr="009C2D81" w:rsidRDefault="009C2D81" w:rsidP="00C70B98">
      <w:pPr>
        <w:rPr>
          <w:lang w:val="en-GB"/>
        </w:rPr>
      </w:pPr>
      <w:r w:rsidRPr="009C2D81">
        <w:rPr>
          <w:lang w:val="en-GB"/>
        </w:rPr>
        <w:t xml:space="preserve">If the quorum is not reached, the chairperson of the </w:t>
      </w:r>
      <w:r w:rsidR="00945A08">
        <w:rPr>
          <w:lang w:val="en-GB"/>
        </w:rPr>
        <w:t>Steering Committee</w:t>
      </w:r>
      <w:r w:rsidR="00945A08" w:rsidRPr="009C2D81">
        <w:rPr>
          <w:lang w:val="en-GB"/>
        </w:rPr>
        <w:t xml:space="preserve"> </w:t>
      </w:r>
      <w:r w:rsidRPr="009C2D81">
        <w:rPr>
          <w:lang w:val="en-GB"/>
        </w:rPr>
        <w:t>shall convene another ordinary meeting within 15 calendar days. If in this meeting the quorum is not reached once more, the chairperson shall convene an extraordinary meeting which shall be entitled to decide even if less than the quorum of Members is present or represented.</w:t>
      </w:r>
    </w:p>
    <w:p w14:paraId="658005B6" w14:textId="7F962CE5" w:rsidR="009C2D81" w:rsidRPr="009C2D81" w:rsidRDefault="00986DF5" w:rsidP="00995801">
      <w:pPr>
        <w:pStyle w:val="Heading4"/>
        <w:rPr>
          <w:lang w:val="en-GB"/>
        </w:rPr>
      </w:pPr>
      <w:r>
        <w:rPr>
          <w:lang w:val="en-GB"/>
        </w:rPr>
        <w:t> </w:t>
      </w:r>
    </w:p>
    <w:p w14:paraId="7B67FD51" w14:textId="77777777" w:rsidR="009C2D81" w:rsidRPr="009C2D81" w:rsidRDefault="009C2D81" w:rsidP="00C70B98">
      <w:pPr>
        <w:rPr>
          <w:lang w:val="en-GB"/>
        </w:rPr>
      </w:pPr>
      <w:r w:rsidRPr="009C2D81">
        <w:rPr>
          <w:lang w:val="en-GB"/>
        </w:rPr>
        <w:t>Each Member present or represented in the meeting shall have one vote.</w:t>
      </w:r>
    </w:p>
    <w:p w14:paraId="1A82DE46" w14:textId="116C5896" w:rsidR="009C2D81" w:rsidRPr="009C2D81" w:rsidRDefault="00AC74F1" w:rsidP="00995801">
      <w:pPr>
        <w:pStyle w:val="Heading4"/>
        <w:rPr>
          <w:lang w:val="en-GB"/>
        </w:rPr>
      </w:pPr>
      <w:r>
        <w:rPr>
          <w:lang w:val="en-GB"/>
        </w:rPr>
        <w:t> </w:t>
      </w:r>
    </w:p>
    <w:p w14:paraId="2995E9B7" w14:textId="76619A47" w:rsidR="009C2D81" w:rsidRPr="009C2D81" w:rsidRDefault="009C2D81" w:rsidP="00C70B98">
      <w:pPr>
        <w:rPr>
          <w:lang w:val="en-GB"/>
        </w:rPr>
      </w:pPr>
      <w:r w:rsidRPr="009C2D81">
        <w:rPr>
          <w:lang w:val="en-GB"/>
        </w:rPr>
        <w:t xml:space="preserve">A Party which the </w:t>
      </w:r>
      <w:r w:rsidR="00945A08">
        <w:rPr>
          <w:lang w:val="en-GB"/>
        </w:rPr>
        <w:t>Steering Committee</w:t>
      </w:r>
      <w:r w:rsidR="00945A08" w:rsidRPr="009C2D81">
        <w:rPr>
          <w:lang w:val="en-GB"/>
        </w:rPr>
        <w:t xml:space="preserve"> </w:t>
      </w:r>
      <w:r w:rsidRPr="009C2D81">
        <w:rPr>
          <w:lang w:val="en-GB"/>
        </w:rPr>
        <w:t xml:space="preserve">has declared according to Section </w:t>
      </w:r>
      <w:r w:rsidR="00A62593">
        <w:rPr>
          <w:lang w:val="en-GB"/>
        </w:rPr>
        <w:fldChar w:fldCharType="begin"/>
      </w:r>
      <w:r w:rsidR="00A62593">
        <w:rPr>
          <w:lang w:val="en-GB"/>
        </w:rPr>
        <w:instrText xml:space="preserve"> REF _Ref90241247 \r \h </w:instrText>
      </w:r>
      <w:r w:rsidR="00A62593">
        <w:rPr>
          <w:lang w:val="en-GB"/>
        </w:rPr>
      </w:r>
      <w:r w:rsidR="00A62593">
        <w:rPr>
          <w:lang w:val="en-GB"/>
        </w:rPr>
        <w:fldChar w:fldCharType="separate"/>
      </w:r>
      <w:r w:rsidR="00EF5E87">
        <w:rPr>
          <w:lang w:val="en-GB"/>
        </w:rPr>
        <w:t>4.2</w:t>
      </w:r>
      <w:r w:rsidR="00A62593">
        <w:rPr>
          <w:lang w:val="en-GB"/>
        </w:rPr>
        <w:fldChar w:fldCharType="end"/>
      </w:r>
      <w:r w:rsidRPr="009C2D81">
        <w:rPr>
          <w:lang w:val="en-GB"/>
        </w:rPr>
        <w:t xml:space="preserve"> to be a Defaulting Party may not vote.</w:t>
      </w:r>
    </w:p>
    <w:p w14:paraId="1A456397" w14:textId="2C348922" w:rsidR="009C2D81" w:rsidRPr="009C2D81" w:rsidRDefault="00AC74F1" w:rsidP="00995801">
      <w:pPr>
        <w:pStyle w:val="Heading4"/>
        <w:rPr>
          <w:lang w:val="en-GB"/>
        </w:rPr>
      </w:pPr>
      <w:r>
        <w:rPr>
          <w:lang w:val="en-GB"/>
        </w:rPr>
        <w:t> </w:t>
      </w:r>
    </w:p>
    <w:p w14:paraId="730A5106" w14:textId="05D7F65A" w:rsidR="009C2D81" w:rsidRPr="009C2D81" w:rsidRDefault="009C2D81" w:rsidP="00C70B98">
      <w:pPr>
        <w:rPr>
          <w:lang w:val="en-GB"/>
        </w:rPr>
      </w:pPr>
      <w:r w:rsidRPr="009C2D81">
        <w:rPr>
          <w:lang w:val="en-GB"/>
        </w:rPr>
        <w:t xml:space="preserve">Decisions shall be taken by a majority </w:t>
      </w:r>
      <w:r w:rsidR="00CC250C">
        <w:rPr>
          <w:lang w:val="en-GB"/>
        </w:rPr>
        <w:t xml:space="preserve">of </w:t>
      </w:r>
      <w:r w:rsidR="00FF6772">
        <w:rPr>
          <w:lang w:val="en-GB"/>
        </w:rPr>
        <w:t>5 (five)</w:t>
      </w:r>
      <w:r w:rsidRPr="009C2D81">
        <w:rPr>
          <w:lang w:val="en-GB"/>
        </w:rPr>
        <w:t xml:space="preserve"> of the votes cast.</w:t>
      </w:r>
    </w:p>
    <w:p w14:paraId="5CD9E373" w14:textId="4F671976" w:rsidR="009C2D81" w:rsidRPr="009C2D81" w:rsidRDefault="009C2D81" w:rsidP="00901B43">
      <w:pPr>
        <w:pStyle w:val="Heading3"/>
        <w:ind w:left="709" w:hanging="709"/>
        <w:rPr>
          <w:lang w:val="en-GB"/>
        </w:rPr>
      </w:pPr>
      <w:bookmarkStart w:id="45" w:name="_Ref90241187"/>
      <w:r w:rsidRPr="009C2D81">
        <w:rPr>
          <w:lang w:val="en-GB"/>
        </w:rPr>
        <w:t>Veto rights</w:t>
      </w:r>
      <w:bookmarkEnd w:id="45"/>
    </w:p>
    <w:p w14:paraId="2DF7AB7D" w14:textId="5AB47DBD" w:rsidR="009C2D81" w:rsidRPr="009C2D81" w:rsidRDefault="00AC74F1" w:rsidP="00995801">
      <w:pPr>
        <w:pStyle w:val="Heading4"/>
        <w:rPr>
          <w:lang w:val="en-GB"/>
        </w:rPr>
      </w:pPr>
      <w:r>
        <w:rPr>
          <w:lang w:val="en-GB"/>
        </w:rPr>
        <w:t> </w:t>
      </w:r>
    </w:p>
    <w:p w14:paraId="117AA5CB" w14:textId="07F41217" w:rsidR="009C2D81" w:rsidRPr="009C2D81" w:rsidRDefault="009C2D81" w:rsidP="00C70B98">
      <w:pPr>
        <w:rPr>
          <w:lang w:val="en-GB"/>
        </w:rPr>
      </w:pPr>
      <w:r w:rsidRPr="009C2D81">
        <w:rPr>
          <w:lang w:val="en-GB"/>
        </w:rPr>
        <w:t>A Party</w:t>
      </w:r>
      <w:r w:rsidR="00CC250C">
        <w:rPr>
          <w:lang w:val="en-GB"/>
        </w:rPr>
        <w:t>,</w:t>
      </w:r>
      <w:r w:rsidRPr="009C2D81">
        <w:rPr>
          <w:lang w:val="en-GB"/>
        </w:rPr>
        <w:t xml:space="preserve"> which can show that its own work, time for performance, costs, liabilities, intellectual property rights or other legitimate interests would be severely affected by a decision of the </w:t>
      </w:r>
      <w:r w:rsidR="00945A08">
        <w:rPr>
          <w:lang w:val="en-GB"/>
        </w:rPr>
        <w:t>Steering Committee</w:t>
      </w:r>
      <w:r w:rsidR="00CC250C">
        <w:rPr>
          <w:lang w:val="en-GB"/>
        </w:rPr>
        <w:t>,</w:t>
      </w:r>
      <w:r w:rsidR="00945A08" w:rsidRPr="009C2D81">
        <w:rPr>
          <w:lang w:val="en-GB"/>
        </w:rPr>
        <w:t xml:space="preserve"> </w:t>
      </w:r>
      <w:r w:rsidRPr="009C2D81">
        <w:rPr>
          <w:lang w:val="en-GB"/>
        </w:rPr>
        <w:t>may exercise a veto with respect to the corresponding decision or relevant part of the decision.</w:t>
      </w:r>
    </w:p>
    <w:p w14:paraId="1E9C49B8" w14:textId="514051FD" w:rsidR="009C2D81" w:rsidRPr="009C2D81" w:rsidRDefault="00AC74F1" w:rsidP="00995801">
      <w:pPr>
        <w:pStyle w:val="Heading4"/>
        <w:rPr>
          <w:lang w:val="en-GB"/>
        </w:rPr>
      </w:pPr>
      <w:r>
        <w:rPr>
          <w:lang w:val="en-GB"/>
        </w:rPr>
        <w:t> </w:t>
      </w:r>
    </w:p>
    <w:p w14:paraId="6CC4D8BB" w14:textId="77777777" w:rsidR="009C2D81" w:rsidRPr="009C2D81" w:rsidRDefault="009C2D81" w:rsidP="00C70B98">
      <w:pPr>
        <w:rPr>
          <w:lang w:val="en-GB"/>
        </w:rPr>
      </w:pPr>
      <w:r w:rsidRPr="009C2D81">
        <w:rPr>
          <w:lang w:val="en-GB"/>
        </w:rPr>
        <w:t>When the decision is foreseen on the original agenda, a Party may only veto such a decision during the meeting.</w:t>
      </w:r>
    </w:p>
    <w:p w14:paraId="6FD2385D" w14:textId="55DBE4BC" w:rsidR="009C2D81" w:rsidRPr="009C2D81" w:rsidRDefault="00AC74F1" w:rsidP="00995801">
      <w:pPr>
        <w:pStyle w:val="Heading4"/>
        <w:rPr>
          <w:lang w:val="en-GB"/>
        </w:rPr>
      </w:pPr>
      <w:r>
        <w:rPr>
          <w:lang w:val="en-GB"/>
        </w:rPr>
        <w:lastRenderedPageBreak/>
        <w:t> </w:t>
      </w:r>
    </w:p>
    <w:p w14:paraId="6EC94B95" w14:textId="77777777" w:rsidR="009C2D81" w:rsidRPr="009C2D81" w:rsidRDefault="009C2D81" w:rsidP="00C70B98">
      <w:pPr>
        <w:rPr>
          <w:lang w:val="en-GB"/>
        </w:rPr>
      </w:pPr>
      <w:r w:rsidRPr="009C2D81">
        <w:rPr>
          <w:lang w:val="en-GB"/>
        </w:rPr>
        <w:t>When a decision has been taken on a new item added to the agenda before or during the meeting, a Party may veto such decision during the meeting or within 15 calendar days after receipt of the draft minutes of the meeting.</w:t>
      </w:r>
    </w:p>
    <w:p w14:paraId="3FFD9637" w14:textId="2BB8BF89" w:rsidR="009C2D81" w:rsidRPr="009C2D81" w:rsidRDefault="00AC74F1" w:rsidP="00995801">
      <w:pPr>
        <w:pStyle w:val="Heading4"/>
        <w:rPr>
          <w:lang w:val="en-GB"/>
        </w:rPr>
      </w:pPr>
      <w:r>
        <w:rPr>
          <w:lang w:val="en-GB"/>
        </w:rPr>
        <w:t> </w:t>
      </w:r>
    </w:p>
    <w:p w14:paraId="7E789F08" w14:textId="3966B527" w:rsidR="009C2D81" w:rsidRPr="009C2D81" w:rsidRDefault="009C2D81" w:rsidP="00C70B98">
      <w:pPr>
        <w:rPr>
          <w:lang w:val="en-GB"/>
        </w:rPr>
      </w:pPr>
      <w:r w:rsidRPr="009C2D81">
        <w:rPr>
          <w:lang w:val="en-GB"/>
        </w:rPr>
        <w:t>When a decision has been taken without a meeting</w:t>
      </w:r>
      <w:r w:rsidR="00CC250C">
        <w:rPr>
          <w:lang w:val="en-GB"/>
        </w:rPr>
        <w:t>,</w:t>
      </w:r>
      <w:r w:rsidRPr="009C2D81">
        <w:rPr>
          <w:lang w:val="en-GB"/>
        </w:rPr>
        <w:t xml:space="preserve"> a Party may veto such decision within 15 calendar days after receipt of the written notice by the chairperson of the outcome of the vote.</w:t>
      </w:r>
    </w:p>
    <w:p w14:paraId="6D57A196" w14:textId="491DC919" w:rsidR="009C2D81" w:rsidRPr="009C2D81" w:rsidRDefault="00AC74F1" w:rsidP="00995801">
      <w:pPr>
        <w:pStyle w:val="Heading4"/>
        <w:rPr>
          <w:lang w:val="en-GB"/>
        </w:rPr>
      </w:pPr>
      <w:r>
        <w:rPr>
          <w:lang w:val="en-GB"/>
        </w:rPr>
        <w:t> </w:t>
      </w:r>
    </w:p>
    <w:p w14:paraId="55DEE14A" w14:textId="77777777" w:rsidR="009C2D81" w:rsidRPr="009C2D81" w:rsidRDefault="009C2D81" w:rsidP="00C70B98">
      <w:pPr>
        <w:rPr>
          <w:lang w:val="en-GB"/>
        </w:rPr>
      </w:pPr>
      <w:r w:rsidRPr="009C2D81">
        <w:rPr>
          <w:lang w:val="en-GB"/>
        </w:rPr>
        <w:t>In case of exercise of veto, the Parties shall make every effort to resolve the matter which occasioned the veto to the general satisfaction of all Parties.</w:t>
      </w:r>
    </w:p>
    <w:p w14:paraId="5A9F7573" w14:textId="784DD8BB" w:rsidR="009C2D81" w:rsidRPr="009C2D81" w:rsidRDefault="00AC74F1" w:rsidP="00995801">
      <w:pPr>
        <w:pStyle w:val="Heading4"/>
        <w:rPr>
          <w:lang w:val="en-GB"/>
        </w:rPr>
      </w:pPr>
      <w:r>
        <w:rPr>
          <w:lang w:val="en-GB"/>
        </w:rPr>
        <w:t> </w:t>
      </w:r>
    </w:p>
    <w:p w14:paraId="326999B1" w14:textId="77777777" w:rsidR="009C2D81" w:rsidRPr="009C2D81" w:rsidRDefault="009C2D81" w:rsidP="00C70B98">
      <w:pPr>
        <w:rPr>
          <w:lang w:val="en-GB"/>
        </w:rPr>
      </w:pPr>
      <w:r w:rsidRPr="009C2D81">
        <w:rPr>
          <w:lang w:val="en-GB"/>
        </w:rPr>
        <w:t>A Party may neither veto decisions relating to its identification to be in breach of its obligations nor to its identification as a Defaulting Party. The Defaulting Party may not veto decisions relating to its participation and termination in the consortium or the consequences of them.</w:t>
      </w:r>
    </w:p>
    <w:p w14:paraId="635B74FF" w14:textId="202B5B9A" w:rsidR="009C2D81" w:rsidRPr="009C2D81" w:rsidRDefault="00AC74F1" w:rsidP="00995801">
      <w:pPr>
        <w:pStyle w:val="Heading4"/>
        <w:rPr>
          <w:lang w:val="en-GB"/>
        </w:rPr>
      </w:pPr>
      <w:r>
        <w:rPr>
          <w:lang w:val="en-GB"/>
        </w:rPr>
        <w:t> </w:t>
      </w:r>
    </w:p>
    <w:p w14:paraId="46A455E5" w14:textId="77777777" w:rsidR="009C2D81" w:rsidRPr="009C2D81" w:rsidRDefault="009C2D81" w:rsidP="00C70B98">
      <w:pPr>
        <w:rPr>
          <w:lang w:val="en-GB"/>
        </w:rPr>
      </w:pPr>
      <w:r w:rsidRPr="009C2D81">
        <w:rPr>
          <w:lang w:val="en-GB"/>
        </w:rPr>
        <w:t>A Party requesting to leave the consortium may not veto decisions relating thereto.</w:t>
      </w:r>
    </w:p>
    <w:p w14:paraId="37E34C6B" w14:textId="607727A0" w:rsidR="009C2D81" w:rsidRPr="009C2D81" w:rsidRDefault="009C2D81" w:rsidP="00901B43">
      <w:pPr>
        <w:pStyle w:val="Heading3"/>
        <w:ind w:left="709" w:hanging="709"/>
        <w:rPr>
          <w:lang w:val="en-GB"/>
        </w:rPr>
      </w:pPr>
      <w:r w:rsidRPr="009C2D81">
        <w:rPr>
          <w:lang w:val="en-GB"/>
        </w:rPr>
        <w:t>Minutes of meetings</w:t>
      </w:r>
    </w:p>
    <w:p w14:paraId="20FEB23A" w14:textId="1E0A8C43" w:rsidR="009C2D81" w:rsidRPr="009C2D81" w:rsidRDefault="00AC74F1" w:rsidP="00995801">
      <w:pPr>
        <w:pStyle w:val="Heading4"/>
        <w:rPr>
          <w:lang w:val="en-GB"/>
        </w:rPr>
      </w:pPr>
      <w:r>
        <w:rPr>
          <w:lang w:val="en-GB"/>
        </w:rPr>
        <w:t> </w:t>
      </w:r>
    </w:p>
    <w:p w14:paraId="66080D0C" w14:textId="7591D2FB" w:rsidR="009C2D81" w:rsidRPr="009C2D81" w:rsidRDefault="009C2D81" w:rsidP="00C70B98">
      <w:pPr>
        <w:rPr>
          <w:lang w:val="en-GB"/>
        </w:rPr>
      </w:pPr>
      <w:r w:rsidRPr="009C2D81">
        <w:rPr>
          <w:lang w:val="en-GB"/>
        </w:rPr>
        <w:t xml:space="preserve">The </w:t>
      </w:r>
      <w:r w:rsidR="001A5350">
        <w:rPr>
          <w:lang w:val="en-GB"/>
        </w:rPr>
        <w:t>Project Operational Coordinator</w:t>
      </w:r>
      <w:r w:rsidRPr="009C2D81">
        <w:rPr>
          <w:lang w:val="en-GB"/>
        </w:rPr>
        <w:t xml:space="preserve"> shall produce minutes of each meeting which shall be the formal record of all decisions taken. He/she shall send draft minutes to all Members within </w:t>
      </w:r>
      <w:r w:rsidR="00CC250C">
        <w:rPr>
          <w:lang w:val="en-GB"/>
        </w:rPr>
        <w:t>5 (five)</w:t>
      </w:r>
      <w:ins w:id="46" w:author="Irina" w:date="2022-04-05T14:50:00Z">
        <w:r w:rsidR="00976AB4" w:rsidRPr="009C2D81">
          <w:rPr>
            <w:lang w:val="en-GB"/>
          </w:rPr>
          <w:t xml:space="preserve"> </w:t>
        </w:r>
      </w:ins>
      <w:r w:rsidRPr="009C2D81">
        <w:rPr>
          <w:lang w:val="en-GB"/>
        </w:rPr>
        <w:t>calendar days of the meeting.</w:t>
      </w:r>
    </w:p>
    <w:p w14:paraId="5DD90EFB" w14:textId="33AAC569" w:rsidR="009C2D81" w:rsidRPr="00995801" w:rsidRDefault="007A6244" w:rsidP="00995801">
      <w:pPr>
        <w:pStyle w:val="Heading4"/>
      </w:pPr>
      <w:bookmarkStart w:id="47" w:name="_Ref90241212"/>
      <w:r w:rsidRPr="00995801">
        <w:t> </w:t>
      </w:r>
      <w:bookmarkEnd w:id="47"/>
    </w:p>
    <w:p w14:paraId="6B20A047" w14:textId="1B33A9AD" w:rsidR="009C2D81" w:rsidRPr="009C2D81" w:rsidRDefault="009C2D81" w:rsidP="00C70B98">
      <w:pPr>
        <w:rPr>
          <w:lang w:val="en-GB"/>
        </w:rPr>
      </w:pPr>
      <w:r w:rsidRPr="009C2D81">
        <w:rPr>
          <w:lang w:val="en-GB"/>
        </w:rPr>
        <w:t xml:space="preserve">The minutes shall be considered as accepted if, within </w:t>
      </w:r>
      <w:r w:rsidR="00CC250C">
        <w:rPr>
          <w:lang w:val="en-GB"/>
        </w:rPr>
        <w:t>5 (five)</w:t>
      </w:r>
      <w:ins w:id="48" w:author="Irina" w:date="2022-04-05T14:50:00Z">
        <w:r w:rsidR="00976AB4" w:rsidRPr="009C2D81">
          <w:rPr>
            <w:lang w:val="en-GB"/>
          </w:rPr>
          <w:t xml:space="preserve"> </w:t>
        </w:r>
      </w:ins>
      <w:r w:rsidRPr="009C2D81">
        <w:rPr>
          <w:lang w:val="en-GB"/>
        </w:rPr>
        <w:t xml:space="preserve">calendar days from receipt, no Party has sent an objection to the </w:t>
      </w:r>
      <w:r w:rsidR="001A5350">
        <w:rPr>
          <w:lang w:val="en-GB"/>
        </w:rPr>
        <w:t>Project Operational Coordinator</w:t>
      </w:r>
      <w:r w:rsidRPr="009C2D81">
        <w:rPr>
          <w:lang w:val="en-GB"/>
        </w:rPr>
        <w:t xml:space="preserve"> with respect to the accuracy of the draft minutes by written notice. </w:t>
      </w:r>
    </w:p>
    <w:p w14:paraId="04AB0290" w14:textId="40ACBBD1" w:rsidR="009C2D81" w:rsidRPr="009C2D81" w:rsidRDefault="0077694A" w:rsidP="00995801">
      <w:pPr>
        <w:pStyle w:val="Heading4"/>
        <w:rPr>
          <w:lang w:val="en-GB"/>
        </w:rPr>
      </w:pPr>
      <w:r>
        <w:rPr>
          <w:lang w:val="en-GB"/>
        </w:rPr>
        <w:t> </w:t>
      </w:r>
    </w:p>
    <w:p w14:paraId="2F8E10B3" w14:textId="4B5585E4" w:rsidR="009C2D81" w:rsidRPr="009C2D81" w:rsidRDefault="009C2D81" w:rsidP="00C70B98">
      <w:pPr>
        <w:rPr>
          <w:lang w:val="en-GB"/>
        </w:rPr>
      </w:pPr>
      <w:r w:rsidRPr="009C2D81">
        <w:rPr>
          <w:lang w:val="en-GB"/>
        </w:rPr>
        <w:t xml:space="preserve">The </w:t>
      </w:r>
      <w:r w:rsidR="001A5350">
        <w:rPr>
          <w:lang w:val="en-GB"/>
        </w:rPr>
        <w:t>Project Operational Coordinator</w:t>
      </w:r>
      <w:r w:rsidRPr="009C2D81">
        <w:rPr>
          <w:lang w:val="en-GB"/>
        </w:rPr>
        <w:t xml:space="preserve"> shall send the accepted minutes to all the Members, and to the Coordinator, who shall retain them. </w:t>
      </w:r>
    </w:p>
    <w:p w14:paraId="78237A51" w14:textId="2AFE5F1C" w:rsidR="009C2D81" w:rsidRPr="009C2D81" w:rsidRDefault="009C2D81" w:rsidP="00901B43">
      <w:pPr>
        <w:pStyle w:val="Heading3"/>
        <w:ind w:left="709" w:hanging="709"/>
        <w:rPr>
          <w:lang w:val="en-GB"/>
        </w:rPr>
      </w:pPr>
      <w:bookmarkStart w:id="49" w:name="_Ref90241181"/>
      <w:r w:rsidRPr="009C2D81">
        <w:rPr>
          <w:lang w:val="en-GB"/>
        </w:rPr>
        <w:t xml:space="preserve">Decisions of the </w:t>
      </w:r>
      <w:r w:rsidR="001A5350">
        <w:rPr>
          <w:lang w:val="en-GB"/>
        </w:rPr>
        <w:t>Steering Committee</w:t>
      </w:r>
      <w:r w:rsidR="001A5350" w:rsidRPr="009C2D81">
        <w:rPr>
          <w:lang w:val="en-GB"/>
        </w:rPr>
        <w:t xml:space="preserve"> </w:t>
      </w:r>
      <w:bookmarkEnd w:id="49"/>
    </w:p>
    <w:p w14:paraId="37296CE6" w14:textId="7B93827F" w:rsidR="009C2D81" w:rsidRPr="009C2D81" w:rsidRDefault="009C2D81" w:rsidP="00C70B98">
      <w:pPr>
        <w:rPr>
          <w:lang w:val="en-GB"/>
        </w:rPr>
      </w:pPr>
      <w:r w:rsidRPr="009C2D81">
        <w:rPr>
          <w:lang w:val="en-GB"/>
        </w:rPr>
        <w:t xml:space="preserve">The </w:t>
      </w:r>
      <w:r w:rsidR="001A5350">
        <w:rPr>
          <w:lang w:val="en-GB"/>
        </w:rPr>
        <w:t>Steering Committee</w:t>
      </w:r>
      <w:r w:rsidRPr="009C2D81">
        <w:rPr>
          <w:lang w:val="en-GB"/>
        </w:rPr>
        <w:t xml:space="preserve"> shall be free to act on its own initiative to formulate proposals and take decisions in accordance with the procedures set out herein.</w:t>
      </w:r>
    </w:p>
    <w:p w14:paraId="75EDF764" w14:textId="14EB4A24" w:rsidR="009C2D81" w:rsidRPr="009C2D81" w:rsidRDefault="009C2D81" w:rsidP="00C70B98">
      <w:pPr>
        <w:rPr>
          <w:lang w:val="en-GB"/>
        </w:rPr>
      </w:pPr>
      <w:r w:rsidRPr="009C2D81">
        <w:rPr>
          <w:lang w:val="en-GB"/>
        </w:rPr>
        <w:t>The following decisions shall be taken by the</w:t>
      </w:r>
      <w:r w:rsidR="001A5350">
        <w:rPr>
          <w:lang w:val="en-GB"/>
        </w:rPr>
        <w:t xml:space="preserve"> Steering Committee</w:t>
      </w:r>
      <w:r w:rsidRPr="009C2D81">
        <w:rPr>
          <w:lang w:val="en-GB"/>
        </w:rPr>
        <w:t>:</w:t>
      </w:r>
    </w:p>
    <w:p w14:paraId="2B5314AD" w14:textId="77777777" w:rsidR="009C2D81" w:rsidRPr="00CC250C" w:rsidRDefault="009C2D81" w:rsidP="00204FE1">
      <w:pPr>
        <w:rPr>
          <w:u w:val="single"/>
          <w:lang w:val="en-GB"/>
        </w:rPr>
      </w:pPr>
      <w:r w:rsidRPr="00CC250C">
        <w:rPr>
          <w:u w:val="single"/>
          <w:lang w:val="en-GB"/>
        </w:rPr>
        <w:t>Content, finances and intellectual property rights</w:t>
      </w:r>
    </w:p>
    <w:p w14:paraId="2D4CF63C" w14:textId="76EFC05E" w:rsidR="009C2D81" w:rsidRPr="009C2D81" w:rsidRDefault="009C2D81" w:rsidP="00995801">
      <w:pPr>
        <w:pStyle w:val="ListBullet"/>
        <w:rPr>
          <w:lang w:val="en-GB" w:eastAsia="de-DE"/>
        </w:rPr>
      </w:pPr>
      <w:r w:rsidRPr="009C2D81">
        <w:rPr>
          <w:lang w:val="en-GB" w:eastAsia="de-DE"/>
        </w:rPr>
        <w:lastRenderedPageBreak/>
        <w:t>Proposals for changes to Annexes 1 and 2 of the Grant Agreement to be agreed by the Granting Authority</w:t>
      </w:r>
      <w:r w:rsidR="00CC250C">
        <w:rPr>
          <w:lang w:val="en-GB" w:eastAsia="de-DE"/>
        </w:rPr>
        <w:t>,</w:t>
      </w:r>
    </w:p>
    <w:p w14:paraId="7C8F16E9" w14:textId="1B44771B" w:rsidR="009C2D81" w:rsidRPr="009C2D81" w:rsidRDefault="00CC250C" w:rsidP="00995801">
      <w:pPr>
        <w:pStyle w:val="ListBullet"/>
        <w:rPr>
          <w:lang w:val="en-GB" w:eastAsia="de-DE"/>
        </w:rPr>
      </w:pPr>
      <w:r>
        <w:rPr>
          <w:lang w:val="en-GB" w:eastAsia="de-DE"/>
        </w:rPr>
        <w:t>Changes to the Consortium Plan,</w:t>
      </w:r>
    </w:p>
    <w:p w14:paraId="0B1C0A7B" w14:textId="2C99F69D" w:rsidR="001A5350" w:rsidRPr="00CC250C" w:rsidRDefault="009C2D81" w:rsidP="00CC250C">
      <w:pPr>
        <w:pStyle w:val="ListBullet"/>
        <w:rPr>
          <w:lang w:val="en-GB" w:eastAsia="de-DE"/>
        </w:rPr>
      </w:pPr>
      <w:r w:rsidRPr="009C2D81">
        <w:rPr>
          <w:lang w:val="en-GB" w:eastAsia="de-DE"/>
        </w:rPr>
        <w:t>Modifications or withdrawal of Background in Attachment 1 (Background Included)</w:t>
      </w:r>
      <w:r w:rsidR="00CC250C">
        <w:rPr>
          <w:lang w:val="en-GB" w:eastAsia="de-DE"/>
        </w:rPr>
        <w:t>.</w:t>
      </w:r>
    </w:p>
    <w:p w14:paraId="3D5CE902" w14:textId="77777777" w:rsidR="009C2D81" w:rsidRPr="00CC250C" w:rsidRDefault="009C2D81" w:rsidP="00C70B98">
      <w:pPr>
        <w:rPr>
          <w:u w:val="single"/>
          <w:lang w:val="en-GB"/>
        </w:rPr>
      </w:pPr>
      <w:r w:rsidRPr="00CC250C">
        <w:rPr>
          <w:u w:val="single"/>
          <w:lang w:val="en-GB"/>
        </w:rPr>
        <w:t>Evolution of the consortium</w:t>
      </w:r>
    </w:p>
    <w:p w14:paraId="3063C99E" w14:textId="77777777" w:rsidR="009C2D81" w:rsidRPr="009C2D81" w:rsidRDefault="009C2D81" w:rsidP="00995801">
      <w:pPr>
        <w:pStyle w:val="ListBullet"/>
        <w:rPr>
          <w:lang w:val="en-GB" w:eastAsia="de-DE"/>
        </w:rPr>
      </w:pPr>
      <w:r w:rsidRPr="009C2D81">
        <w:rPr>
          <w:lang w:val="en-GB" w:eastAsia="de-DE"/>
        </w:rPr>
        <w:t>Entry of a new Party to the Project and approval of the settlement on the conditions of the accession of such a new Party</w:t>
      </w:r>
    </w:p>
    <w:p w14:paraId="7F3A8EB5" w14:textId="77777777" w:rsidR="009C2D81" w:rsidRPr="009C2D81" w:rsidRDefault="009C2D81" w:rsidP="00995801">
      <w:pPr>
        <w:pStyle w:val="ListBullet"/>
        <w:rPr>
          <w:lang w:val="en-GB" w:eastAsia="de-DE"/>
        </w:rPr>
      </w:pPr>
      <w:r w:rsidRPr="009C2D81">
        <w:rPr>
          <w:lang w:val="en-GB" w:eastAsia="de-DE"/>
        </w:rPr>
        <w:t>Withdrawal of a Party from the Project and the approval of the settlement on the conditions of the withdrawal</w:t>
      </w:r>
    </w:p>
    <w:p w14:paraId="0481AD91" w14:textId="77777777" w:rsidR="009C2D81" w:rsidRPr="009C2D81" w:rsidRDefault="009C2D81" w:rsidP="00995801">
      <w:pPr>
        <w:pStyle w:val="ListBullet"/>
        <w:rPr>
          <w:lang w:val="en-GB" w:eastAsia="de-DE"/>
        </w:rPr>
      </w:pPr>
      <w:r w:rsidRPr="009C2D81">
        <w:rPr>
          <w:lang w:val="en-GB" w:eastAsia="de-DE"/>
        </w:rPr>
        <w:t>Identification of a breach by a Party of its obligations under this Consortium Agreement or the Grant Agreement</w:t>
      </w:r>
    </w:p>
    <w:p w14:paraId="7DEC583B" w14:textId="77777777" w:rsidR="009C2D81" w:rsidRPr="009C2D81" w:rsidRDefault="009C2D81" w:rsidP="00995801">
      <w:pPr>
        <w:pStyle w:val="ListBullet"/>
        <w:rPr>
          <w:lang w:val="en-GB" w:eastAsia="de-DE"/>
        </w:rPr>
      </w:pPr>
      <w:r w:rsidRPr="009C2D81">
        <w:rPr>
          <w:lang w:val="en-GB" w:eastAsia="de-DE"/>
        </w:rPr>
        <w:t xml:space="preserve">Declaration of a Party to be a Defaulting Party </w:t>
      </w:r>
    </w:p>
    <w:p w14:paraId="6F01D75A" w14:textId="77777777" w:rsidR="009C2D81" w:rsidRPr="009C2D81" w:rsidRDefault="009C2D81" w:rsidP="00995801">
      <w:pPr>
        <w:pStyle w:val="ListBullet"/>
        <w:rPr>
          <w:lang w:val="en-GB" w:eastAsia="de-DE"/>
        </w:rPr>
      </w:pPr>
      <w:r w:rsidRPr="009C2D81">
        <w:rPr>
          <w:lang w:val="en-GB" w:eastAsia="de-DE"/>
        </w:rPr>
        <w:t>Remedies to be performed by a Defaulting Party</w:t>
      </w:r>
    </w:p>
    <w:p w14:paraId="34AF84B8" w14:textId="77777777" w:rsidR="009C2D81" w:rsidRPr="009C2D81" w:rsidRDefault="009C2D81" w:rsidP="00995801">
      <w:pPr>
        <w:pStyle w:val="ListBullet"/>
        <w:rPr>
          <w:lang w:val="en-GB" w:eastAsia="de-DE"/>
        </w:rPr>
      </w:pPr>
      <w:r w:rsidRPr="009C2D81">
        <w:rPr>
          <w:lang w:val="en-GB" w:eastAsia="de-DE"/>
        </w:rPr>
        <w:t>Termination of a Defaulting Party’s participation in the consortium and measures relating thereto</w:t>
      </w:r>
    </w:p>
    <w:p w14:paraId="4C834569" w14:textId="77777777" w:rsidR="009C2D81" w:rsidRPr="009C2D81" w:rsidRDefault="009C2D81" w:rsidP="00995801">
      <w:pPr>
        <w:pStyle w:val="ListBullet"/>
        <w:rPr>
          <w:lang w:val="en-GB" w:eastAsia="de-DE"/>
        </w:rPr>
      </w:pPr>
      <w:r w:rsidRPr="009C2D81">
        <w:rPr>
          <w:lang w:val="en-GB" w:eastAsia="de-DE"/>
        </w:rPr>
        <w:t>Proposal to the Granting Authority for a change of the Coordinator</w:t>
      </w:r>
    </w:p>
    <w:p w14:paraId="630A9A52" w14:textId="77777777" w:rsidR="009C2D81" w:rsidRPr="009C2D81" w:rsidRDefault="009C2D81" w:rsidP="00995801">
      <w:pPr>
        <w:pStyle w:val="ListBullet"/>
        <w:rPr>
          <w:lang w:val="en-GB" w:eastAsia="de-DE"/>
        </w:rPr>
      </w:pPr>
      <w:r w:rsidRPr="009C2D81">
        <w:rPr>
          <w:lang w:val="en-GB" w:eastAsia="de-DE"/>
        </w:rPr>
        <w:t>Proposal to the Granting Authority for suspension of all or part of the Project</w:t>
      </w:r>
    </w:p>
    <w:p w14:paraId="28CF1914" w14:textId="01F4AAA9" w:rsidR="009C2D81" w:rsidRPr="009C2D81" w:rsidRDefault="009C2D81" w:rsidP="00995801">
      <w:pPr>
        <w:pStyle w:val="ListBullet"/>
        <w:rPr>
          <w:lang w:val="en-GB" w:eastAsia="de-DE"/>
        </w:rPr>
      </w:pPr>
      <w:r w:rsidRPr="009C2D81">
        <w:rPr>
          <w:lang w:val="en-GB" w:eastAsia="de-DE"/>
        </w:rPr>
        <w:t>Proposal to the Granting Authority for termination of the Project and the Consortium Agreement</w:t>
      </w:r>
      <w:r w:rsidR="001A5350">
        <w:rPr>
          <w:lang w:val="en-GB" w:eastAsia="de-DE"/>
        </w:rPr>
        <w:t>.</w:t>
      </w:r>
    </w:p>
    <w:p w14:paraId="013D3A2A" w14:textId="18B8945C" w:rsidR="009C2D81" w:rsidRPr="009C2D81" w:rsidRDefault="009C2D81" w:rsidP="00995801">
      <w:pPr>
        <w:pStyle w:val="Heading2"/>
        <w:rPr>
          <w:lang w:val="en-GB" w:eastAsia="da-DK"/>
        </w:rPr>
      </w:pPr>
      <w:r w:rsidRPr="009C2D81">
        <w:rPr>
          <w:lang w:val="en-GB" w:eastAsia="da-DK"/>
        </w:rPr>
        <w:t>Coordinator</w:t>
      </w:r>
    </w:p>
    <w:p w14:paraId="326BF338" w14:textId="7B0F4196" w:rsidR="009C2D81" w:rsidRPr="009C2D81" w:rsidRDefault="009A4C26" w:rsidP="00901B43">
      <w:pPr>
        <w:pStyle w:val="Heading3"/>
        <w:ind w:hanging="1855"/>
        <w:rPr>
          <w:lang w:val="en-GB"/>
        </w:rPr>
      </w:pPr>
      <w:r>
        <w:rPr>
          <w:lang w:val="en-GB"/>
        </w:rPr>
        <w:t> </w:t>
      </w:r>
    </w:p>
    <w:p w14:paraId="725E6779" w14:textId="77777777" w:rsidR="009C2D81" w:rsidRPr="009C2D81" w:rsidRDefault="009C2D81" w:rsidP="00C70B98">
      <w:pPr>
        <w:rPr>
          <w:lang w:val="en-GB"/>
        </w:rPr>
      </w:pPr>
      <w:r w:rsidRPr="009C2D81">
        <w:rPr>
          <w:lang w:val="en-GB"/>
        </w:rPr>
        <w:t>The Coordinator shall be the intermediary between the Parties and the Granting Authority and shall perform all tasks assigned to it as described in the Grant Agreement and in this Consortium Agreement.</w:t>
      </w:r>
    </w:p>
    <w:p w14:paraId="2AB47107" w14:textId="03D1C188" w:rsidR="009C2D81" w:rsidRPr="009C2D81" w:rsidRDefault="009A4C26" w:rsidP="00901B43">
      <w:pPr>
        <w:pStyle w:val="Heading3"/>
        <w:ind w:hanging="1855"/>
        <w:rPr>
          <w:lang w:val="en-GB"/>
        </w:rPr>
      </w:pPr>
      <w:r>
        <w:rPr>
          <w:lang w:val="en-GB"/>
        </w:rPr>
        <w:t> </w:t>
      </w:r>
    </w:p>
    <w:p w14:paraId="6760D02A" w14:textId="77777777" w:rsidR="009C2D81" w:rsidRPr="009C2D81" w:rsidRDefault="009C2D81" w:rsidP="00C70B98">
      <w:pPr>
        <w:rPr>
          <w:lang w:val="en-GB"/>
        </w:rPr>
      </w:pPr>
      <w:r w:rsidRPr="009C2D81">
        <w:rPr>
          <w:lang w:val="en-GB"/>
        </w:rPr>
        <w:t>In particular, the Coordinator shall be responsible for:</w:t>
      </w:r>
    </w:p>
    <w:p w14:paraId="081EC50F" w14:textId="06C1782D" w:rsidR="009C2D81" w:rsidRPr="009C2D81" w:rsidRDefault="009C2D81" w:rsidP="00995801">
      <w:pPr>
        <w:pStyle w:val="ListBullet"/>
        <w:rPr>
          <w:rFonts w:eastAsia="Times New Roman"/>
          <w:lang w:val="en-GB"/>
        </w:rPr>
      </w:pPr>
      <w:r w:rsidRPr="009C2D81">
        <w:rPr>
          <w:lang w:val="en-GB" w:eastAsia="de-DE"/>
        </w:rPr>
        <w:t>monitoring compliance by the Parties with their obligations</w:t>
      </w:r>
      <w:r w:rsidRPr="009C2D81">
        <w:rPr>
          <w:rFonts w:eastAsia="Arial"/>
          <w:lang w:val="en-GB"/>
        </w:rPr>
        <w:t xml:space="preserve"> under this Consortium Agreement and the Grant Agreement</w:t>
      </w:r>
      <w:r w:rsidR="00CC250C">
        <w:rPr>
          <w:rFonts w:eastAsia="Arial"/>
          <w:lang w:val="en-GB"/>
        </w:rPr>
        <w:t>;</w:t>
      </w:r>
    </w:p>
    <w:p w14:paraId="1F7A9636" w14:textId="472C01E2" w:rsidR="009C2D81" w:rsidRPr="009C2D81" w:rsidRDefault="009C2D81" w:rsidP="00995801">
      <w:pPr>
        <w:pStyle w:val="ListBullet"/>
        <w:rPr>
          <w:lang w:val="en-GB" w:eastAsia="de-DE"/>
        </w:rPr>
      </w:pPr>
      <w:r w:rsidRPr="009C2D81">
        <w:rPr>
          <w:lang w:val="en-GB" w:eastAsia="de-DE"/>
        </w:rPr>
        <w:t>keeping the address list of Members and other contact persons updated and available</w:t>
      </w:r>
      <w:r w:rsidR="00CC250C">
        <w:rPr>
          <w:lang w:val="en-GB" w:eastAsia="de-DE"/>
        </w:rPr>
        <w:t>;</w:t>
      </w:r>
    </w:p>
    <w:p w14:paraId="3CE14D37" w14:textId="7E510307" w:rsidR="009C2D81" w:rsidRPr="009C2D81" w:rsidRDefault="009C2D81" w:rsidP="00995801">
      <w:pPr>
        <w:pStyle w:val="ListBullet"/>
        <w:rPr>
          <w:lang w:val="en-GB" w:eastAsia="de-DE"/>
        </w:rPr>
      </w:pPr>
      <w:r w:rsidRPr="009C2D81">
        <w:rPr>
          <w:lang w:val="en-GB" w:eastAsia="de-DE"/>
        </w:rPr>
        <w:t>collecting, reviewing to verify consistency and submitting reports, other deliverables (including financial statements and related certification) and specific requested documents to the Granting Authority</w:t>
      </w:r>
      <w:r w:rsidR="00CC250C">
        <w:rPr>
          <w:lang w:val="en-GB" w:eastAsia="de-DE"/>
        </w:rPr>
        <w:t>;</w:t>
      </w:r>
    </w:p>
    <w:p w14:paraId="2A5C0848" w14:textId="04EE3223" w:rsidR="009C2D81" w:rsidRPr="009C2D81" w:rsidRDefault="009C2D81" w:rsidP="00995801">
      <w:pPr>
        <w:pStyle w:val="ListBullet"/>
        <w:rPr>
          <w:lang w:val="en-GB" w:eastAsia="de-DE"/>
        </w:rPr>
      </w:pPr>
      <w:r w:rsidRPr="009C2D81">
        <w:rPr>
          <w:lang w:val="en-GB" w:eastAsia="de-DE"/>
        </w:rPr>
        <w:t xml:space="preserve">preparing the meetings, proposing decisions and preparing the agenda of </w:t>
      </w:r>
      <w:r w:rsidR="005226D1">
        <w:rPr>
          <w:lang w:val="en-GB"/>
        </w:rPr>
        <w:t>Steering Committee</w:t>
      </w:r>
      <w:r w:rsidR="005226D1" w:rsidRPr="009C2D81">
        <w:rPr>
          <w:lang w:val="en-GB"/>
        </w:rPr>
        <w:t xml:space="preserve"> </w:t>
      </w:r>
      <w:r w:rsidRPr="009C2D81">
        <w:rPr>
          <w:lang w:val="en-GB" w:eastAsia="de-DE"/>
        </w:rPr>
        <w:t>meetings, chairing the meetings, preparing the minutes of the meetings and monitoring the implementation of decisions taken at meetings</w:t>
      </w:r>
      <w:r w:rsidR="00CC250C">
        <w:rPr>
          <w:lang w:val="en-GB" w:eastAsia="de-DE"/>
        </w:rPr>
        <w:t>;</w:t>
      </w:r>
    </w:p>
    <w:p w14:paraId="27B668B5" w14:textId="41060F4E" w:rsidR="009C2D81" w:rsidRPr="009C2D81" w:rsidRDefault="009C2D81" w:rsidP="00995801">
      <w:pPr>
        <w:pStyle w:val="ListBullet"/>
        <w:rPr>
          <w:lang w:val="en-GB" w:eastAsia="de-DE"/>
        </w:rPr>
      </w:pPr>
      <w:r w:rsidRPr="009C2D81">
        <w:rPr>
          <w:lang w:val="en-GB" w:eastAsia="de-DE"/>
        </w:rPr>
        <w:t>transmitting promptly documents and information connected with the Project to any other Party concerned</w:t>
      </w:r>
      <w:r w:rsidR="00CC250C">
        <w:rPr>
          <w:lang w:val="en-GB" w:eastAsia="de-DE"/>
        </w:rPr>
        <w:t>;</w:t>
      </w:r>
    </w:p>
    <w:p w14:paraId="1BDBA439" w14:textId="2085EBB8" w:rsidR="009C2D81" w:rsidRPr="009C2D81" w:rsidRDefault="009C2D81" w:rsidP="00995801">
      <w:pPr>
        <w:pStyle w:val="ListBullet"/>
        <w:rPr>
          <w:lang w:val="en-GB" w:eastAsia="de-DE"/>
        </w:rPr>
      </w:pPr>
      <w:r w:rsidRPr="009C2D81">
        <w:rPr>
          <w:lang w:val="en-GB" w:eastAsia="de-DE"/>
        </w:rPr>
        <w:t xml:space="preserve">administering the financial contribution of the Granting Authority and fulfilling the financial tasks described in Section </w:t>
      </w:r>
      <w:r w:rsidR="00A62593">
        <w:rPr>
          <w:lang w:val="en-GB" w:eastAsia="de-DE"/>
        </w:rPr>
        <w:fldChar w:fldCharType="begin"/>
      </w:r>
      <w:r w:rsidR="00A62593">
        <w:rPr>
          <w:lang w:val="en-GB" w:eastAsia="de-DE"/>
        </w:rPr>
        <w:instrText xml:space="preserve"> REF _Ref90241284 \r \h </w:instrText>
      </w:r>
      <w:r w:rsidR="00A62593">
        <w:rPr>
          <w:lang w:val="en-GB" w:eastAsia="de-DE"/>
        </w:rPr>
      </w:r>
      <w:r w:rsidR="00A62593">
        <w:rPr>
          <w:lang w:val="en-GB" w:eastAsia="de-DE"/>
        </w:rPr>
        <w:fldChar w:fldCharType="separate"/>
      </w:r>
      <w:r w:rsidR="00EF5E87">
        <w:rPr>
          <w:lang w:val="en-GB" w:eastAsia="de-DE"/>
        </w:rPr>
        <w:t>7.2</w:t>
      </w:r>
      <w:r w:rsidR="00A62593">
        <w:rPr>
          <w:lang w:val="en-GB" w:eastAsia="de-DE"/>
        </w:rPr>
        <w:fldChar w:fldCharType="end"/>
      </w:r>
      <w:r w:rsidR="00CC250C">
        <w:rPr>
          <w:lang w:val="en-GB" w:eastAsia="de-DE"/>
        </w:rPr>
        <w:t>;</w:t>
      </w:r>
    </w:p>
    <w:p w14:paraId="5437E896" w14:textId="77777777" w:rsidR="009C2D81" w:rsidRPr="009C2D81" w:rsidRDefault="009C2D81" w:rsidP="00995801">
      <w:pPr>
        <w:pStyle w:val="ListBullet"/>
        <w:rPr>
          <w:lang w:val="en-GB" w:eastAsia="de-DE"/>
        </w:rPr>
      </w:pPr>
      <w:r w:rsidRPr="009C2D81">
        <w:rPr>
          <w:lang w:val="en-GB" w:eastAsia="de-DE"/>
        </w:rPr>
        <w:t>providing, upon request, the Parties with official copies or originals of documents that are in the sole possession of the Coordinator when such copies or originals are necessary for the Parties to present claims.</w:t>
      </w:r>
    </w:p>
    <w:p w14:paraId="3423F416" w14:textId="77777777" w:rsidR="009C2D81" w:rsidRPr="009C2D81" w:rsidRDefault="009C2D81" w:rsidP="00C70B98">
      <w:pPr>
        <w:rPr>
          <w:lang w:val="en-GB"/>
        </w:rPr>
      </w:pPr>
      <w:r w:rsidRPr="009C2D81">
        <w:rPr>
          <w:lang w:val="en-GB"/>
        </w:rPr>
        <w:t>If one or more of the Parties is late in submission of any Project deliverable, the Coordinator may nevertheless submit the other Parties’ Project deliverables and all other documents required by the Grant Agreement to the Granting Authority in time.</w:t>
      </w:r>
    </w:p>
    <w:p w14:paraId="5AB35B66" w14:textId="71EFB1A8" w:rsidR="009C2D81" w:rsidRPr="009C2D81" w:rsidRDefault="00A5356B" w:rsidP="00901B43">
      <w:pPr>
        <w:pStyle w:val="Heading3"/>
        <w:ind w:hanging="1855"/>
        <w:rPr>
          <w:lang w:val="en-GB"/>
        </w:rPr>
      </w:pPr>
      <w:r>
        <w:rPr>
          <w:lang w:val="en-GB"/>
        </w:rPr>
        <w:lastRenderedPageBreak/>
        <w:t> </w:t>
      </w:r>
    </w:p>
    <w:p w14:paraId="2DC6338B" w14:textId="21880F9C" w:rsidR="009C2D81" w:rsidRPr="009C2D81" w:rsidRDefault="009C2D81" w:rsidP="00C70B98">
      <w:pPr>
        <w:rPr>
          <w:lang w:val="en-GB"/>
        </w:rPr>
      </w:pPr>
      <w:r w:rsidRPr="009C2D81">
        <w:rPr>
          <w:lang w:val="en-GB"/>
        </w:rPr>
        <w:t>If the Coordinator fails in its coordination tasks, the</w:t>
      </w:r>
      <w:r w:rsidR="005226D1">
        <w:rPr>
          <w:lang w:val="en-GB"/>
        </w:rPr>
        <w:t xml:space="preserve"> Steering Commit</w:t>
      </w:r>
      <w:r w:rsidR="00B75D10">
        <w:rPr>
          <w:lang w:val="en-GB"/>
        </w:rPr>
        <w:t>t</w:t>
      </w:r>
      <w:r w:rsidR="005226D1">
        <w:rPr>
          <w:lang w:val="en-GB"/>
        </w:rPr>
        <w:t>ee</w:t>
      </w:r>
      <w:r w:rsidRPr="009C2D81">
        <w:rPr>
          <w:lang w:val="en-GB"/>
        </w:rPr>
        <w:t xml:space="preserve"> may propose to the Granting Authority to change the Coordinator.</w:t>
      </w:r>
    </w:p>
    <w:p w14:paraId="462FE445" w14:textId="0FBB4B9A" w:rsidR="009C2D81" w:rsidRPr="009C2D81" w:rsidRDefault="00A5356B" w:rsidP="00901B43">
      <w:pPr>
        <w:pStyle w:val="Heading3"/>
        <w:ind w:hanging="1855"/>
        <w:rPr>
          <w:lang w:val="en-GB"/>
        </w:rPr>
      </w:pPr>
      <w:bookmarkStart w:id="50" w:name="_Ref90241304"/>
      <w:r>
        <w:rPr>
          <w:lang w:val="en-GB"/>
        </w:rPr>
        <w:t> </w:t>
      </w:r>
      <w:bookmarkEnd w:id="50"/>
    </w:p>
    <w:p w14:paraId="36550189" w14:textId="77777777" w:rsidR="009C2D81" w:rsidRPr="009C2D81" w:rsidRDefault="009C2D81" w:rsidP="00C70B98">
      <w:pPr>
        <w:rPr>
          <w:lang w:val="en-GB"/>
        </w:rPr>
      </w:pPr>
      <w:r w:rsidRPr="009C2D81">
        <w:rPr>
          <w:lang w:val="en-GB"/>
        </w:rPr>
        <w:t>The Coordinator shall not be entitled to act or to make legally binding declarations on behalf of any other Party or of the consortium, unless explicitly stated otherwise in the Grant Agreement or this Consortium Agreement.</w:t>
      </w:r>
    </w:p>
    <w:p w14:paraId="11EC11F4" w14:textId="46A96A5D" w:rsidR="009C2D81" w:rsidRPr="009C2D81" w:rsidRDefault="00A5356B" w:rsidP="00901B43">
      <w:pPr>
        <w:pStyle w:val="Heading3"/>
        <w:ind w:hanging="1855"/>
        <w:rPr>
          <w:lang w:val="en-GB"/>
        </w:rPr>
      </w:pPr>
      <w:r>
        <w:rPr>
          <w:lang w:val="en-GB"/>
        </w:rPr>
        <w:t> </w:t>
      </w:r>
    </w:p>
    <w:p w14:paraId="28797B02" w14:textId="0F0B939D" w:rsidR="009C2D81" w:rsidRPr="009C2D81" w:rsidRDefault="009C2D81" w:rsidP="00C70B98">
      <w:pPr>
        <w:rPr>
          <w:lang w:val="en-GB"/>
        </w:rPr>
      </w:pPr>
      <w:r w:rsidRPr="009C2D81">
        <w:rPr>
          <w:lang w:val="en-GB"/>
        </w:rPr>
        <w:t>The Coordinator shall not enlarge its role beyond the tasks specified in this Consortium Agreement and in the Grant Agreement.</w:t>
      </w:r>
    </w:p>
    <w:p w14:paraId="7C3E04A5" w14:textId="1E208BE9" w:rsidR="005D3BCD" w:rsidRPr="00CC250C" w:rsidRDefault="00FA7623" w:rsidP="00CC250C">
      <w:pPr>
        <w:pStyle w:val="Heading2"/>
        <w:rPr>
          <w:sz w:val="26"/>
          <w:szCs w:val="26"/>
          <w:lang w:val="en-GB"/>
        </w:rPr>
      </w:pPr>
      <w:bookmarkStart w:id="51" w:name="_Toc90241081"/>
      <w:bookmarkStart w:id="52" w:name="_Toc90241082"/>
      <w:bookmarkStart w:id="53" w:name="_Toc90241083"/>
      <w:bookmarkEnd w:id="51"/>
      <w:bookmarkEnd w:id="52"/>
      <w:bookmarkEnd w:id="53"/>
      <w:r w:rsidRPr="00CC250C">
        <w:rPr>
          <w:lang w:val="en-GB"/>
        </w:rPr>
        <w:t>Management Support Team</w:t>
      </w:r>
    </w:p>
    <w:p w14:paraId="40F917F3" w14:textId="31E72EFD" w:rsidR="00903E91" w:rsidRPr="00CC250C" w:rsidRDefault="005D3BCD" w:rsidP="00CC250C">
      <w:pPr>
        <w:rPr>
          <w:b/>
          <w:szCs w:val="20"/>
        </w:rPr>
      </w:pPr>
      <w:r w:rsidRPr="00CC250C">
        <w:rPr>
          <w:b/>
          <w:szCs w:val="20"/>
        </w:rPr>
        <w:t xml:space="preserve">6.5.1 </w:t>
      </w:r>
    </w:p>
    <w:p w14:paraId="7FDFDD63" w14:textId="5D09BCA1" w:rsidR="00FA7623" w:rsidRPr="00CC250C" w:rsidRDefault="005D3BCD" w:rsidP="00CC250C">
      <w:pPr>
        <w:rPr>
          <w:rFonts w:ascii="Arial" w:hAnsi="Arial"/>
          <w:szCs w:val="20"/>
          <w:lang w:val="en-GB"/>
        </w:rPr>
      </w:pPr>
      <w:r w:rsidRPr="00CC250C">
        <w:rPr>
          <w:rFonts w:ascii="Arial" w:hAnsi="Arial"/>
          <w:szCs w:val="20"/>
          <w:lang w:val="en-GB"/>
        </w:rPr>
        <w:t xml:space="preserve">The </w:t>
      </w:r>
      <w:r w:rsidR="00FA7623" w:rsidRPr="00CC250C">
        <w:rPr>
          <w:rFonts w:ascii="Arial" w:hAnsi="Arial"/>
          <w:szCs w:val="20"/>
          <w:lang w:val="en-GB"/>
        </w:rPr>
        <w:t>Management Support Team</w:t>
      </w:r>
      <w:r w:rsidRPr="00CC250C">
        <w:rPr>
          <w:rFonts w:ascii="Arial" w:hAnsi="Arial"/>
          <w:szCs w:val="20"/>
          <w:lang w:val="en-GB"/>
        </w:rPr>
        <w:t xml:space="preserve"> shall be composed of Work Package leaders as defined in the Part A and B of the Grant Agreement. It shall assist and facilitate the work of the Steering Committee.</w:t>
      </w:r>
      <w:r w:rsidRPr="00CC250C">
        <w:rPr>
          <w:rFonts w:ascii="Arial" w:hAnsi="Arial"/>
          <w:szCs w:val="20"/>
          <w:highlight w:val="yellow"/>
          <w:lang w:val="en-GB"/>
        </w:rPr>
        <w:t xml:space="preserve"> </w:t>
      </w:r>
    </w:p>
    <w:p w14:paraId="42B7F0DA" w14:textId="2930CC0B" w:rsidR="005D3BCD" w:rsidRPr="00CC250C" w:rsidRDefault="00FA7623" w:rsidP="00CC250C">
      <w:pPr>
        <w:rPr>
          <w:rFonts w:ascii="Arial" w:hAnsi="Arial"/>
          <w:szCs w:val="20"/>
          <w:highlight w:val="yellow"/>
          <w:lang w:val="en-GB"/>
        </w:rPr>
      </w:pPr>
      <w:r w:rsidRPr="00CC250C">
        <w:rPr>
          <w:rFonts w:ascii="Arial" w:hAnsi="Arial"/>
          <w:szCs w:val="20"/>
          <w:lang w:val="en-GB"/>
        </w:rPr>
        <w:t>The Management Support Team</w:t>
      </w:r>
      <w:r w:rsidR="005D3BCD" w:rsidRPr="00CC250C">
        <w:rPr>
          <w:rFonts w:ascii="Arial" w:hAnsi="Arial"/>
          <w:szCs w:val="20"/>
          <w:lang w:val="en-GB"/>
        </w:rPr>
        <w:t xml:space="preserve"> shall provide assistance to the Coordinator for executing the decisions of the Steering Committee. It shall be responsible for the day-to-day management of the Project. </w:t>
      </w:r>
    </w:p>
    <w:p w14:paraId="38BB5DE5" w14:textId="56FE5AA7" w:rsidR="00903E91" w:rsidRPr="00CC250C" w:rsidRDefault="003E7458" w:rsidP="00CC250C">
      <w:pPr>
        <w:rPr>
          <w:rFonts w:ascii="Arial" w:hAnsi="Arial"/>
          <w:b/>
          <w:szCs w:val="20"/>
          <w:lang w:val="en-GB"/>
        </w:rPr>
      </w:pPr>
      <w:r w:rsidRPr="00CC250C">
        <w:rPr>
          <w:rFonts w:ascii="Arial" w:hAnsi="Arial"/>
          <w:b/>
          <w:szCs w:val="20"/>
          <w:lang w:val="en-GB"/>
        </w:rPr>
        <w:t xml:space="preserve">6.5.2 </w:t>
      </w:r>
    </w:p>
    <w:p w14:paraId="6B28AD50" w14:textId="6570F030" w:rsidR="003E7458" w:rsidRPr="00CC250C" w:rsidRDefault="003E7458" w:rsidP="00CC250C">
      <w:pPr>
        <w:rPr>
          <w:rFonts w:ascii="Arial" w:hAnsi="Arial"/>
          <w:szCs w:val="20"/>
          <w:lang w:val="en-GB"/>
        </w:rPr>
      </w:pPr>
      <w:r w:rsidRPr="00CC250C">
        <w:rPr>
          <w:rFonts w:ascii="Arial" w:hAnsi="Arial"/>
          <w:szCs w:val="20"/>
          <w:lang w:val="en-GB"/>
        </w:rPr>
        <w:t>The WP leaders report directly to the Coordinator. In case of unexpected outcomes or difficulties arising within a work package, they in</w:t>
      </w:r>
      <w:r w:rsidR="00BB535B" w:rsidRPr="00CC250C">
        <w:rPr>
          <w:rFonts w:ascii="Arial" w:hAnsi="Arial"/>
          <w:szCs w:val="20"/>
          <w:lang w:val="en-GB"/>
        </w:rPr>
        <w:t>form the PO</w:t>
      </w:r>
      <w:r w:rsidRPr="00CC250C">
        <w:rPr>
          <w:rFonts w:ascii="Arial" w:hAnsi="Arial"/>
          <w:szCs w:val="20"/>
          <w:lang w:val="en-GB"/>
        </w:rPr>
        <w:t xml:space="preserve"> and Coordinator. However, they will try to solve it first with their work package partners. If no solution can be found, the Coordinator will be involved, and if necessary, the Steering Committee. </w:t>
      </w:r>
    </w:p>
    <w:p w14:paraId="128DBF1D" w14:textId="77777777" w:rsidR="003E7458" w:rsidRPr="00CC250C" w:rsidRDefault="003E7458" w:rsidP="00CC250C">
      <w:pPr>
        <w:rPr>
          <w:rFonts w:ascii="Arial" w:hAnsi="Arial"/>
          <w:szCs w:val="20"/>
          <w:lang w:val="en-GB"/>
        </w:rPr>
      </w:pPr>
      <w:r w:rsidRPr="00CC250C">
        <w:rPr>
          <w:rFonts w:ascii="Arial" w:hAnsi="Arial"/>
          <w:szCs w:val="20"/>
          <w:lang w:val="en-GB"/>
        </w:rPr>
        <w:t xml:space="preserve">Upon request of any Consortium body or the Funding Authority the WP Leaders shall in a timely manner supply to the requesting Consortium body all such information, reports, documents and Deliverables that are relevant and necessary in order to fulfil their obligations under the Grant Agreement and the Consortium Agreement. </w:t>
      </w:r>
    </w:p>
    <w:p w14:paraId="62E9887C" w14:textId="77777777" w:rsidR="003E7458" w:rsidRPr="00CC250C" w:rsidRDefault="003E7458" w:rsidP="00CC250C">
      <w:pPr>
        <w:rPr>
          <w:rFonts w:ascii="Arial" w:hAnsi="Arial"/>
          <w:szCs w:val="20"/>
          <w:lang w:val="en-GB"/>
        </w:rPr>
      </w:pPr>
      <w:r w:rsidRPr="00CC250C">
        <w:rPr>
          <w:rFonts w:ascii="Arial" w:hAnsi="Arial"/>
          <w:szCs w:val="20"/>
          <w:lang w:val="en-GB"/>
        </w:rPr>
        <w:t xml:space="preserve">The WP leaders shall manage their respective WP, in particular with regard to: </w:t>
      </w:r>
    </w:p>
    <w:p w14:paraId="3425EBCB" w14:textId="6E38563B" w:rsidR="003E7458" w:rsidRPr="00CC250C" w:rsidRDefault="003E7458" w:rsidP="00CC250C">
      <w:pPr>
        <w:rPr>
          <w:rFonts w:ascii="Arial" w:hAnsi="Arial"/>
          <w:szCs w:val="20"/>
          <w:lang w:val="en-GB"/>
        </w:rPr>
      </w:pPr>
      <w:r w:rsidRPr="00CC250C">
        <w:rPr>
          <w:rFonts w:ascii="Arial" w:hAnsi="Arial"/>
          <w:szCs w:val="20"/>
          <w:lang w:val="en-GB"/>
        </w:rPr>
        <w:t xml:space="preserve">- detailed coordination, planning, monitoring and reporting of the respective WP and for the detailed coordination of the </w:t>
      </w:r>
      <w:r w:rsidR="00CC250C">
        <w:rPr>
          <w:rFonts w:ascii="Arial" w:hAnsi="Arial"/>
          <w:szCs w:val="20"/>
          <w:lang w:val="en-GB"/>
        </w:rPr>
        <w:t>tasks with other work packages;</w:t>
      </w:r>
    </w:p>
    <w:p w14:paraId="2DD3900E" w14:textId="7BD77E9C" w:rsidR="003E7458" w:rsidRPr="00CC250C" w:rsidRDefault="003E7458" w:rsidP="00CC250C">
      <w:pPr>
        <w:rPr>
          <w:rFonts w:ascii="Arial" w:hAnsi="Arial"/>
          <w:szCs w:val="20"/>
          <w:lang w:val="en-GB"/>
        </w:rPr>
      </w:pPr>
      <w:r w:rsidRPr="00CC250C">
        <w:rPr>
          <w:rFonts w:ascii="Arial" w:hAnsi="Arial"/>
          <w:szCs w:val="20"/>
          <w:lang w:val="en-GB"/>
        </w:rPr>
        <w:t>- coordinating on a day-to-day basis the progress of the technical</w:t>
      </w:r>
      <w:r w:rsidR="00CC250C">
        <w:rPr>
          <w:rFonts w:ascii="Arial" w:hAnsi="Arial"/>
          <w:szCs w:val="20"/>
          <w:lang w:val="en-GB"/>
        </w:rPr>
        <w:t xml:space="preserve"> work under the WP;</w:t>
      </w:r>
    </w:p>
    <w:p w14:paraId="284A439A" w14:textId="15212D66" w:rsidR="003E7458" w:rsidRPr="00CC250C" w:rsidRDefault="003E7458" w:rsidP="00CC250C">
      <w:pPr>
        <w:rPr>
          <w:rFonts w:ascii="Arial" w:hAnsi="Arial"/>
          <w:szCs w:val="20"/>
          <w:lang w:val="en-GB"/>
        </w:rPr>
      </w:pPr>
      <w:r w:rsidRPr="00CC250C">
        <w:rPr>
          <w:rFonts w:ascii="Arial" w:hAnsi="Arial"/>
          <w:szCs w:val="20"/>
          <w:lang w:val="en-GB"/>
        </w:rPr>
        <w:t>- delivering of WP reports and results to the Coordinator</w:t>
      </w:r>
      <w:r w:rsidR="00CC250C">
        <w:rPr>
          <w:rFonts w:ascii="Arial" w:hAnsi="Arial"/>
          <w:szCs w:val="20"/>
          <w:lang w:val="en-GB"/>
        </w:rPr>
        <w:t>;</w:t>
      </w:r>
      <w:r w:rsidRPr="00CC250C">
        <w:rPr>
          <w:rFonts w:ascii="Arial" w:hAnsi="Arial"/>
          <w:szCs w:val="20"/>
          <w:lang w:val="en-GB"/>
        </w:rPr>
        <w:t xml:space="preserve"> </w:t>
      </w:r>
    </w:p>
    <w:p w14:paraId="44102E9B" w14:textId="34D75CE0" w:rsidR="003E7458" w:rsidRPr="00CC250C" w:rsidRDefault="003E7458" w:rsidP="00CC250C">
      <w:pPr>
        <w:rPr>
          <w:rFonts w:ascii="Arial" w:hAnsi="Arial"/>
          <w:szCs w:val="20"/>
          <w:lang w:val="en-GB"/>
        </w:rPr>
      </w:pPr>
      <w:r w:rsidRPr="00CC250C">
        <w:rPr>
          <w:rFonts w:ascii="Arial" w:hAnsi="Arial"/>
          <w:szCs w:val="20"/>
          <w:lang w:val="en-GB"/>
        </w:rPr>
        <w:t>- reviewing the quality of the deliverables and reports in their respective WP according to the Annex 1 of the Consortium Plan (Description of Action)</w:t>
      </w:r>
      <w:r w:rsidR="00CC250C">
        <w:rPr>
          <w:rFonts w:ascii="Arial" w:hAnsi="Arial"/>
          <w:szCs w:val="20"/>
          <w:lang w:val="en-GB"/>
        </w:rPr>
        <w:t>;</w:t>
      </w:r>
      <w:r w:rsidRPr="00CC250C">
        <w:rPr>
          <w:rFonts w:ascii="Arial" w:hAnsi="Arial"/>
          <w:szCs w:val="20"/>
          <w:lang w:val="en-GB"/>
        </w:rPr>
        <w:t xml:space="preserve"> </w:t>
      </w:r>
    </w:p>
    <w:p w14:paraId="3BD8CAF9" w14:textId="417EDA89" w:rsidR="003E7458" w:rsidRPr="00CC250C" w:rsidRDefault="003E7458" w:rsidP="00CC250C">
      <w:pPr>
        <w:rPr>
          <w:rFonts w:ascii="Arial" w:hAnsi="Arial"/>
          <w:szCs w:val="20"/>
          <w:lang w:val="en-GB"/>
        </w:rPr>
      </w:pPr>
      <w:r w:rsidRPr="00CC250C">
        <w:rPr>
          <w:rFonts w:ascii="Arial" w:hAnsi="Arial"/>
          <w:szCs w:val="20"/>
          <w:lang w:val="en-GB"/>
        </w:rPr>
        <w:t xml:space="preserve">- formulating an implementation plan for the activities within the WP for the future periods, which can imply proposing to the Management Support Team changes to the Consortium Plan and/or Annex 1 of the GA. </w:t>
      </w:r>
    </w:p>
    <w:p w14:paraId="2DA9DF82" w14:textId="7095111B" w:rsidR="003E7458" w:rsidRPr="00CC250C" w:rsidRDefault="003E7458" w:rsidP="00CC250C">
      <w:pPr>
        <w:rPr>
          <w:rFonts w:ascii="Arial" w:hAnsi="Arial"/>
          <w:szCs w:val="20"/>
          <w:lang w:val="en-GB"/>
        </w:rPr>
      </w:pPr>
      <w:r w:rsidRPr="00CC250C">
        <w:rPr>
          <w:rFonts w:ascii="Arial" w:hAnsi="Arial"/>
          <w:szCs w:val="20"/>
          <w:lang w:val="en-GB"/>
        </w:rPr>
        <w:lastRenderedPageBreak/>
        <w:t xml:space="preserve">- alerting the Coordinator in case of any discrepancy or deviation with the Project, including any delay in the performance of the WP, or in case of breach of responsibilities of any Party under said WP. </w:t>
      </w:r>
    </w:p>
    <w:p w14:paraId="36E9A075" w14:textId="67B9EA79" w:rsidR="009C2D81" w:rsidRPr="00A5762B" w:rsidRDefault="003E7458">
      <w:pPr>
        <w:rPr>
          <w:highlight w:val="yellow"/>
          <w:lang w:val="en-GB"/>
        </w:rPr>
      </w:pPr>
      <w:r w:rsidRPr="00CC250C">
        <w:rPr>
          <w:rFonts w:ascii="Arial" w:hAnsi="Arial"/>
          <w:szCs w:val="20"/>
          <w:lang w:val="en-GB"/>
        </w:rPr>
        <w:t>- communicating any plans, deliverables, documents and information connected with the WP between its members.</w:t>
      </w:r>
      <w:r w:rsidRPr="003E7458">
        <w:rPr>
          <w:rFonts w:ascii="Arial" w:hAnsi="Arial"/>
          <w:sz w:val="22"/>
          <w:highlight w:val="lightGray"/>
          <w:lang w:val="en-GB"/>
        </w:rPr>
        <w:t xml:space="preserve"> </w:t>
      </w:r>
    </w:p>
    <w:p w14:paraId="2F8306D1" w14:textId="77777777" w:rsidR="009C2D81" w:rsidRPr="002154F2" w:rsidRDefault="009C2D81" w:rsidP="00995801">
      <w:pPr>
        <w:pStyle w:val="Heading1"/>
      </w:pPr>
      <w:bookmarkStart w:id="54" w:name="_Toc99091129"/>
      <w:bookmarkStart w:id="55" w:name="_Toc90241085"/>
      <w:bookmarkStart w:id="56" w:name="_Toc90280833"/>
      <w:bookmarkStart w:id="57" w:name="_Toc90241086"/>
      <w:bookmarkStart w:id="58" w:name="_Toc90280834"/>
      <w:bookmarkStart w:id="59" w:name="_Toc90241087"/>
      <w:bookmarkStart w:id="60" w:name="_Toc90280835"/>
      <w:bookmarkStart w:id="61" w:name="_Toc100242319"/>
      <w:bookmarkEnd w:id="54"/>
      <w:bookmarkEnd w:id="55"/>
      <w:bookmarkEnd w:id="56"/>
      <w:bookmarkEnd w:id="57"/>
      <w:bookmarkEnd w:id="58"/>
      <w:bookmarkEnd w:id="59"/>
      <w:bookmarkEnd w:id="60"/>
      <w:r w:rsidRPr="009C2D81">
        <w:rPr>
          <w:lang w:val="en-GB"/>
        </w:rPr>
        <w:t>Financial provisions</w:t>
      </w:r>
      <w:bookmarkEnd w:id="61"/>
    </w:p>
    <w:p w14:paraId="50A944C9" w14:textId="77777777" w:rsidR="009C2D81" w:rsidRPr="009C2D81" w:rsidRDefault="009C2D81" w:rsidP="00995801">
      <w:pPr>
        <w:pStyle w:val="Heading2"/>
        <w:rPr>
          <w:lang w:val="en-GB"/>
        </w:rPr>
      </w:pPr>
      <w:r w:rsidRPr="009C2D81">
        <w:rPr>
          <w:spacing w:val="-4"/>
          <w:lang w:val="en-GB"/>
        </w:rPr>
        <w:t>General</w:t>
      </w:r>
      <w:r w:rsidRPr="009C2D81">
        <w:rPr>
          <w:spacing w:val="-7"/>
          <w:lang w:val="en-GB"/>
        </w:rPr>
        <w:t xml:space="preserve"> </w:t>
      </w:r>
      <w:r w:rsidRPr="009C2D81">
        <w:rPr>
          <w:lang w:val="en-GB"/>
        </w:rPr>
        <w:t>Principles</w:t>
      </w:r>
    </w:p>
    <w:p w14:paraId="08C0AA17" w14:textId="77777777" w:rsidR="009C2D81" w:rsidRPr="009C2D81" w:rsidRDefault="009C2D81" w:rsidP="00C40859">
      <w:pPr>
        <w:pStyle w:val="Heading3"/>
        <w:ind w:left="709" w:hanging="709"/>
        <w:rPr>
          <w:lang w:val="en-GB"/>
        </w:rPr>
      </w:pPr>
      <w:r w:rsidRPr="009C2D81">
        <w:rPr>
          <w:lang w:val="en-GB"/>
        </w:rPr>
        <w:t>Distribution</w:t>
      </w:r>
      <w:r w:rsidRPr="009C2D81">
        <w:rPr>
          <w:spacing w:val="-7"/>
          <w:lang w:val="en-GB"/>
        </w:rPr>
        <w:t xml:space="preserve"> </w:t>
      </w:r>
      <w:r w:rsidRPr="009C2D81">
        <w:rPr>
          <w:spacing w:val="-3"/>
          <w:lang w:val="en-GB"/>
        </w:rPr>
        <w:t xml:space="preserve">of </w:t>
      </w:r>
      <w:r w:rsidRPr="009C2D81">
        <w:rPr>
          <w:lang w:val="en-GB"/>
        </w:rPr>
        <w:t>Financial</w:t>
      </w:r>
      <w:r w:rsidRPr="009C2D81">
        <w:rPr>
          <w:spacing w:val="-5"/>
          <w:lang w:val="en-GB"/>
        </w:rPr>
        <w:t xml:space="preserve"> </w:t>
      </w:r>
      <w:r w:rsidRPr="009C2D81">
        <w:rPr>
          <w:lang w:val="en-GB"/>
        </w:rPr>
        <w:t>Contribution</w:t>
      </w:r>
    </w:p>
    <w:p w14:paraId="6249EA61" w14:textId="77777777" w:rsidR="009C2D81" w:rsidRPr="009C2D81" w:rsidRDefault="009C2D81" w:rsidP="00C70B98">
      <w:pPr>
        <w:rPr>
          <w:lang w:val="en-GB"/>
        </w:rPr>
      </w:pPr>
      <w:r w:rsidRPr="009C2D81">
        <w:rPr>
          <w:lang w:val="en-GB"/>
        </w:rPr>
        <w:t>The financial contribution of the Granting Authority to the Project shall be distributed by the Coordinator according to:</w:t>
      </w:r>
    </w:p>
    <w:p w14:paraId="48B163A7" w14:textId="1C493F98" w:rsidR="009C2D81" w:rsidRPr="009C2D81" w:rsidRDefault="00CC250C" w:rsidP="00995801">
      <w:pPr>
        <w:pStyle w:val="ListBullet"/>
        <w:rPr>
          <w:lang w:val="en-GB" w:eastAsia="de-DE"/>
        </w:rPr>
      </w:pPr>
      <w:r>
        <w:rPr>
          <w:lang w:val="en-GB" w:eastAsia="de-DE"/>
        </w:rPr>
        <w:t>the Consortium Plan;</w:t>
      </w:r>
    </w:p>
    <w:p w14:paraId="5848E465" w14:textId="77777777" w:rsidR="009C2D81" w:rsidRPr="009C2D81" w:rsidRDefault="009C2D81" w:rsidP="00995801">
      <w:pPr>
        <w:pStyle w:val="ListBullet"/>
        <w:rPr>
          <w:lang w:val="en-GB" w:eastAsia="de-DE"/>
        </w:rPr>
      </w:pPr>
      <w:r w:rsidRPr="009C2D81">
        <w:rPr>
          <w:lang w:val="en-GB" w:eastAsia="de-DE"/>
        </w:rPr>
        <w:t>the approval of reports by the Granting Authority, and</w:t>
      </w:r>
    </w:p>
    <w:p w14:paraId="7F6ED1A7" w14:textId="366FE2D2" w:rsidR="009C2D81" w:rsidRPr="009C2D81" w:rsidRDefault="009C2D81" w:rsidP="00995801">
      <w:pPr>
        <w:pStyle w:val="ListBullet"/>
        <w:rPr>
          <w:lang w:val="en-GB" w:eastAsia="de-DE"/>
        </w:rPr>
      </w:pPr>
      <w:r w:rsidRPr="009C2D81">
        <w:rPr>
          <w:lang w:val="en-GB" w:eastAsia="de-DE"/>
        </w:rPr>
        <w:t xml:space="preserve">the provisions of payment in Section </w:t>
      </w:r>
      <w:r w:rsidR="00A62593">
        <w:rPr>
          <w:lang w:val="en-GB" w:eastAsia="de-DE"/>
        </w:rPr>
        <w:fldChar w:fldCharType="begin"/>
      </w:r>
      <w:r w:rsidR="00A62593">
        <w:rPr>
          <w:lang w:val="en-GB" w:eastAsia="de-DE"/>
        </w:rPr>
        <w:instrText xml:space="preserve"> REF _Ref90241319 \r \h </w:instrText>
      </w:r>
      <w:r w:rsidR="00A62593">
        <w:rPr>
          <w:lang w:val="en-GB" w:eastAsia="de-DE"/>
        </w:rPr>
      </w:r>
      <w:r w:rsidR="00A62593">
        <w:rPr>
          <w:lang w:val="en-GB" w:eastAsia="de-DE"/>
        </w:rPr>
        <w:fldChar w:fldCharType="separate"/>
      </w:r>
      <w:r w:rsidR="00EF5E87">
        <w:rPr>
          <w:lang w:val="en-GB" w:eastAsia="de-DE"/>
        </w:rPr>
        <w:t>7.2</w:t>
      </w:r>
      <w:r w:rsidR="00A62593">
        <w:rPr>
          <w:lang w:val="en-GB" w:eastAsia="de-DE"/>
        </w:rPr>
        <w:fldChar w:fldCharType="end"/>
      </w:r>
      <w:r w:rsidRPr="009C2D81">
        <w:rPr>
          <w:lang w:val="en-GB" w:eastAsia="de-DE"/>
        </w:rPr>
        <w:t>.</w:t>
      </w:r>
    </w:p>
    <w:p w14:paraId="6762E416" w14:textId="77777777" w:rsidR="009C2D81" w:rsidRPr="009C2D81" w:rsidRDefault="009C2D81" w:rsidP="00C70B98">
      <w:pPr>
        <w:rPr>
          <w:lang w:val="en-GB"/>
        </w:rPr>
      </w:pPr>
      <w:r w:rsidRPr="009C2D81">
        <w:rPr>
          <w:lang w:val="en-GB"/>
        </w:rPr>
        <w:t>A Party shall be funded only for its tasks carried out in accordance with the Consortium Plan.</w:t>
      </w:r>
    </w:p>
    <w:p w14:paraId="26664E28" w14:textId="4DCD0044" w:rsidR="009C2D81" w:rsidRPr="009C2D81" w:rsidRDefault="009C2D81" w:rsidP="00C40859">
      <w:pPr>
        <w:pStyle w:val="Heading3"/>
        <w:ind w:left="709" w:hanging="709"/>
        <w:rPr>
          <w:lang w:val="en-GB"/>
        </w:rPr>
      </w:pPr>
      <w:r w:rsidRPr="009C2D81">
        <w:rPr>
          <w:lang w:val="en-GB"/>
        </w:rPr>
        <w:t>Justifying</w:t>
      </w:r>
      <w:r w:rsidRPr="009C2D81">
        <w:rPr>
          <w:spacing w:val="-5"/>
          <w:lang w:val="en-GB"/>
        </w:rPr>
        <w:t xml:space="preserve"> </w:t>
      </w:r>
      <w:r w:rsidRPr="009C2D81">
        <w:rPr>
          <w:lang w:val="en-GB"/>
        </w:rPr>
        <w:t>Costs</w:t>
      </w:r>
    </w:p>
    <w:p w14:paraId="3DD11EB6" w14:textId="77777777" w:rsidR="009C2D81" w:rsidRPr="009C2D81" w:rsidRDefault="009C2D81" w:rsidP="00C70B98">
      <w:pPr>
        <w:rPr>
          <w:lang w:val="en-GB"/>
        </w:rPr>
      </w:pPr>
      <w:r w:rsidRPr="009C2D81">
        <w:rPr>
          <w:lang w:val="en-GB"/>
        </w:rPr>
        <w:t>In accordance with its own usual accounting and management principles and practices, each Party shall be solely responsible for justifying its costs (</w:t>
      </w:r>
      <w:r w:rsidRPr="009C2D81">
        <w:rPr>
          <w:rFonts w:eastAsia="Arial"/>
          <w:lang w:val="en-GB"/>
        </w:rPr>
        <w:t>and those of its Affiliated Entities, if any)</w:t>
      </w:r>
      <w:r w:rsidRPr="009C2D81">
        <w:rPr>
          <w:lang w:val="en-GB"/>
        </w:rPr>
        <w:t xml:space="preserve"> with respect to the Project towards the Granting Authority. Neither the Coordinator nor any of the other Parties shall be in any way liable or responsible for such justification of costs towards the Granting Authority.</w:t>
      </w:r>
    </w:p>
    <w:p w14:paraId="3AB2A551" w14:textId="7AB63910" w:rsidR="009C2D81" w:rsidRPr="009C2D81" w:rsidRDefault="009C2D81" w:rsidP="00C40859">
      <w:pPr>
        <w:pStyle w:val="Heading3"/>
        <w:ind w:left="709" w:hanging="709"/>
        <w:rPr>
          <w:lang w:val="en-GB"/>
        </w:rPr>
      </w:pPr>
      <w:r w:rsidRPr="009C2D81">
        <w:rPr>
          <w:lang w:val="en-GB"/>
        </w:rPr>
        <w:t>Funding Principles</w:t>
      </w:r>
    </w:p>
    <w:p w14:paraId="727CE113" w14:textId="632AC3E7" w:rsidR="009C2D81" w:rsidRPr="009C2D81" w:rsidRDefault="009C2D81" w:rsidP="00C70B98">
      <w:pPr>
        <w:rPr>
          <w:lang w:val="en-GB"/>
        </w:rPr>
      </w:pPr>
      <w:r w:rsidRPr="009C2D81">
        <w:rPr>
          <w:lang w:val="en-GB"/>
        </w:rPr>
        <w:t>A Party that spends less than its allocated share of the budget as set out in the Consortium Plan or – in case of reimbursement via unit costs - implements less units than foreseen in the Consortium Plan will be funded in accordance with its units/actual duly justified eligible costs only.</w:t>
      </w:r>
    </w:p>
    <w:p w14:paraId="3BD38F23" w14:textId="77777777" w:rsidR="009C2D81" w:rsidRPr="009C2D81" w:rsidRDefault="009C2D81" w:rsidP="00C70B98">
      <w:pPr>
        <w:rPr>
          <w:lang w:val="en-GB"/>
        </w:rPr>
      </w:pPr>
      <w:r w:rsidRPr="009C2D81">
        <w:rPr>
          <w:lang w:val="en-GB"/>
        </w:rPr>
        <w:t xml:space="preserve">A Party that spends more than its allocated share of the budget as set out in the Consortium Plan will be funded only in respect of duly justified eligible costs up to an amount not exceeding that </w:t>
      </w:r>
      <w:r w:rsidRPr="009C2D81">
        <w:rPr>
          <w:spacing w:val="-4"/>
          <w:lang w:val="en-GB"/>
        </w:rPr>
        <w:t>share</w:t>
      </w:r>
      <w:r w:rsidRPr="009C2D81">
        <w:rPr>
          <w:lang w:val="en-GB"/>
        </w:rPr>
        <w:t>.</w:t>
      </w:r>
    </w:p>
    <w:p w14:paraId="7A5D9EFB" w14:textId="61E76FCF" w:rsidR="009C2D81" w:rsidRPr="009C2D81" w:rsidRDefault="009C2D81" w:rsidP="00C40859">
      <w:pPr>
        <w:pStyle w:val="Heading3"/>
        <w:ind w:left="709" w:hanging="709"/>
        <w:rPr>
          <w:lang w:val="en-GB" w:eastAsia="da-DK"/>
        </w:rPr>
      </w:pPr>
      <w:r w:rsidRPr="009C2D81">
        <w:rPr>
          <w:lang w:val="en-GB" w:eastAsia="da-DK"/>
        </w:rPr>
        <w:t xml:space="preserve">Excess payments </w:t>
      </w:r>
    </w:p>
    <w:p w14:paraId="10811AE8" w14:textId="76CF3C25" w:rsidR="009C2D81" w:rsidRPr="009C2D81" w:rsidRDefault="009C2D81" w:rsidP="00C70B98">
      <w:pPr>
        <w:rPr>
          <w:lang w:val="en-GB"/>
        </w:rPr>
      </w:pPr>
      <w:r w:rsidRPr="009C2D81">
        <w:rPr>
          <w:lang w:val="en-GB"/>
        </w:rPr>
        <w:t>A Party has received excess payment</w:t>
      </w:r>
    </w:p>
    <w:p w14:paraId="43F20063" w14:textId="3C6A8AE6" w:rsidR="009C2D81" w:rsidRPr="00995801" w:rsidRDefault="009C2D81" w:rsidP="00995801">
      <w:pPr>
        <w:pStyle w:val="ListParagraph"/>
        <w:numPr>
          <w:ilvl w:val="0"/>
          <w:numId w:val="71"/>
        </w:numPr>
        <w:rPr>
          <w:lang w:val="en-GB"/>
        </w:rPr>
      </w:pPr>
      <w:r w:rsidRPr="00995801">
        <w:rPr>
          <w:lang w:val="en-GB"/>
        </w:rPr>
        <w:t>if the payment received from the Coordinator exceeds the amount declared or</w:t>
      </w:r>
    </w:p>
    <w:p w14:paraId="3605A218" w14:textId="1EAA1188" w:rsidR="009C2D81" w:rsidRPr="00995801" w:rsidRDefault="009C2D81" w:rsidP="00995801">
      <w:pPr>
        <w:pStyle w:val="ListParagraph"/>
        <w:numPr>
          <w:ilvl w:val="0"/>
          <w:numId w:val="71"/>
        </w:numPr>
        <w:rPr>
          <w:lang w:val="en-GB"/>
        </w:rPr>
      </w:pPr>
      <w:r w:rsidRPr="00995801">
        <w:rPr>
          <w:lang w:val="en-GB"/>
        </w:rPr>
        <w:t>if a Party has received payments but, within the last year of the Project, its real Project costs fall significantly behind the costs it would be entitled to according to the Consortium Plan.</w:t>
      </w:r>
    </w:p>
    <w:p w14:paraId="4F72F9A0" w14:textId="08CF5AC8" w:rsidR="009C2D81" w:rsidRPr="009C2D81" w:rsidRDefault="009C2D81" w:rsidP="00C70B98">
      <w:pPr>
        <w:rPr>
          <w:lang w:val="en-GB"/>
        </w:rPr>
      </w:pPr>
      <w:r w:rsidRPr="009C2D81">
        <w:rPr>
          <w:lang w:val="en-GB"/>
        </w:rPr>
        <w:t xml:space="preserve">In case a Party has received excess payment, the Party has to inform the Coordinator and return the relevant amount to the Coordinator without undue delay. In case no refund takes place </w:t>
      </w:r>
      <w:r w:rsidRPr="00CC250C">
        <w:rPr>
          <w:lang w:val="en-GB"/>
        </w:rPr>
        <w:t>within 30</w:t>
      </w:r>
      <w:r w:rsidRPr="009C2D81">
        <w:rPr>
          <w:lang w:val="en-GB"/>
        </w:rPr>
        <w:t xml:space="preserve"> days upon request for return of excess payment from the Coordinator, the Party is in substantial breach of the Consortium Agreement.</w:t>
      </w:r>
    </w:p>
    <w:p w14:paraId="787AC359" w14:textId="7813BAEC" w:rsidR="009C2D81" w:rsidRPr="009C2D81" w:rsidRDefault="009C2D81" w:rsidP="00C70B98">
      <w:pPr>
        <w:rPr>
          <w:lang w:val="en-GB"/>
        </w:rPr>
      </w:pPr>
      <w:r w:rsidRPr="009C2D81">
        <w:rPr>
          <w:lang w:val="en-GB"/>
        </w:rPr>
        <w:t xml:space="preserve">Amounts which are not refunded by a breaching Party and which are not due to the Granting Authority, shall be apportioned by the Coordinator to the remaining Parties pro rata according to their share of total </w:t>
      </w:r>
      <w:r w:rsidRPr="009C2D81">
        <w:rPr>
          <w:lang w:val="en-GB"/>
        </w:rPr>
        <w:lastRenderedPageBreak/>
        <w:t>costs of the Project as identified in the Consortium Budget, until recovery from the breaching Party is possible.</w:t>
      </w:r>
    </w:p>
    <w:p w14:paraId="10152794" w14:textId="217F2275" w:rsidR="009C2D81" w:rsidRPr="009C2D81" w:rsidRDefault="009C2D81" w:rsidP="00C40859">
      <w:pPr>
        <w:pStyle w:val="Heading3"/>
        <w:ind w:left="709" w:hanging="709"/>
        <w:rPr>
          <w:lang w:val="en-GB"/>
        </w:rPr>
      </w:pPr>
      <w:r w:rsidRPr="009C2D81">
        <w:rPr>
          <w:lang w:val="en-GB"/>
        </w:rPr>
        <w:t>Financial Consequences of the termination of the participation of a Party</w:t>
      </w:r>
    </w:p>
    <w:p w14:paraId="169C07F9" w14:textId="77777777" w:rsidR="009C2D81" w:rsidRPr="009C2D81" w:rsidRDefault="009C2D81" w:rsidP="00C70B98">
      <w:pPr>
        <w:rPr>
          <w:lang w:val="en-GB"/>
        </w:rPr>
      </w:pPr>
      <w:r w:rsidRPr="009C2D81">
        <w:rPr>
          <w:lang w:val="en-GB"/>
        </w:rPr>
        <w:t>A Party leaving the consortium shall refund to the Coordinator any payments it has received except the amount of contribution accepted by the Granting Authority or another contributor.</w:t>
      </w:r>
    </w:p>
    <w:p w14:paraId="15F85BCA" w14:textId="7BCBA6EA" w:rsidR="009C2D81" w:rsidRPr="009C2D81" w:rsidRDefault="009C2D81" w:rsidP="00C70B98">
      <w:pPr>
        <w:rPr>
          <w:lang w:val="en-GB"/>
        </w:rPr>
      </w:pPr>
      <w:r w:rsidRPr="009C2D81">
        <w:rPr>
          <w:lang w:val="en-GB"/>
        </w:rPr>
        <w:t xml:space="preserve">In addition, a Defaulting Party shall, within the limits specified in Section </w:t>
      </w:r>
      <w:r w:rsidR="009A40CB">
        <w:rPr>
          <w:lang w:val="en-GB"/>
        </w:rPr>
        <w:fldChar w:fldCharType="begin"/>
      </w:r>
      <w:r w:rsidR="009A40CB">
        <w:rPr>
          <w:lang w:val="en-GB"/>
        </w:rPr>
        <w:instrText xml:space="preserve"> REF _Ref90241337 \r \h </w:instrText>
      </w:r>
      <w:r w:rsidR="009A40CB">
        <w:rPr>
          <w:lang w:val="en-GB"/>
        </w:rPr>
      </w:r>
      <w:r w:rsidR="009A40CB">
        <w:rPr>
          <w:lang w:val="en-GB"/>
        </w:rPr>
        <w:fldChar w:fldCharType="separate"/>
      </w:r>
      <w:r w:rsidR="00EF5E87">
        <w:rPr>
          <w:lang w:val="en-GB"/>
        </w:rPr>
        <w:t>5.2</w:t>
      </w:r>
      <w:r w:rsidR="009A40CB">
        <w:rPr>
          <w:lang w:val="en-GB"/>
        </w:rPr>
        <w:fldChar w:fldCharType="end"/>
      </w:r>
      <w:r w:rsidRPr="009C2D81">
        <w:rPr>
          <w:lang w:val="en-GB"/>
        </w:rPr>
        <w:t xml:space="preserve"> of this Consortium Agreement, bear any reasonable and justifiable additional costs occurring to the other Parties in order to perform the leaving Party´s task and necessary additional efforts to fulfil them as a consequence of the Party leaving the consortium. </w:t>
      </w:r>
      <w:r w:rsidRPr="009C2D81">
        <w:rPr>
          <w:rFonts w:eastAsia="Arial"/>
          <w:lang w:val="en-GB"/>
        </w:rPr>
        <w:t>The</w:t>
      </w:r>
      <w:r w:rsidRPr="009C2D81">
        <w:rPr>
          <w:lang w:val="en-GB"/>
        </w:rPr>
        <w:t xml:space="preserve"> </w:t>
      </w:r>
      <w:r w:rsidR="00A470FB">
        <w:t xml:space="preserve">Steering Committee </w:t>
      </w:r>
      <w:r w:rsidRPr="009C2D81">
        <w:rPr>
          <w:rFonts w:eastAsia="Arial"/>
          <w:lang w:val="en-GB"/>
        </w:rPr>
        <w:t>should agree on a procedure regarding additional costs which are not covered by the De</w:t>
      </w:r>
      <w:bookmarkStart w:id="62" w:name="_GoBack"/>
      <w:bookmarkEnd w:id="62"/>
      <w:r w:rsidRPr="009C2D81">
        <w:rPr>
          <w:rFonts w:eastAsia="Arial"/>
          <w:lang w:val="en-GB"/>
        </w:rPr>
        <w:t>faulting Party or the</w:t>
      </w:r>
      <w:r w:rsidRPr="009C2D81">
        <w:rPr>
          <w:lang w:val="en-GB"/>
        </w:rPr>
        <w:t xml:space="preserve"> </w:t>
      </w:r>
      <w:r w:rsidRPr="009C2D81">
        <w:rPr>
          <w:rFonts w:eastAsia="Arial"/>
          <w:lang w:val="en-GB"/>
        </w:rPr>
        <w:t>Mutual</w:t>
      </w:r>
      <w:r w:rsidRPr="009C2D81">
        <w:rPr>
          <w:lang w:val="en-GB"/>
        </w:rPr>
        <w:t xml:space="preserve"> </w:t>
      </w:r>
      <w:r w:rsidRPr="009C2D81">
        <w:rPr>
          <w:rFonts w:eastAsia="Arial"/>
          <w:lang w:val="en-GB"/>
        </w:rPr>
        <w:t>Insurance Mechanism.</w:t>
      </w:r>
    </w:p>
    <w:p w14:paraId="7471A14C" w14:textId="59141AD6" w:rsidR="00FA7623" w:rsidRDefault="00FA7623" w:rsidP="00995801">
      <w:pPr>
        <w:pStyle w:val="Heading2"/>
        <w:rPr>
          <w:lang w:val="en-GB"/>
        </w:rPr>
      </w:pPr>
      <w:bookmarkStart w:id="63" w:name="_Toc90241090"/>
      <w:bookmarkStart w:id="64" w:name="_Toc90241091"/>
      <w:bookmarkStart w:id="65" w:name="_Ref90241284"/>
      <w:bookmarkStart w:id="66" w:name="_Ref90241319"/>
      <w:bookmarkStart w:id="67" w:name="_Ref90241945"/>
      <w:bookmarkEnd w:id="63"/>
      <w:bookmarkEnd w:id="64"/>
      <w:r>
        <w:rPr>
          <w:lang w:val="en-GB"/>
        </w:rPr>
        <w:t>Budgeting</w:t>
      </w:r>
    </w:p>
    <w:p w14:paraId="73566BE4" w14:textId="72DEA0B9" w:rsidR="00FA7623" w:rsidRPr="00E61389" w:rsidRDefault="00FA7623" w:rsidP="00CC250C">
      <w:pPr>
        <w:rPr>
          <w:lang w:val="en-GB"/>
        </w:rPr>
      </w:pPr>
      <w:r>
        <w:t>The budget set out in the Consortium Plan shall be valued in accordance with the usual accounting and management principles and practices of the respective Parties.</w:t>
      </w:r>
    </w:p>
    <w:p w14:paraId="562FECE3" w14:textId="03DDF0F5" w:rsidR="009C2D81" w:rsidRPr="009C2D81" w:rsidRDefault="009C2D81" w:rsidP="00995801">
      <w:pPr>
        <w:pStyle w:val="Heading2"/>
        <w:rPr>
          <w:lang w:val="en-GB"/>
        </w:rPr>
      </w:pPr>
      <w:r w:rsidRPr="009C2D81">
        <w:rPr>
          <w:lang w:val="en-GB"/>
        </w:rPr>
        <w:t>Payments</w:t>
      </w:r>
      <w:bookmarkEnd w:id="65"/>
      <w:bookmarkEnd w:id="66"/>
      <w:bookmarkEnd w:id="67"/>
    </w:p>
    <w:p w14:paraId="0F93A3A9" w14:textId="340AD2B4" w:rsidR="009C2D81" w:rsidRPr="009C2D81" w:rsidRDefault="009C2D81" w:rsidP="006F4C0C">
      <w:pPr>
        <w:pStyle w:val="Heading3"/>
        <w:ind w:left="709" w:hanging="709"/>
        <w:rPr>
          <w:lang w:val="en-GB"/>
        </w:rPr>
      </w:pPr>
      <w:r w:rsidRPr="009C2D81">
        <w:rPr>
          <w:lang w:val="en-GB"/>
        </w:rPr>
        <w:t>Payments to Parties are the exclusive task of the Coordinator.</w:t>
      </w:r>
    </w:p>
    <w:p w14:paraId="2DFA3D59" w14:textId="77777777" w:rsidR="009C2D81" w:rsidRPr="009C2D81" w:rsidRDefault="009C2D81" w:rsidP="00C70B98">
      <w:pPr>
        <w:rPr>
          <w:lang w:val="en-GB"/>
        </w:rPr>
      </w:pPr>
      <w:r w:rsidRPr="009C2D81">
        <w:rPr>
          <w:lang w:val="en-GB"/>
        </w:rPr>
        <w:t>In particular, the Coordinator shall:</w:t>
      </w:r>
    </w:p>
    <w:p w14:paraId="74104696" w14:textId="77777777" w:rsidR="009C2D81" w:rsidRPr="009C2D81" w:rsidRDefault="009C2D81" w:rsidP="00C70B98">
      <w:pPr>
        <w:rPr>
          <w:lang w:val="en-GB" w:eastAsia="de-DE"/>
        </w:rPr>
      </w:pPr>
      <w:r w:rsidRPr="009C2D81">
        <w:rPr>
          <w:lang w:val="en-GB" w:eastAsia="de-DE"/>
        </w:rPr>
        <w:t xml:space="preserve">notify the Party concerned promptly of the date and composition of the amount transferred to its bank account, giving the relevant references </w:t>
      </w:r>
    </w:p>
    <w:p w14:paraId="2F70DEBB" w14:textId="77777777" w:rsidR="009C2D81" w:rsidRPr="009C2D81" w:rsidRDefault="009C2D81" w:rsidP="00C70B98">
      <w:pPr>
        <w:rPr>
          <w:lang w:val="en-GB" w:eastAsia="de-DE"/>
        </w:rPr>
      </w:pPr>
      <w:r w:rsidRPr="009C2D81">
        <w:rPr>
          <w:lang w:val="en-GB" w:eastAsia="de-DE"/>
        </w:rPr>
        <w:t>perform diligently its tasks in the proper administration of any funds and in maintaining financial accounts</w:t>
      </w:r>
    </w:p>
    <w:p w14:paraId="181D77B0" w14:textId="77777777" w:rsidR="009C2D81" w:rsidRPr="009C2D81" w:rsidRDefault="009C2D81" w:rsidP="00C70B98">
      <w:pPr>
        <w:rPr>
          <w:lang w:val="en-GB" w:eastAsia="de-DE"/>
        </w:rPr>
      </w:pPr>
      <w:r w:rsidRPr="009C2D81">
        <w:rPr>
          <w:lang w:val="en-GB" w:eastAsia="de-DE"/>
        </w:rPr>
        <w:t>undertake to keep the Granting Authority’s financial contribution to the Project separated from its normal business accounts, its own assets and property, except if the Coordinator is a Public Body or is not entitled to do so due to statutory legislation.</w:t>
      </w:r>
    </w:p>
    <w:p w14:paraId="41C9FFE4" w14:textId="77777777" w:rsidR="009C2D81" w:rsidRPr="009C2D81" w:rsidRDefault="009C2D81" w:rsidP="00C70B98">
      <w:pPr>
        <w:rPr>
          <w:lang w:val="en-GB"/>
        </w:rPr>
      </w:pPr>
      <w:r w:rsidRPr="009C2D81">
        <w:rPr>
          <w:lang w:val="en-GB"/>
        </w:rPr>
        <w:t>With reference to Article 22 of the Grant Agreement, no Party shall before the end of the Project receive more than its allocated share of the maximum grant amount less the amounts retained by the Granting Authority for the Mutual Insurance Mechanism and for the final payment.</w:t>
      </w:r>
    </w:p>
    <w:p w14:paraId="7EE305F9" w14:textId="6AF92B09" w:rsidR="009C2D81" w:rsidRPr="009C2D81" w:rsidRDefault="00EF2E03" w:rsidP="006F4C0C">
      <w:pPr>
        <w:pStyle w:val="Heading3"/>
        <w:ind w:hanging="1855"/>
        <w:rPr>
          <w:lang w:val="en-GB"/>
        </w:rPr>
      </w:pPr>
      <w:r>
        <w:rPr>
          <w:lang w:val="en-GB"/>
        </w:rPr>
        <w:t> </w:t>
      </w:r>
    </w:p>
    <w:p w14:paraId="4C5E43C0" w14:textId="6854DCA8" w:rsidR="009C2D81" w:rsidRPr="009F3D07" w:rsidRDefault="009C2D81" w:rsidP="00C70B98">
      <w:pPr>
        <w:rPr>
          <w:lang w:val="en-GB"/>
        </w:rPr>
      </w:pPr>
      <w:r w:rsidRPr="009C2D81">
        <w:rPr>
          <w:lang w:val="en-GB"/>
        </w:rPr>
        <w:t xml:space="preserve">The transfer of the initial pre-financing, the additional pre-financings (if any) and interim payments to Parties will be handled in accordance with Article 22.1. and Article 7 of the Grant Agreement </w:t>
      </w:r>
      <w:r w:rsidR="00CC250C">
        <w:rPr>
          <w:lang w:val="en-GB"/>
        </w:rPr>
        <w:t xml:space="preserve">following this payment rule: </w:t>
      </w:r>
      <w:bookmarkStart w:id="68" w:name="_Toc99091131"/>
      <w:bookmarkStart w:id="69" w:name="_Toc99091139"/>
      <w:bookmarkEnd w:id="68"/>
      <w:bookmarkEnd w:id="69"/>
      <w:r w:rsidR="00CC250C">
        <w:rPr>
          <w:lang w:val="en-GB"/>
        </w:rPr>
        <w:t>t</w:t>
      </w:r>
      <w:r w:rsidR="009F3D07" w:rsidRPr="00E63139">
        <w:rPr>
          <w:lang w:val="en-GB"/>
        </w:rPr>
        <w:t>he Coordinator will pay funding of costs included in the Consortium Plan</w:t>
      </w:r>
      <w:r w:rsidRPr="00E63139">
        <w:rPr>
          <w:lang w:val="en-GB"/>
        </w:rPr>
        <w:t xml:space="preserve"> to the Parties after receipt of payments from the Granting Authority without undue</w:t>
      </w:r>
      <w:r w:rsidRPr="009F3D07">
        <w:rPr>
          <w:lang w:val="en-GB"/>
        </w:rPr>
        <w:t xml:space="preserve"> delay and in conformity with the provisions of the Grant Agreement. Costs accepted by the Granting Authority will be paid to the Party concerned.</w:t>
      </w:r>
      <w:bookmarkStart w:id="70" w:name="_Toc99091142"/>
      <w:bookmarkEnd w:id="70"/>
    </w:p>
    <w:p w14:paraId="6B6E98C7" w14:textId="796B76F6" w:rsidR="009C2D81" w:rsidRPr="009F3D07" w:rsidRDefault="009C2D81" w:rsidP="00C70B98">
      <w:pPr>
        <w:rPr>
          <w:lang w:val="en-GB"/>
        </w:rPr>
      </w:pPr>
      <w:r w:rsidRPr="009F3D07">
        <w:rPr>
          <w:lang w:val="en-GB"/>
        </w:rPr>
        <w:t xml:space="preserve">The Coordinator is entitled to withhold any payments due to a Party identified by the General Assembly to be in breach of its obligations under this Consortium Agreement or the Grant Agreement or to a </w:t>
      </w:r>
      <w:r w:rsidR="00CC250C" w:rsidRPr="009F3D07">
        <w:rPr>
          <w:lang w:val="en-GB"/>
        </w:rPr>
        <w:t>Beneficiary, which</w:t>
      </w:r>
      <w:r w:rsidRPr="009F3D07">
        <w:rPr>
          <w:lang w:val="en-GB"/>
        </w:rPr>
        <w:t xml:space="preserve"> has not yet signed this Consortium Agreement.</w:t>
      </w:r>
      <w:bookmarkStart w:id="71" w:name="_Toc99091144"/>
      <w:bookmarkEnd w:id="71"/>
    </w:p>
    <w:p w14:paraId="0CE7F2BF" w14:textId="507E9C1D" w:rsidR="009C2D81" w:rsidRPr="009F3D07" w:rsidRDefault="009C2D81" w:rsidP="00C70B98">
      <w:pPr>
        <w:rPr>
          <w:lang w:val="en-GB"/>
        </w:rPr>
      </w:pPr>
      <w:r w:rsidRPr="009F3D07">
        <w:rPr>
          <w:lang w:val="en-GB"/>
        </w:rPr>
        <w:t xml:space="preserve">The Coordinator is entitled to recover any payments already paid to a Defaulting Party except the costs already claimed by the Defaulting Party and accepted by the Granting Authority. The Coordinator is </w:t>
      </w:r>
      <w:r w:rsidRPr="009F3D07">
        <w:rPr>
          <w:lang w:val="en-GB"/>
        </w:rPr>
        <w:lastRenderedPageBreak/>
        <w:t>equally entitled to withhold payments to a Party when this is suggested by or agreed with the Granting Authority.</w:t>
      </w:r>
      <w:bookmarkStart w:id="72" w:name="_Toc99091145"/>
      <w:bookmarkEnd w:id="72"/>
    </w:p>
    <w:p w14:paraId="395844F5" w14:textId="77777777" w:rsidR="009C2D81" w:rsidRPr="00E63139" w:rsidRDefault="009C2D81" w:rsidP="002616F4">
      <w:pPr>
        <w:pStyle w:val="Heading1"/>
      </w:pPr>
      <w:bookmarkStart w:id="73" w:name="_Toc90241093"/>
      <w:bookmarkStart w:id="74" w:name="_Toc90280837"/>
      <w:bookmarkStart w:id="75" w:name="_Ref90285636"/>
      <w:bookmarkStart w:id="76" w:name="_Toc100242320"/>
      <w:bookmarkEnd w:id="73"/>
      <w:bookmarkEnd w:id="74"/>
      <w:r w:rsidRPr="00E63139">
        <w:t>Results</w:t>
      </w:r>
      <w:bookmarkEnd w:id="75"/>
      <w:bookmarkEnd w:id="76"/>
    </w:p>
    <w:p w14:paraId="0A5A2DFE" w14:textId="77777777" w:rsidR="009C2D81" w:rsidRPr="009C2D81" w:rsidRDefault="009C2D81" w:rsidP="00995801">
      <w:pPr>
        <w:pStyle w:val="Heading2"/>
        <w:rPr>
          <w:lang w:val="en-GB"/>
        </w:rPr>
      </w:pPr>
      <w:r w:rsidRPr="009C2D81">
        <w:rPr>
          <w:lang w:val="en-GB"/>
        </w:rPr>
        <w:t>Ownership of Results</w:t>
      </w:r>
    </w:p>
    <w:p w14:paraId="40A32B96" w14:textId="77777777" w:rsidR="009C2D81" w:rsidRPr="009C2D81" w:rsidRDefault="009C2D81" w:rsidP="00C70B98">
      <w:pPr>
        <w:rPr>
          <w:lang w:val="en-GB"/>
        </w:rPr>
      </w:pPr>
      <w:r w:rsidRPr="009C2D81">
        <w:rPr>
          <w:lang w:val="en-GB"/>
        </w:rPr>
        <w:t>Results are owned by the Party that generates them.</w:t>
      </w:r>
    </w:p>
    <w:p w14:paraId="4ECBE9D1" w14:textId="77777777" w:rsidR="009C2D81" w:rsidRPr="009C2D81" w:rsidRDefault="009C2D81" w:rsidP="00995801">
      <w:pPr>
        <w:pStyle w:val="Heading2"/>
        <w:rPr>
          <w:rFonts w:eastAsia="Arial"/>
          <w:szCs w:val="24"/>
          <w:lang w:val="en-GB"/>
        </w:rPr>
      </w:pPr>
      <w:bookmarkStart w:id="77" w:name="_Toc90241096"/>
      <w:bookmarkEnd w:id="77"/>
      <w:r w:rsidRPr="009C2D81">
        <w:rPr>
          <w:spacing w:val="-3"/>
          <w:lang w:val="en-GB"/>
        </w:rPr>
        <w:t>Joint</w:t>
      </w:r>
      <w:r w:rsidRPr="009C2D81">
        <w:rPr>
          <w:spacing w:val="-7"/>
          <w:lang w:val="en-GB"/>
        </w:rPr>
        <w:t xml:space="preserve"> </w:t>
      </w:r>
      <w:r w:rsidRPr="009C2D81">
        <w:rPr>
          <w:lang w:val="en-GB"/>
        </w:rPr>
        <w:t>ownership</w:t>
      </w:r>
    </w:p>
    <w:p w14:paraId="7FD5C5F9" w14:textId="77777777" w:rsidR="009C2D81" w:rsidRPr="009C2D81" w:rsidRDefault="009C2D81" w:rsidP="00C70B98">
      <w:pPr>
        <w:rPr>
          <w:lang w:val="en-GB"/>
        </w:rPr>
      </w:pPr>
      <w:r w:rsidRPr="009C2D81">
        <w:rPr>
          <w:lang w:val="en-GB"/>
        </w:rPr>
        <w:t>Joint ownership is governed by Grant Agreement Article 16.4 and its Annex 5, Section Ownership of results, with the following additions:</w:t>
      </w:r>
    </w:p>
    <w:p w14:paraId="471811F9" w14:textId="77777777" w:rsidR="009C2D81" w:rsidRPr="009C2D81" w:rsidRDefault="009C2D81" w:rsidP="00C70B98">
      <w:pPr>
        <w:rPr>
          <w:lang w:val="en-GB"/>
        </w:rPr>
      </w:pPr>
      <w:r w:rsidRPr="009C2D81">
        <w:rPr>
          <w:lang w:val="en-GB"/>
        </w:rPr>
        <w:t>Unless otherwise agreed:</w:t>
      </w:r>
    </w:p>
    <w:p w14:paraId="0176495D" w14:textId="77777777" w:rsidR="009C2D81" w:rsidRPr="009C2D81" w:rsidRDefault="009C2D81" w:rsidP="00995801">
      <w:pPr>
        <w:pStyle w:val="ListBullet"/>
        <w:rPr>
          <w:rFonts w:eastAsia="Arial"/>
          <w:lang w:val="en-GB"/>
        </w:rPr>
      </w:pPr>
      <w:r w:rsidRPr="009C2D81">
        <w:rPr>
          <w:lang w:val="en-GB" w:eastAsia="de-DE"/>
        </w:rPr>
        <w:t xml:space="preserve">each of the joint owners shall be entitled to use their jointly owned Results for non-commercial research and teaching activities on a royalty-free basis, and without requiring the prior consent of the other joint owner(s). </w:t>
      </w:r>
    </w:p>
    <w:p w14:paraId="6FE215DE" w14:textId="1F9CCA41" w:rsidR="009C2D81" w:rsidRPr="00752553" w:rsidRDefault="009C2D81" w:rsidP="00995801">
      <w:pPr>
        <w:pStyle w:val="ListBullet"/>
        <w:rPr>
          <w:lang w:val="en-GB"/>
        </w:rPr>
      </w:pPr>
      <w:r w:rsidRPr="009C2D81">
        <w:rPr>
          <w:lang w:val="en-GB" w:eastAsia="de-DE"/>
        </w:rPr>
        <w:t>each of the joint owners shall be entitled to otherwise Exploit the jointly owned Results and to grant non-exclusive licenses to third parties (without any right to sub-license), if the other joint owners are given:</w:t>
      </w:r>
      <w:r w:rsidR="00752553">
        <w:rPr>
          <w:lang w:val="en-GB"/>
        </w:rPr>
        <w:t xml:space="preserve"> </w:t>
      </w:r>
      <w:r w:rsidRPr="00752553">
        <w:rPr>
          <w:lang w:val="en-GB"/>
        </w:rPr>
        <w:t>(a) at least 45 calendar days advance notice; and</w:t>
      </w:r>
      <w:r w:rsidR="00752553">
        <w:rPr>
          <w:lang w:val="en-GB"/>
        </w:rPr>
        <w:t xml:space="preserve"> </w:t>
      </w:r>
      <w:r w:rsidRPr="00752553">
        <w:rPr>
          <w:lang w:val="en-GB"/>
        </w:rPr>
        <w:t>(b) fair and reasonable compensation.</w:t>
      </w:r>
    </w:p>
    <w:p w14:paraId="4699080C" w14:textId="59EDB6F7" w:rsidR="009C2D81" w:rsidRPr="009C2D81" w:rsidRDefault="009C2D81" w:rsidP="00C70B98">
      <w:pPr>
        <w:rPr>
          <w:lang w:val="en-GB"/>
        </w:rPr>
      </w:pPr>
      <w:r w:rsidRPr="009C2D81">
        <w:rPr>
          <w:lang w:val="en-GB"/>
        </w:rPr>
        <w:t>The joint owners shall agree on all protection measures and the division of related cost in advance.</w:t>
      </w:r>
    </w:p>
    <w:p w14:paraId="531FD51E" w14:textId="0A56E5AD" w:rsidR="009C2D81" w:rsidRPr="009C2D81" w:rsidRDefault="009C2D81" w:rsidP="00995801">
      <w:pPr>
        <w:pStyle w:val="Heading2"/>
        <w:rPr>
          <w:lang w:val="en-GB"/>
        </w:rPr>
      </w:pPr>
      <w:bookmarkStart w:id="78" w:name="_Toc90241098"/>
      <w:bookmarkStart w:id="79" w:name="_Ref90241565"/>
      <w:bookmarkEnd w:id="78"/>
      <w:r w:rsidRPr="009C2D81">
        <w:rPr>
          <w:lang w:val="en-GB"/>
        </w:rPr>
        <w:t>Transfer</w:t>
      </w:r>
      <w:r w:rsidRPr="009C2D81">
        <w:rPr>
          <w:spacing w:val="-6"/>
          <w:lang w:val="en-GB"/>
        </w:rPr>
        <w:t xml:space="preserve"> </w:t>
      </w:r>
      <w:r w:rsidRPr="009C2D81">
        <w:rPr>
          <w:spacing w:val="-3"/>
          <w:lang w:val="en-GB"/>
        </w:rPr>
        <w:t xml:space="preserve">of </w:t>
      </w:r>
      <w:r w:rsidRPr="009C2D81">
        <w:rPr>
          <w:lang w:val="en-GB"/>
        </w:rPr>
        <w:t>Results</w:t>
      </w:r>
      <w:bookmarkEnd w:id="79"/>
    </w:p>
    <w:p w14:paraId="073FD11E" w14:textId="461335B8" w:rsidR="009C2D81" w:rsidRPr="009C2D81" w:rsidRDefault="0029104D" w:rsidP="00976F38">
      <w:pPr>
        <w:pStyle w:val="Heading3"/>
        <w:ind w:hanging="1855"/>
        <w:rPr>
          <w:lang w:val="en-GB"/>
        </w:rPr>
      </w:pPr>
      <w:r>
        <w:rPr>
          <w:lang w:val="en-GB"/>
        </w:rPr>
        <w:t> </w:t>
      </w:r>
    </w:p>
    <w:p w14:paraId="364630FC" w14:textId="77777777" w:rsidR="009C2D81" w:rsidRPr="009C2D81" w:rsidRDefault="009C2D81" w:rsidP="00C70B98">
      <w:pPr>
        <w:rPr>
          <w:lang w:val="en-GB"/>
        </w:rPr>
      </w:pPr>
      <w:r w:rsidRPr="009C2D81">
        <w:rPr>
          <w:lang w:val="en-GB"/>
        </w:rPr>
        <w:t>Each Party may transfer ownership of its own Results</w:t>
      </w:r>
      <w:r w:rsidRPr="009C2D81">
        <w:rPr>
          <w:rFonts w:eastAsia="Arial"/>
          <w:lang w:val="en-GB"/>
        </w:rPr>
        <w:t>, including its share in jointly owned Results,</w:t>
      </w:r>
      <w:r w:rsidRPr="009C2D81">
        <w:rPr>
          <w:lang w:val="en-GB"/>
        </w:rPr>
        <w:t xml:space="preserve"> following the procedures of the Grant Agreement Article 16.4 and its Annex 5, Section Transfer and licensing of results, sub-section “Transfer of ownership”.</w:t>
      </w:r>
    </w:p>
    <w:p w14:paraId="3B50438E" w14:textId="52F20624" w:rsidR="009C2D81" w:rsidRPr="009C2D81" w:rsidRDefault="0029104D" w:rsidP="00976F38">
      <w:pPr>
        <w:pStyle w:val="Heading3"/>
        <w:ind w:hanging="1855"/>
        <w:rPr>
          <w:lang w:val="en-GB"/>
        </w:rPr>
      </w:pPr>
      <w:bookmarkStart w:id="80" w:name="_Ref90241270"/>
      <w:r>
        <w:rPr>
          <w:lang w:val="en-GB"/>
        </w:rPr>
        <w:t> </w:t>
      </w:r>
      <w:bookmarkEnd w:id="80"/>
    </w:p>
    <w:p w14:paraId="113C7821" w14:textId="77777777" w:rsidR="009C2D81" w:rsidRPr="009C2D81" w:rsidRDefault="009C2D81" w:rsidP="00C70B98">
      <w:pPr>
        <w:rPr>
          <w:lang w:val="en-GB"/>
        </w:rPr>
      </w:pPr>
      <w:r w:rsidRPr="009C2D81">
        <w:rPr>
          <w:lang w:val="en-GB"/>
        </w:rPr>
        <w:t>Each Party may identify specific third parties it intends to transfer the ownership of its Results to in Attachment (3) of this Consortium Agreement. The other Parties hereby waive their right to prior notice and their right to object to such a transfer to listed third parties according to the Grant Agreement Article 16.4 and its Annex 5, Section Transfer of licensing of results, sub-section “Transfer of ownership”, 3rd paragraph.</w:t>
      </w:r>
    </w:p>
    <w:p w14:paraId="4470EBE5" w14:textId="0569DAAE" w:rsidR="009C2D81" w:rsidRPr="009C2D81" w:rsidRDefault="0029104D" w:rsidP="00976F38">
      <w:pPr>
        <w:pStyle w:val="Heading3"/>
        <w:ind w:hanging="1855"/>
        <w:rPr>
          <w:lang w:val="en-GB"/>
        </w:rPr>
      </w:pPr>
      <w:r>
        <w:rPr>
          <w:lang w:val="en-GB"/>
        </w:rPr>
        <w:t> </w:t>
      </w:r>
    </w:p>
    <w:p w14:paraId="3B167CEB" w14:textId="68888502" w:rsidR="009C2D81" w:rsidRPr="009C2D81" w:rsidRDefault="009C2D81" w:rsidP="00C70B98">
      <w:pPr>
        <w:rPr>
          <w:lang w:val="en-GB"/>
        </w:rPr>
      </w:pPr>
      <w:r w:rsidRPr="009C2D81">
        <w:rPr>
          <w:lang w:val="en-GB"/>
        </w:rPr>
        <w:t xml:space="preserve">The transferring Party shall, however, at the time of the transfer, inform the other Parties of such transfer and shall ensure that the rights of the other Parties </w:t>
      </w:r>
      <w:r w:rsidRPr="009C2D81">
        <w:rPr>
          <w:rFonts w:eastAsia="Arial"/>
          <w:lang w:val="en-GB"/>
        </w:rPr>
        <w:t xml:space="preserve">under the Consortium Agreement and the Grant Agreement </w:t>
      </w:r>
      <w:r w:rsidRPr="009C2D81">
        <w:rPr>
          <w:lang w:val="en-GB"/>
        </w:rPr>
        <w:t>will not be affected by such transfer. Any addition to Attachment (3) after signature of this Consortium Agreement requires a decision of the</w:t>
      </w:r>
      <w:r w:rsidR="00A470FB">
        <w:rPr>
          <w:lang w:val="en-GB"/>
        </w:rPr>
        <w:t xml:space="preserve"> Steering Committee</w:t>
      </w:r>
      <w:r w:rsidRPr="009C2D81">
        <w:rPr>
          <w:lang w:val="en-GB"/>
        </w:rPr>
        <w:t>.</w:t>
      </w:r>
    </w:p>
    <w:p w14:paraId="2044724B" w14:textId="322F6EF2" w:rsidR="009C2D81" w:rsidRPr="009C2D81" w:rsidRDefault="0029104D" w:rsidP="00976F38">
      <w:pPr>
        <w:pStyle w:val="Heading3"/>
        <w:ind w:hanging="1855"/>
        <w:rPr>
          <w:lang w:val="en-GB"/>
        </w:rPr>
      </w:pPr>
      <w:r>
        <w:rPr>
          <w:lang w:val="en-GB"/>
        </w:rPr>
        <w:lastRenderedPageBreak/>
        <w:t> </w:t>
      </w:r>
    </w:p>
    <w:p w14:paraId="7CE15A45" w14:textId="77777777" w:rsidR="009C2D81" w:rsidRPr="009C2D81" w:rsidRDefault="009C2D81" w:rsidP="00C70B98">
      <w:pPr>
        <w:rPr>
          <w:lang w:val="en-GB"/>
        </w:rPr>
      </w:pPr>
      <w:r w:rsidRPr="009C2D81">
        <w:rPr>
          <w:lang w:val="en-GB"/>
        </w:rPr>
        <w:t>The Parties recognise that in the framework of a merger or an acquisition of an important part of its assets, it may be impossible under applicable EU and national laws on mergers and acquisitions for a Party to give at least 45 calendar days prior notice for the transfer as foreseen in the Grant Agreement.</w:t>
      </w:r>
    </w:p>
    <w:p w14:paraId="7A1FE1C8" w14:textId="2329C110" w:rsidR="009C2D81" w:rsidRPr="009C2D81" w:rsidRDefault="0029104D" w:rsidP="00976F38">
      <w:pPr>
        <w:pStyle w:val="Heading3"/>
        <w:ind w:hanging="1855"/>
        <w:rPr>
          <w:lang w:val="en-GB"/>
        </w:rPr>
      </w:pPr>
      <w:r>
        <w:rPr>
          <w:lang w:val="en-GB"/>
        </w:rPr>
        <w:t> </w:t>
      </w:r>
    </w:p>
    <w:p w14:paraId="3425A813" w14:textId="77777777" w:rsidR="009C2D81" w:rsidRPr="009C2D81" w:rsidRDefault="009C2D81" w:rsidP="00C70B98">
      <w:pPr>
        <w:rPr>
          <w:lang w:val="en-GB"/>
        </w:rPr>
      </w:pPr>
      <w:r w:rsidRPr="009C2D81">
        <w:rPr>
          <w:lang w:val="en-GB"/>
        </w:rPr>
        <w:t>The obligations above apply only for as long as other Parties still have - or still may request - Access Rights to the Results.</w:t>
      </w:r>
    </w:p>
    <w:p w14:paraId="573E8699" w14:textId="7B9C7AB0" w:rsidR="009C2D81" w:rsidRPr="009C2D81" w:rsidRDefault="009C2D81" w:rsidP="00995801">
      <w:pPr>
        <w:pStyle w:val="Heading2"/>
        <w:rPr>
          <w:lang w:val="en-GB"/>
        </w:rPr>
      </w:pPr>
      <w:bookmarkStart w:id="81" w:name="_Toc90241100"/>
      <w:bookmarkStart w:id="82" w:name="_Ref90241384"/>
      <w:bookmarkEnd w:id="81"/>
      <w:r w:rsidRPr="009C2D81">
        <w:rPr>
          <w:lang w:val="en-GB"/>
        </w:rPr>
        <w:t>Dissemination</w:t>
      </w:r>
      <w:bookmarkEnd w:id="82"/>
    </w:p>
    <w:p w14:paraId="14BE6D7B" w14:textId="7E53DF78" w:rsidR="009C2D81" w:rsidRPr="009C2D81" w:rsidRDefault="0029104D" w:rsidP="00976F38">
      <w:pPr>
        <w:pStyle w:val="Heading3"/>
        <w:ind w:hanging="1855"/>
        <w:rPr>
          <w:lang w:val="en-GB"/>
        </w:rPr>
      </w:pPr>
      <w:r>
        <w:rPr>
          <w:lang w:val="en-GB"/>
        </w:rPr>
        <w:t> </w:t>
      </w:r>
    </w:p>
    <w:p w14:paraId="687ACF9D" w14:textId="3BFB676A" w:rsidR="009C2D81" w:rsidRPr="009C2D81" w:rsidRDefault="009C2D81" w:rsidP="00C70B98">
      <w:pPr>
        <w:rPr>
          <w:lang w:val="en-GB"/>
        </w:rPr>
      </w:pPr>
      <w:r w:rsidRPr="009C2D81">
        <w:rPr>
          <w:lang w:val="en-GB"/>
        </w:rPr>
        <w:t xml:space="preserve">For the avoidance of doubt, the confidentiality obligations set out in Section </w:t>
      </w:r>
      <w:r w:rsidR="009A40CB">
        <w:rPr>
          <w:lang w:val="en-GB"/>
        </w:rPr>
        <w:fldChar w:fldCharType="begin"/>
      </w:r>
      <w:r w:rsidR="009A40CB">
        <w:rPr>
          <w:lang w:val="en-GB"/>
        </w:rPr>
        <w:instrText xml:space="preserve"> REF _Ref90241368 \r \h </w:instrText>
      </w:r>
      <w:r w:rsidR="009A40CB">
        <w:rPr>
          <w:lang w:val="en-GB"/>
        </w:rPr>
      </w:r>
      <w:r w:rsidR="009A40CB">
        <w:rPr>
          <w:lang w:val="en-GB"/>
        </w:rPr>
        <w:fldChar w:fldCharType="separate"/>
      </w:r>
      <w:r w:rsidR="00EF5E87">
        <w:rPr>
          <w:lang w:val="en-GB"/>
        </w:rPr>
        <w:t>10</w:t>
      </w:r>
      <w:r w:rsidR="009A40CB">
        <w:rPr>
          <w:lang w:val="en-GB"/>
        </w:rPr>
        <w:fldChar w:fldCharType="end"/>
      </w:r>
      <w:r w:rsidRPr="009C2D81">
        <w:rPr>
          <w:lang w:val="en-GB"/>
        </w:rPr>
        <w:t xml:space="preserve"> apply to all dissemination activities described in this Section </w:t>
      </w:r>
      <w:r w:rsidR="009A40CB">
        <w:rPr>
          <w:lang w:val="en-GB"/>
        </w:rPr>
        <w:fldChar w:fldCharType="begin"/>
      </w:r>
      <w:r w:rsidR="009A40CB">
        <w:rPr>
          <w:lang w:val="en-GB"/>
        </w:rPr>
        <w:instrText xml:space="preserve"> REF _Ref90241384 \r \h </w:instrText>
      </w:r>
      <w:r w:rsidR="009A40CB">
        <w:rPr>
          <w:lang w:val="en-GB"/>
        </w:rPr>
      </w:r>
      <w:r w:rsidR="009A40CB">
        <w:rPr>
          <w:lang w:val="en-GB"/>
        </w:rPr>
        <w:fldChar w:fldCharType="separate"/>
      </w:r>
      <w:r w:rsidR="00EF5E87">
        <w:rPr>
          <w:lang w:val="en-GB"/>
        </w:rPr>
        <w:t>8.4</w:t>
      </w:r>
      <w:r w:rsidR="009A40CB">
        <w:rPr>
          <w:lang w:val="en-GB"/>
        </w:rPr>
        <w:fldChar w:fldCharType="end"/>
      </w:r>
      <w:r w:rsidRPr="009C2D81">
        <w:rPr>
          <w:lang w:val="en-GB"/>
        </w:rPr>
        <w:t xml:space="preserve"> as far as Confidential Information is involved.</w:t>
      </w:r>
    </w:p>
    <w:p w14:paraId="040CB138" w14:textId="491A77B9" w:rsidR="009C2D81" w:rsidRPr="009C2D81" w:rsidRDefault="009C2D81" w:rsidP="00976F38">
      <w:pPr>
        <w:pStyle w:val="Heading3"/>
        <w:ind w:left="709" w:hanging="709"/>
        <w:rPr>
          <w:rFonts w:eastAsia="Arial"/>
          <w:lang w:val="en-GB"/>
        </w:rPr>
      </w:pPr>
      <w:r w:rsidRPr="009C2D81">
        <w:rPr>
          <w:lang w:val="en-GB"/>
        </w:rPr>
        <w:t>Dissemination of own</w:t>
      </w:r>
      <w:r w:rsidRPr="009C2D81">
        <w:rPr>
          <w:rFonts w:eastAsia="Arial"/>
          <w:lang w:val="en-GB"/>
        </w:rPr>
        <w:t xml:space="preserve"> (including jointly owned)</w:t>
      </w:r>
      <w:r w:rsidRPr="009C2D81">
        <w:rPr>
          <w:lang w:val="en-GB"/>
        </w:rPr>
        <w:t xml:space="preserve"> Results</w:t>
      </w:r>
    </w:p>
    <w:p w14:paraId="30FA45E8" w14:textId="50123B8F" w:rsidR="009C2D81" w:rsidRPr="009C2D81" w:rsidRDefault="0029104D" w:rsidP="00995801">
      <w:pPr>
        <w:pStyle w:val="Heading4"/>
        <w:rPr>
          <w:lang w:val="en-GB"/>
        </w:rPr>
      </w:pPr>
      <w:r>
        <w:rPr>
          <w:lang w:val="en-GB"/>
        </w:rPr>
        <w:t> </w:t>
      </w:r>
    </w:p>
    <w:p w14:paraId="0C58AF6C" w14:textId="4155F021" w:rsidR="009C2D81" w:rsidRPr="009C2D81" w:rsidRDefault="009C2D81" w:rsidP="00C70B98">
      <w:pPr>
        <w:rPr>
          <w:lang w:val="en-GB"/>
        </w:rPr>
      </w:pPr>
      <w:r w:rsidRPr="009C2D81">
        <w:rPr>
          <w:lang w:val="en-GB"/>
        </w:rPr>
        <w:t>During the Project and for a period of 1 year after the end of the Project, the dissemination of own Results by one or several Parties including but not restricted to publications and presentations, shall be governed by the procedure of Article 17.4 of the Grant Agreement and its Annex 5, Section Dissemination, subject to the following provisions.</w:t>
      </w:r>
    </w:p>
    <w:p w14:paraId="414E896B" w14:textId="77777777" w:rsidR="009C2D81" w:rsidRPr="009C2D81" w:rsidRDefault="009C2D81" w:rsidP="00C70B98">
      <w:pPr>
        <w:rPr>
          <w:lang w:val="en-GB"/>
        </w:rPr>
      </w:pPr>
      <w:r w:rsidRPr="009C2D81">
        <w:rPr>
          <w:lang w:val="en-GB"/>
        </w:rPr>
        <w:t xml:space="preserve">Prior notice of any planned publication shall be given to the other Parties at least </w:t>
      </w:r>
      <w:r w:rsidRPr="009F3D07">
        <w:rPr>
          <w:lang w:val="en-GB"/>
        </w:rPr>
        <w:t>45 calendar days before the publication. Any objection to the planned publication shall be made in accordance with the Grant Agreement by written notice to the Coordinator and to the Party or Parties proposing the dissemination within 30 calendar</w:t>
      </w:r>
      <w:r w:rsidRPr="009C2D81">
        <w:rPr>
          <w:lang w:val="en-GB"/>
        </w:rPr>
        <w:t xml:space="preserve"> days after receipt of the notice. If no objection is made within the time limit stated above, the publication is permitted.</w:t>
      </w:r>
    </w:p>
    <w:p w14:paraId="34772005" w14:textId="58070685" w:rsidR="009C2D81" w:rsidRPr="009C2D81" w:rsidRDefault="0029104D" w:rsidP="00995801">
      <w:pPr>
        <w:pStyle w:val="Heading4"/>
        <w:rPr>
          <w:lang w:val="en-GB"/>
        </w:rPr>
      </w:pPr>
      <w:r>
        <w:rPr>
          <w:lang w:val="en-GB"/>
        </w:rPr>
        <w:t> </w:t>
      </w:r>
    </w:p>
    <w:p w14:paraId="59141D7B" w14:textId="5197349D" w:rsidR="009C2D81" w:rsidRPr="009C2D81" w:rsidRDefault="009C2D81" w:rsidP="00C70B98">
      <w:pPr>
        <w:rPr>
          <w:lang w:val="en-GB"/>
        </w:rPr>
      </w:pPr>
      <w:r w:rsidRPr="009C2D81">
        <w:rPr>
          <w:lang w:val="en-GB"/>
        </w:rPr>
        <w:t>An objection is justified if</w:t>
      </w:r>
    </w:p>
    <w:p w14:paraId="73BBE454" w14:textId="3AA2D67D" w:rsidR="009C2D81" w:rsidRPr="00995801" w:rsidRDefault="009C2D81" w:rsidP="00995801">
      <w:pPr>
        <w:pStyle w:val="ListParagraph"/>
        <w:numPr>
          <w:ilvl w:val="0"/>
          <w:numId w:val="73"/>
        </w:numPr>
        <w:rPr>
          <w:lang w:val="en-GB"/>
        </w:rPr>
      </w:pPr>
      <w:r w:rsidRPr="00995801">
        <w:rPr>
          <w:lang w:val="en-GB"/>
        </w:rPr>
        <w:t>the protection of the objecting Party's Results or Background would be adversely affected, or</w:t>
      </w:r>
    </w:p>
    <w:p w14:paraId="0A3352E5" w14:textId="2BBA627B" w:rsidR="009C2D81" w:rsidRPr="00995801" w:rsidRDefault="009C2D81" w:rsidP="00995801">
      <w:pPr>
        <w:pStyle w:val="ListParagraph"/>
        <w:numPr>
          <w:ilvl w:val="0"/>
          <w:numId w:val="73"/>
        </w:numPr>
        <w:rPr>
          <w:lang w:val="en-GB"/>
        </w:rPr>
      </w:pPr>
      <w:r w:rsidRPr="00995801">
        <w:rPr>
          <w:lang w:val="en-GB"/>
        </w:rPr>
        <w:t>the objecting Party's legitimate interests in relation to its Results or Background would be significantly harmed, or</w:t>
      </w:r>
    </w:p>
    <w:p w14:paraId="6DFFCFB7" w14:textId="03308CF0" w:rsidR="009C2D81" w:rsidRPr="00995801" w:rsidRDefault="009C2D81" w:rsidP="00995801">
      <w:pPr>
        <w:pStyle w:val="ListParagraph"/>
        <w:numPr>
          <w:ilvl w:val="0"/>
          <w:numId w:val="73"/>
        </w:numPr>
        <w:rPr>
          <w:lang w:val="en-GB"/>
        </w:rPr>
      </w:pPr>
      <w:r w:rsidRPr="00995801">
        <w:rPr>
          <w:lang w:val="en-GB"/>
        </w:rPr>
        <w:t>the proposed publication includes Confidential Information of the objecting Party.</w:t>
      </w:r>
    </w:p>
    <w:p w14:paraId="1FB0DA9B" w14:textId="77777777" w:rsidR="009C2D81" w:rsidRPr="009C2D81" w:rsidRDefault="009C2D81" w:rsidP="00C70B98">
      <w:pPr>
        <w:rPr>
          <w:lang w:val="en-GB"/>
        </w:rPr>
      </w:pPr>
      <w:r w:rsidRPr="009C2D81">
        <w:rPr>
          <w:lang w:val="en-GB"/>
        </w:rPr>
        <w:t>The objection has to include a precise request for necessary modifications.</w:t>
      </w:r>
    </w:p>
    <w:p w14:paraId="69FE9C78" w14:textId="543B8A76" w:rsidR="009C2D81" w:rsidRPr="009C2D81" w:rsidRDefault="00465DCA" w:rsidP="00995801">
      <w:pPr>
        <w:pStyle w:val="Heading4"/>
        <w:rPr>
          <w:lang w:val="en-GB"/>
        </w:rPr>
      </w:pPr>
      <w:r>
        <w:rPr>
          <w:lang w:val="en-GB"/>
        </w:rPr>
        <w:t> </w:t>
      </w:r>
    </w:p>
    <w:p w14:paraId="67C58600" w14:textId="77777777" w:rsidR="009C2D81" w:rsidRPr="009C2D81" w:rsidRDefault="009C2D81" w:rsidP="00C70B98">
      <w:pPr>
        <w:rPr>
          <w:lang w:val="en-GB"/>
        </w:rPr>
      </w:pPr>
      <w:r w:rsidRPr="009C2D81">
        <w:rPr>
          <w:lang w:val="en-GB"/>
        </w:rPr>
        <w:t>If an objection has been raised the involved Parties shall discuss how to overcome the justified grounds for the objection on a timely basis (for example by amendment to the planned publication and/or by protecting information before publication) and the objecting Party shall not unreasonably continue the opposition if appropriate measures are taken following the discussion.</w:t>
      </w:r>
    </w:p>
    <w:p w14:paraId="240E5B5C" w14:textId="210569E0" w:rsidR="009C2D81" w:rsidRPr="009C2D81" w:rsidRDefault="00465DCA" w:rsidP="00995801">
      <w:pPr>
        <w:pStyle w:val="Heading4"/>
        <w:rPr>
          <w:lang w:val="en-GB"/>
        </w:rPr>
      </w:pPr>
      <w:r>
        <w:rPr>
          <w:lang w:val="en-GB"/>
        </w:rPr>
        <w:lastRenderedPageBreak/>
        <w:t> </w:t>
      </w:r>
    </w:p>
    <w:p w14:paraId="55D39723" w14:textId="19CBA956" w:rsidR="009C2D81" w:rsidRPr="009C2D81" w:rsidRDefault="009C2D81" w:rsidP="00C70B98">
      <w:pPr>
        <w:rPr>
          <w:highlight w:val="cyan"/>
          <w:lang w:val="en-GB"/>
        </w:rPr>
      </w:pPr>
      <w:r w:rsidRPr="009C2D81">
        <w:rPr>
          <w:lang w:val="en-GB"/>
        </w:rPr>
        <w:t xml:space="preserve">The objecting Party can request a publication delay of not more than 90 calendar days from the time it raises such an objection. After </w:t>
      </w:r>
      <w:r w:rsidR="009F3D07">
        <w:rPr>
          <w:lang w:val="en-GB"/>
        </w:rPr>
        <w:t>90</w:t>
      </w:r>
      <w:r w:rsidRPr="009C2D81">
        <w:rPr>
          <w:lang w:val="en-GB"/>
        </w:rPr>
        <w:t xml:space="preserve"> calendar days the publication is permitted, provided that the objections of the objecting Party have been addressed.</w:t>
      </w:r>
    </w:p>
    <w:p w14:paraId="63123E0F" w14:textId="59D496C7" w:rsidR="009C2D81" w:rsidRPr="009C2D81" w:rsidRDefault="009C2D81" w:rsidP="00976F38">
      <w:pPr>
        <w:pStyle w:val="Heading3"/>
        <w:ind w:left="709" w:hanging="709"/>
        <w:rPr>
          <w:lang w:val="en-GB" w:eastAsia="da-DK"/>
        </w:rPr>
      </w:pPr>
      <w:r w:rsidRPr="009C2D81">
        <w:rPr>
          <w:lang w:val="en-GB" w:eastAsia="da-DK"/>
        </w:rPr>
        <w:t>Dissemination of another Party’s unpublished Results or Background</w:t>
      </w:r>
    </w:p>
    <w:p w14:paraId="4DE3A582" w14:textId="77777777" w:rsidR="009C2D81" w:rsidRPr="009C2D81" w:rsidRDefault="009C2D81" w:rsidP="00C70B98">
      <w:pPr>
        <w:rPr>
          <w:lang w:val="en-GB"/>
        </w:rPr>
      </w:pPr>
      <w:r w:rsidRPr="009C2D81">
        <w:rPr>
          <w:lang w:val="en-GB"/>
        </w:rPr>
        <w:t>A Party shall not include in any dissemination activity another Party's Results or Background without obtaining the owning Party's prior written approval, unless they are already published.</w:t>
      </w:r>
    </w:p>
    <w:p w14:paraId="153094E7" w14:textId="5C9D3676" w:rsidR="009C2D81" w:rsidRPr="00F12F16" w:rsidRDefault="009C2D81" w:rsidP="00976F38">
      <w:pPr>
        <w:pStyle w:val="Heading3"/>
        <w:ind w:left="709" w:hanging="709"/>
        <w:rPr>
          <w:lang w:val="en-GB" w:eastAsia="da-DK"/>
        </w:rPr>
      </w:pPr>
      <w:r w:rsidRPr="00F12F16">
        <w:rPr>
          <w:lang w:val="en-GB" w:eastAsia="da-DK"/>
        </w:rPr>
        <w:t>Cooperation obligations</w:t>
      </w:r>
    </w:p>
    <w:p w14:paraId="03CD28E1" w14:textId="76783014" w:rsidR="009C2D81" w:rsidRPr="009C2D81" w:rsidRDefault="009C2D81" w:rsidP="00C70B98">
      <w:pPr>
        <w:rPr>
          <w:lang w:val="en-GB"/>
        </w:rPr>
      </w:pPr>
      <w:r w:rsidRPr="009C2D81">
        <w:rPr>
          <w:lang w:val="en-GB"/>
        </w:rPr>
        <w:t xml:space="preserve">The Parties undertake to cooperate to allow the timely submission, examination, publication and </w:t>
      </w:r>
      <w:r w:rsidR="009F3D07" w:rsidRPr="009C2D81">
        <w:rPr>
          <w:lang w:val="en-GB"/>
        </w:rPr>
        <w:t>defence</w:t>
      </w:r>
      <w:r w:rsidRPr="009C2D81">
        <w:rPr>
          <w:lang w:val="en-GB"/>
        </w:rPr>
        <w:t xml:space="preserve"> of any dissertation or thesis for a degree that includes their Results or Background subject to the confidentiality and publication provisions agreed in this Consortium Agreement.</w:t>
      </w:r>
    </w:p>
    <w:p w14:paraId="70A5F3BC" w14:textId="77777777" w:rsidR="009C2D81" w:rsidRPr="009C2D81" w:rsidRDefault="009C2D81" w:rsidP="00976F38">
      <w:pPr>
        <w:pStyle w:val="Heading3"/>
        <w:ind w:left="709" w:hanging="709"/>
        <w:rPr>
          <w:lang w:val="en-GB" w:eastAsia="da-DK"/>
        </w:rPr>
      </w:pPr>
      <w:r w:rsidRPr="009C2D81">
        <w:rPr>
          <w:lang w:val="en-GB" w:eastAsia="da-DK"/>
        </w:rPr>
        <w:t>Use of names, logos or trademarks</w:t>
      </w:r>
    </w:p>
    <w:p w14:paraId="298475C0" w14:textId="77777777" w:rsidR="009C2D81" w:rsidRPr="009C2D81" w:rsidRDefault="009C2D81" w:rsidP="00C70B98">
      <w:pPr>
        <w:rPr>
          <w:lang w:val="en-GB"/>
        </w:rPr>
      </w:pPr>
      <w:r w:rsidRPr="009C2D81">
        <w:rPr>
          <w:lang w:val="en-GB"/>
        </w:rPr>
        <w:t>Nothing in this Consortium Agreement shall be construed as conferring rights to use in advertising, publicity or otherwise the name of the Parties or any of their logos or trademarks without their prior written approval.</w:t>
      </w:r>
    </w:p>
    <w:p w14:paraId="59A6035E" w14:textId="77777777" w:rsidR="009C2D81" w:rsidRPr="002154F2" w:rsidRDefault="009C2D81" w:rsidP="00995801">
      <w:pPr>
        <w:pStyle w:val="Heading1"/>
      </w:pPr>
      <w:bookmarkStart w:id="83" w:name="_Toc90241102"/>
      <w:bookmarkStart w:id="84" w:name="_Toc90280839"/>
      <w:bookmarkStart w:id="85" w:name="_Toc90241103"/>
      <w:bookmarkStart w:id="86" w:name="_Toc90280840"/>
      <w:bookmarkStart w:id="87" w:name="_Ref90241428"/>
      <w:bookmarkStart w:id="88" w:name="_Toc100242321"/>
      <w:bookmarkEnd w:id="83"/>
      <w:bookmarkEnd w:id="84"/>
      <w:bookmarkEnd w:id="85"/>
      <w:bookmarkEnd w:id="86"/>
      <w:r w:rsidRPr="002154F2">
        <w:t xml:space="preserve">Access </w:t>
      </w:r>
      <w:r w:rsidRPr="009C2D81">
        <w:rPr>
          <w:lang w:val="en-GB"/>
        </w:rPr>
        <w:t>Rights</w:t>
      </w:r>
      <w:bookmarkEnd w:id="87"/>
      <w:bookmarkEnd w:id="88"/>
    </w:p>
    <w:p w14:paraId="50DC04F7" w14:textId="77777777" w:rsidR="009C2D81" w:rsidRPr="009C2D81" w:rsidRDefault="009C2D81" w:rsidP="00995801">
      <w:pPr>
        <w:pStyle w:val="Heading2"/>
        <w:rPr>
          <w:lang w:val="en-GB"/>
        </w:rPr>
      </w:pPr>
      <w:r w:rsidRPr="009C2D81">
        <w:rPr>
          <w:lang w:val="en-GB"/>
        </w:rPr>
        <w:t>Background</w:t>
      </w:r>
      <w:r w:rsidRPr="009C2D81">
        <w:rPr>
          <w:spacing w:val="-6"/>
          <w:lang w:val="en-GB"/>
        </w:rPr>
        <w:t xml:space="preserve"> </w:t>
      </w:r>
      <w:r w:rsidRPr="009C2D81">
        <w:rPr>
          <w:spacing w:val="-5"/>
          <w:lang w:val="en-GB"/>
        </w:rPr>
        <w:t>included</w:t>
      </w:r>
    </w:p>
    <w:p w14:paraId="23B74D13" w14:textId="77777777" w:rsidR="009C2D81" w:rsidRPr="009C2D81" w:rsidRDefault="0020223E" w:rsidP="00976F38">
      <w:pPr>
        <w:pStyle w:val="Heading3"/>
        <w:ind w:hanging="1855"/>
        <w:rPr>
          <w:lang w:val="en-GB"/>
        </w:rPr>
      </w:pPr>
      <w:r>
        <w:rPr>
          <w:lang w:val="en-GB"/>
        </w:rPr>
        <w:t> </w:t>
      </w:r>
    </w:p>
    <w:p w14:paraId="4A14A778" w14:textId="77777777" w:rsidR="009C2D81" w:rsidRPr="009C2D81" w:rsidRDefault="009C2D81" w:rsidP="00C70B98">
      <w:pPr>
        <w:rPr>
          <w:lang w:val="en-GB"/>
        </w:rPr>
      </w:pPr>
      <w:r w:rsidRPr="009C2D81">
        <w:rPr>
          <w:lang w:val="en-GB"/>
        </w:rPr>
        <w:t>In Attachment 1, the Parties have identified and agreed on the Background for the Project and have also, where relevant, informed each other that Access to specific Background is subject to legal restrictions or limits.</w:t>
      </w:r>
    </w:p>
    <w:p w14:paraId="0DEF174A" w14:textId="47D0ED68" w:rsidR="009C2D81" w:rsidRPr="009C2D81" w:rsidRDefault="009C2D81" w:rsidP="00C70B98">
      <w:pPr>
        <w:rPr>
          <w:lang w:val="en-GB"/>
        </w:rPr>
      </w:pPr>
      <w:r w:rsidRPr="009C2D81">
        <w:rPr>
          <w:lang w:val="en-GB"/>
        </w:rPr>
        <w:t>Anything not identified in Attachment 1 shall not be the object of Access Right obligations regarding Background.</w:t>
      </w:r>
    </w:p>
    <w:p w14:paraId="193E02C9" w14:textId="7D21C16E" w:rsidR="009C2D81" w:rsidRPr="009C2D81" w:rsidRDefault="0020223E" w:rsidP="00976F38">
      <w:pPr>
        <w:pStyle w:val="Heading3"/>
        <w:ind w:hanging="1855"/>
        <w:rPr>
          <w:lang w:val="en-GB"/>
        </w:rPr>
      </w:pPr>
      <w:r>
        <w:rPr>
          <w:lang w:val="en-GB"/>
        </w:rPr>
        <w:t> </w:t>
      </w:r>
    </w:p>
    <w:p w14:paraId="7AFD963C" w14:textId="5863850D" w:rsidR="009C2D81" w:rsidRPr="009C2D81" w:rsidRDefault="009C2D81" w:rsidP="00C70B98">
      <w:pPr>
        <w:rPr>
          <w:lang w:val="en-GB"/>
        </w:rPr>
      </w:pPr>
      <w:r w:rsidRPr="009C2D81">
        <w:rPr>
          <w:lang w:val="en-GB"/>
        </w:rPr>
        <w:t xml:space="preserve">Any Party may add additional Background to Attachment 1 during the Project provided they give written notice to the other Parties. However, approval of the </w:t>
      </w:r>
      <w:r w:rsidR="00A470FB">
        <w:rPr>
          <w:lang w:val="en-GB"/>
        </w:rPr>
        <w:t>Steering Committee</w:t>
      </w:r>
      <w:r w:rsidRPr="009C2D81">
        <w:rPr>
          <w:lang w:val="en-GB"/>
        </w:rPr>
        <w:t xml:space="preserve"> is needed should a Party wish to modify or withdraw its Background in Attachment 1.</w:t>
      </w:r>
    </w:p>
    <w:p w14:paraId="6524655F" w14:textId="16BF0A88" w:rsidR="009C2D81" w:rsidRPr="009C2D81" w:rsidRDefault="009C2D81" w:rsidP="00995801">
      <w:pPr>
        <w:pStyle w:val="Heading2"/>
        <w:rPr>
          <w:lang w:val="en-GB" w:eastAsia="da-DK"/>
        </w:rPr>
      </w:pPr>
      <w:bookmarkStart w:id="89" w:name="_Toc90241106"/>
      <w:bookmarkStart w:id="90" w:name="_Ref90242064"/>
      <w:bookmarkStart w:id="91" w:name="_Ref90242138"/>
      <w:bookmarkEnd w:id="89"/>
      <w:r w:rsidRPr="009C2D81">
        <w:rPr>
          <w:spacing w:val="-2"/>
          <w:sz w:val="22"/>
          <w:lang w:val="en-GB" w:eastAsia="da-DK"/>
        </w:rPr>
        <w:t>General</w:t>
      </w:r>
      <w:r w:rsidRPr="009C2D81">
        <w:rPr>
          <w:lang w:val="en-GB" w:eastAsia="da-DK"/>
        </w:rPr>
        <w:t xml:space="preserve"> Principles</w:t>
      </w:r>
      <w:bookmarkEnd w:id="90"/>
      <w:bookmarkEnd w:id="91"/>
      <w:r w:rsidRPr="009C2D81">
        <w:rPr>
          <w:lang w:val="en-GB" w:eastAsia="da-DK"/>
        </w:rPr>
        <w:t xml:space="preserve"> </w:t>
      </w:r>
    </w:p>
    <w:p w14:paraId="4051EC84" w14:textId="3A03C173" w:rsidR="009C2D81" w:rsidRPr="009C2D81" w:rsidRDefault="007D4779" w:rsidP="00976F38">
      <w:pPr>
        <w:pStyle w:val="Heading3"/>
        <w:ind w:hanging="1855"/>
        <w:rPr>
          <w:lang w:val="en-GB"/>
        </w:rPr>
      </w:pPr>
      <w:r>
        <w:rPr>
          <w:lang w:val="en-GB"/>
        </w:rPr>
        <w:t> </w:t>
      </w:r>
    </w:p>
    <w:p w14:paraId="21EB5939" w14:textId="77777777" w:rsidR="009C2D81" w:rsidRPr="009C2D81" w:rsidRDefault="009C2D81" w:rsidP="00C70B98">
      <w:pPr>
        <w:rPr>
          <w:lang w:val="en-GB"/>
        </w:rPr>
      </w:pPr>
      <w:r w:rsidRPr="009C2D81">
        <w:rPr>
          <w:lang w:val="en-GB"/>
        </w:rPr>
        <w:t>Each Party shall implement its tasks in accordance with the Consortium Plan and shall bear sole responsibility for ensuring that its acts within the Project do not knowingly infringe third party property rights.</w:t>
      </w:r>
    </w:p>
    <w:p w14:paraId="668DD4EE" w14:textId="270B2DCB" w:rsidR="009C2D81" w:rsidRPr="009C2D81" w:rsidRDefault="007D4779" w:rsidP="00976F38">
      <w:pPr>
        <w:pStyle w:val="Heading3"/>
        <w:ind w:hanging="1855"/>
        <w:rPr>
          <w:lang w:val="en-GB"/>
        </w:rPr>
      </w:pPr>
      <w:r>
        <w:rPr>
          <w:lang w:val="en-GB"/>
        </w:rPr>
        <w:t> </w:t>
      </w:r>
    </w:p>
    <w:p w14:paraId="6A2E8C32" w14:textId="77777777" w:rsidR="009C2D81" w:rsidRPr="009C2D81" w:rsidRDefault="009C2D81" w:rsidP="00C70B98">
      <w:pPr>
        <w:rPr>
          <w:lang w:val="en-GB"/>
        </w:rPr>
      </w:pPr>
      <w:r w:rsidRPr="009C2D81">
        <w:rPr>
          <w:lang w:val="en-GB"/>
        </w:rPr>
        <w:t>Any Access Rights granted exclude any rights to sublicense unless expressly stated otherwise.</w:t>
      </w:r>
    </w:p>
    <w:p w14:paraId="27BEECA6" w14:textId="0FEAEBFF" w:rsidR="009C2D81" w:rsidRPr="009C2D81" w:rsidRDefault="007D4779" w:rsidP="00976F38">
      <w:pPr>
        <w:pStyle w:val="Heading3"/>
        <w:ind w:hanging="1855"/>
        <w:rPr>
          <w:lang w:val="en-GB"/>
        </w:rPr>
      </w:pPr>
      <w:r>
        <w:rPr>
          <w:lang w:val="en-GB"/>
        </w:rPr>
        <w:lastRenderedPageBreak/>
        <w:t> </w:t>
      </w:r>
    </w:p>
    <w:p w14:paraId="628957A5" w14:textId="77777777" w:rsidR="009C2D81" w:rsidRPr="009C2D81" w:rsidRDefault="009C2D81" w:rsidP="00C70B98">
      <w:pPr>
        <w:rPr>
          <w:lang w:val="en-GB"/>
        </w:rPr>
      </w:pPr>
      <w:r w:rsidRPr="009C2D81">
        <w:rPr>
          <w:lang w:val="en-GB"/>
        </w:rPr>
        <w:t>Access Rights shall be free of any administrative transfer costs.</w:t>
      </w:r>
    </w:p>
    <w:p w14:paraId="3CA4476D" w14:textId="4E1172D1" w:rsidR="009C2D81" w:rsidRPr="009C2D81" w:rsidRDefault="007D4779" w:rsidP="00976F38">
      <w:pPr>
        <w:pStyle w:val="Heading3"/>
        <w:ind w:hanging="1855"/>
        <w:rPr>
          <w:lang w:val="en-GB"/>
        </w:rPr>
      </w:pPr>
      <w:r>
        <w:rPr>
          <w:lang w:val="en-GB"/>
        </w:rPr>
        <w:t> </w:t>
      </w:r>
    </w:p>
    <w:p w14:paraId="0554EFCD" w14:textId="77777777" w:rsidR="009C2D81" w:rsidRPr="009C2D81" w:rsidRDefault="009C2D81" w:rsidP="00C70B98">
      <w:pPr>
        <w:rPr>
          <w:lang w:val="en-GB"/>
        </w:rPr>
      </w:pPr>
      <w:r w:rsidRPr="009C2D81">
        <w:rPr>
          <w:lang w:val="en-GB"/>
        </w:rPr>
        <w:t>Access Rights are granted on a non-exclusive basis.</w:t>
      </w:r>
    </w:p>
    <w:p w14:paraId="20F32257" w14:textId="590DB392" w:rsidR="009C2D81" w:rsidRPr="009C2D81" w:rsidRDefault="007D4779" w:rsidP="00976F38">
      <w:pPr>
        <w:pStyle w:val="Heading3"/>
        <w:ind w:hanging="1855"/>
        <w:rPr>
          <w:lang w:val="en-GB"/>
        </w:rPr>
      </w:pPr>
      <w:r>
        <w:rPr>
          <w:lang w:val="en-GB"/>
        </w:rPr>
        <w:t> </w:t>
      </w:r>
    </w:p>
    <w:p w14:paraId="2A7922FF" w14:textId="77777777" w:rsidR="009C2D81" w:rsidRPr="009C2D81" w:rsidRDefault="009C2D81" w:rsidP="00C70B98">
      <w:pPr>
        <w:rPr>
          <w:lang w:val="en-GB"/>
        </w:rPr>
      </w:pPr>
      <w:r w:rsidRPr="009C2D81">
        <w:rPr>
          <w:lang w:val="en-GB"/>
        </w:rPr>
        <w:t>Results and Background shall be used only for the purposes for which Access Rights to it have been granted.</w:t>
      </w:r>
    </w:p>
    <w:p w14:paraId="3458F1FB" w14:textId="7C157911" w:rsidR="009C2D81" w:rsidRPr="009C2D81" w:rsidRDefault="007D4779" w:rsidP="00976F38">
      <w:pPr>
        <w:pStyle w:val="Heading3"/>
        <w:ind w:hanging="1855"/>
        <w:rPr>
          <w:lang w:val="en-GB"/>
        </w:rPr>
      </w:pPr>
      <w:r>
        <w:rPr>
          <w:lang w:val="en-GB"/>
        </w:rPr>
        <w:t> </w:t>
      </w:r>
    </w:p>
    <w:p w14:paraId="5347E740" w14:textId="77777777" w:rsidR="009C2D81" w:rsidRPr="009C2D81" w:rsidRDefault="009C2D81" w:rsidP="00C70B98">
      <w:pPr>
        <w:rPr>
          <w:lang w:val="en-GB"/>
        </w:rPr>
      </w:pPr>
      <w:r w:rsidRPr="009C2D81">
        <w:rPr>
          <w:lang w:val="en-GB"/>
        </w:rPr>
        <w:t>All requests for Access Rights shall be made in writing. The granting of Access Rights may be made conditional on the acceptance of specific conditions aimed at ensuring that these rights will be used only for the intended purpose and that appropriate confidentiality obligations are in place.</w:t>
      </w:r>
    </w:p>
    <w:p w14:paraId="19334D93" w14:textId="24081215" w:rsidR="009C2D81" w:rsidRPr="009C2D81" w:rsidRDefault="007D4779" w:rsidP="00976F38">
      <w:pPr>
        <w:pStyle w:val="Heading3"/>
        <w:ind w:hanging="1855"/>
        <w:rPr>
          <w:lang w:val="en-GB"/>
        </w:rPr>
      </w:pPr>
      <w:r>
        <w:rPr>
          <w:lang w:val="en-GB"/>
        </w:rPr>
        <w:t> </w:t>
      </w:r>
    </w:p>
    <w:p w14:paraId="6033B1DA" w14:textId="77777777" w:rsidR="009C2D81" w:rsidRPr="009C2D81" w:rsidRDefault="009C2D81" w:rsidP="00C70B98">
      <w:pPr>
        <w:rPr>
          <w:lang w:val="en-GB"/>
        </w:rPr>
      </w:pPr>
      <w:r w:rsidRPr="009C2D81">
        <w:rPr>
          <w:lang w:val="en-GB"/>
        </w:rPr>
        <w:t>The requesting Party must show that the Access Rights are Needed.</w:t>
      </w:r>
    </w:p>
    <w:p w14:paraId="02ABBA7D" w14:textId="70E775B6" w:rsidR="009C2D81" w:rsidRPr="009C2D81" w:rsidRDefault="009C2D81" w:rsidP="00995801">
      <w:pPr>
        <w:pStyle w:val="Heading2"/>
        <w:rPr>
          <w:lang w:val="en-GB"/>
        </w:rPr>
      </w:pPr>
      <w:bookmarkStart w:id="92" w:name="_Toc90241108"/>
      <w:bookmarkEnd w:id="92"/>
      <w:r w:rsidRPr="009C2D81">
        <w:rPr>
          <w:lang w:val="en-GB"/>
        </w:rPr>
        <w:t>Access Rights for implementation</w:t>
      </w:r>
    </w:p>
    <w:p w14:paraId="111E1186" w14:textId="77777777" w:rsidR="007D4779" w:rsidRDefault="009C2D81" w:rsidP="00C70B98">
      <w:pPr>
        <w:rPr>
          <w:lang w:val="en-GB"/>
        </w:rPr>
      </w:pPr>
      <w:r w:rsidRPr="009C2D81">
        <w:rPr>
          <w:lang w:val="en-GB"/>
        </w:rPr>
        <w:t>Access Rights to Results and Background Needed for the performance of the own work of a Party under the Project shall be granted on a royalty-free basis, unless otherwise agreed for Background in Attachment 1.</w:t>
      </w:r>
    </w:p>
    <w:p w14:paraId="5B2D9D58" w14:textId="5E7A00BC" w:rsidR="009C2D81" w:rsidRPr="009C2D81" w:rsidRDefault="009C2D81" w:rsidP="00995801">
      <w:pPr>
        <w:pStyle w:val="Heading2"/>
        <w:rPr>
          <w:lang w:val="en-GB"/>
        </w:rPr>
      </w:pPr>
      <w:bookmarkStart w:id="93" w:name="_Toc90241110"/>
      <w:bookmarkStart w:id="94" w:name="_Toc90241111"/>
      <w:bookmarkStart w:id="95" w:name="_Ref90242030"/>
      <w:bookmarkEnd w:id="93"/>
      <w:bookmarkEnd w:id="94"/>
      <w:r w:rsidRPr="009C2D81">
        <w:rPr>
          <w:lang w:val="en-GB"/>
        </w:rPr>
        <w:t>Access</w:t>
      </w:r>
      <w:r w:rsidRPr="009C2D81">
        <w:rPr>
          <w:spacing w:val="-6"/>
          <w:lang w:val="en-GB"/>
        </w:rPr>
        <w:t xml:space="preserve"> </w:t>
      </w:r>
      <w:r w:rsidRPr="009C2D81">
        <w:rPr>
          <w:lang w:val="en-GB"/>
        </w:rPr>
        <w:t>Rights</w:t>
      </w:r>
      <w:r w:rsidRPr="009C2D81">
        <w:rPr>
          <w:spacing w:val="-6"/>
          <w:lang w:val="en-GB"/>
        </w:rPr>
        <w:t xml:space="preserve"> </w:t>
      </w:r>
      <w:r w:rsidRPr="009C2D81">
        <w:rPr>
          <w:spacing w:val="-3"/>
          <w:lang w:val="en-GB"/>
        </w:rPr>
        <w:t>for</w:t>
      </w:r>
      <w:r w:rsidRPr="009C2D81">
        <w:rPr>
          <w:spacing w:val="-6"/>
          <w:lang w:val="en-GB"/>
        </w:rPr>
        <w:t xml:space="preserve"> </w:t>
      </w:r>
      <w:r w:rsidRPr="009C2D81">
        <w:rPr>
          <w:lang w:val="en-GB"/>
        </w:rPr>
        <w:t>Exploitation</w:t>
      </w:r>
      <w:bookmarkEnd w:id="95"/>
    </w:p>
    <w:p w14:paraId="7FFA1D5E" w14:textId="7951FD82" w:rsidR="009C2D81" w:rsidRPr="009C2D81" w:rsidRDefault="009C2D81" w:rsidP="00976F38">
      <w:pPr>
        <w:pStyle w:val="Heading3"/>
        <w:ind w:hanging="1855"/>
        <w:rPr>
          <w:lang w:val="en-GB"/>
        </w:rPr>
      </w:pPr>
      <w:r w:rsidRPr="009C2D81">
        <w:rPr>
          <w:lang w:val="en-GB"/>
        </w:rPr>
        <w:t>Access Rights to Results</w:t>
      </w:r>
    </w:p>
    <w:p w14:paraId="4149770F" w14:textId="5A4CB3EE" w:rsidR="009C2D81" w:rsidRPr="007D4779" w:rsidRDefault="009C2D81" w:rsidP="00C70B98">
      <w:pPr>
        <w:rPr>
          <w:lang w:val="en-GB"/>
        </w:rPr>
      </w:pPr>
      <w:r w:rsidRPr="007D4779">
        <w:rPr>
          <w:lang w:val="en-GB"/>
        </w:rPr>
        <w:t>Access Rights to Results if Needed for Exploitation of a Party's own Results shall be granted on Fair and Reasonable conditions.</w:t>
      </w:r>
    </w:p>
    <w:p w14:paraId="3A695E1B" w14:textId="1F1A5B09" w:rsidR="009C2D81" w:rsidRPr="00995801" w:rsidRDefault="009C2D81" w:rsidP="00C70B98">
      <w:pPr>
        <w:rPr>
          <w:lang w:val="en-GB"/>
        </w:rPr>
      </w:pPr>
      <w:r w:rsidRPr="007D4779">
        <w:rPr>
          <w:lang w:val="en-GB"/>
        </w:rPr>
        <w:t>Access rights to Results for internal research and for teaching activities shall be granted on a royalty-free basis.</w:t>
      </w:r>
    </w:p>
    <w:p w14:paraId="0D9C6A68" w14:textId="0785F84A" w:rsidR="009C2D81" w:rsidRPr="009C2D81" w:rsidRDefault="00746C28" w:rsidP="00976F38">
      <w:pPr>
        <w:pStyle w:val="Heading3"/>
        <w:ind w:hanging="1855"/>
        <w:rPr>
          <w:lang w:val="en-GB"/>
        </w:rPr>
      </w:pPr>
      <w:r>
        <w:rPr>
          <w:lang w:val="en-GB"/>
        </w:rPr>
        <w:t> </w:t>
      </w:r>
    </w:p>
    <w:p w14:paraId="44AACE7B" w14:textId="77777777" w:rsidR="009C2D81" w:rsidRPr="009C2D81" w:rsidRDefault="009C2D81" w:rsidP="00C70B98">
      <w:pPr>
        <w:rPr>
          <w:lang w:val="en-GB"/>
        </w:rPr>
      </w:pPr>
      <w:r w:rsidRPr="009C2D81">
        <w:rPr>
          <w:lang w:val="en-GB"/>
        </w:rPr>
        <w:t>Access Rights to Background if Needed for Exploitation of a Party’s own Results, shall be granted on Fair and Reasonable conditions.</w:t>
      </w:r>
    </w:p>
    <w:p w14:paraId="4E0FA6FE" w14:textId="6A81CBC1" w:rsidR="009C2D81" w:rsidRPr="009C2D81" w:rsidRDefault="00746C28" w:rsidP="00976F38">
      <w:pPr>
        <w:pStyle w:val="Heading3"/>
        <w:ind w:hanging="1855"/>
        <w:rPr>
          <w:lang w:val="en-GB"/>
        </w:rPr>
      </w:pPr>
      <w:bookmarkStart w:id="96" w:name="_Ref90241419"/>
      <w:r>
        <w:rPr>
          <w:lang w:val="en-GB"/>
        </w:rPr>
        <w:t> </w:t>
      </w:r>
      <w:bookmarkEnd w:id="96"/>
    </w:p>
    <w:p w14:paraId="49863C9C" w14:textId="1370D517" w:rsidR="009C2D81" w:rsidRPr="009C2D81" w:rsidRDefault="009C2D81" w:rsidP="00C70B98">
      <w:pPr>
        <w:rPr>
          <w:lang w:val="en-GB"/>
        </w:rPr>
      </w:pPr>
      <w:r w:rsidRPr="009C2D81">
        <w:rPr>
          <w:lang w:val="en-GB"/>
        </w:rPr>
        <w:t xml:space="preserve">A request for Access Rights may be made up to </w:t>
      </w:r>
      <w:r w:rsidRPr="00D94B89">
        <w:rPr>
          <w:lang w:val="en-GB"/>
        </w:rPr>
        <w:t>twelve</w:t>
      </w:r>
      <w:r w:rsidRPr="009C2D81">
        <w:rPr>
          <w:lang w:val="en-GB"/>
        </w:rPr>
        <w:t xml:space="preserve"> months after the end of the Project or, in the case of Section </w:t>
      </w:r>
      <w:r w:rsidR="00EA1B11">
        <w:rPr>
          <w:lang w:val="en-GB"/>
        </w:rPr>
        <w:fldChar w:fldCharType="begin"/>
      </w:r>
      <w:r w:rsidR="00EA1B11">
        <w:rPr>
          <w:lang w:val="en-GB"/>
        </w:rPr>
        <w:instrText xml:space="preserve"> REF _Ref90241406 \r \h </w:instrText>
      </w:r>
      <w:r w:rsidR="00EA1B11">
        <w:rPr>
          <w:lang w:val="en-GB"/>
        </w:rPr>
      </w:r>
      <w:r w:rsidR="00EA1B11">
        <w:rPr>
          <w:lang w:val="en-GB"/>
        </w:rPr>
        <w:fldChar w:fldCharType="separate"/>
      </w:r>
      <w:r w:rsidR="00EF5E87">
        <w:rPr>
          <w:lang w:val="en-GB"/>
        </w:rPr>
        <w:t>9.7.2.1.2</w:t>
      </w:r>
      <w:r w:rsidR="00EA1B11">
        <w:rPr>
          <w:lang w:val="en-GB"/>
        </w:rPr>
        <w:fldChar w:fldCharType="end"/>
      </w:r>
      <w:r w:rsidRPr="009C2D81">
        <w:rPr>
          <w:lang w:val="en-GB"/>
        </w:rPr>
        <w:t>, after the termination of the requesting Party’s participation in the Project.</w:t>
      </w:r>
    </w:p>
    <w:p w14:paraId="108E22D1" w14:textId="29B13A42" w:rsidR="009C2D81" w:rsidRPr="009C2D81" w:rsidRDefault="009C2D81" w:rsidP="00995801">
      <w:pPr>
        <w:pStyle w:val="Heading2"/>
        <w:rPr>
          <w:lang w:val="en-GB"/>
        </w:rPr>
      </w:pPr>
      <w:bookmarkStart w:id="97" w:name="_Toc90241113"/>
      <w:bookmarkStart w:id="98" w:name="_Toc90241115"/>
      <w:bookmarkEnd w:id="97"/>
      <w:bookmarkEnd w:id="98"/>
      <w:r w:rsidRPr="009C2D81">
        <w:rPr>
          <w:lang w:val="en-GB"/>
        </w:rPr>
        <w:t>Additional Access Rights</w:t>
      </w:r>
    </w:p>
    <w:p w14:paraId="60FB2F5B" w14:textId="77777777" w:rsidR="009C2D81" w:rsidRPr="00746C28" w:rsidRDefault="009C2D81" w:rsidP="00C70B98">
      <w:pPr>
        <w:rPr>
          <w:lang w:val="en-GB"/>
        </w:rPr>
      </w:pPr>
      <w:r w:rsidRPr="00746C28">
        <w:rPr>
          <w:lang w:val="en-GB"/>
        </w:rPr>
        <w:t>For the avoidance of doubt any grant of Access Rights not covered by the Grant Agreement or this Consortium Agreement shall be at the absolute discretion of the owning Party and subject to such terms and conditions as may be agreed between the owning and receiving Parties.</w:t>
      </w:r>
    </w:p>
    <w:p w14:paraId="37090BF2" w14:textId="7907A27D" w:rsidR="009C2D81" w:rsidRPr="009C2D81" w:rsidRDefault="009C2D81" w:rsidP="00995801">
      <w:pPr>
        <w:pStyle w:val="Heading2"/>
        <w:rPr>
          <w:lang w:val="en-GB"/>
        </w:rPr>
      </w:pPr>
      <w:bookmarkStart w:id="99" w:name="_Toc90241117"/>
      <w:bookmarkStart w:id="100" w:name="_Toc90241118"/>
      <w:bookmarkEnd w:id="99"/>
      <w:bookmarkEnd w:id="100"/>
      <w:r w:rsidRPr="009C2D81">
        <w:rPr>
          <w:lang w:val="en-GB"/>
        </w:rPr>
        <w:lastRenderedPageBreak/>
        <w:t>Access Rights for Parties entering or leaving the consortium</w:t>
      </w:r>
    </w:p>
    <w:p w14:paraId="711C2418" w14:textId="517FC12B" w:rsidR="009C2D81" w:rsidRPr="009C2D81" w:rsidRDefault="009C2D81" w:rsidP="00976F38">
      <w:pPr>
        <w:pStyle w:val="Heading3"/>
        <w:ind w:hanging="1855"/>
        <w:rPr>
          <w:lang w:val="en-GB" w:eastAsia="da-DK"/>
        </w:rPr>
      </w:pPr>
      <w:r w:rsidRPr="009C2D81">
        <w:rPr>
          <w:lang w:val="en-GB" w:eastAsia="da-DK"/>
        </w:rPr>
        <w:t xml:space="preserve">New Parties entering the consortium </w:t>
      </w:r>
    </w:p>
    <w:p w14:paraId="5FA19D1C" w14:textId="77777777" w:rsidR="009C2D81" w:rsidRPr="009C2D81" w:rsidRDefault="009C2D81" w:rsidP="00C70B98">
      <w:pPr>
        <w:rPr>
          <w:lang w:val="en-GB"/>
        </w:rPr>
      </w:pPr>
      <w:r w:rsidRPr="009C2D81">
        <w:rPr>
          <w:lang w:val="en-GB"/>
        </w:rPr>
        <w:t>As regards Results developed before the accession of the new Party, the new Party will be granted Access Rights on the conditions applying for Access Rights to Background.</w:t>
      </w:r>
    </w:p>
    <w:p w14:paraId="047A473F" w14:textId="34D3078F" w:rsidR="009C2D81" w:rsidRPr="009C2D81" w:rsidRDefault="009C2D81" w:rsidP="00976F38">
      <w:pPr>
        <w:pStyle w:val="Heading3"/>
        <w:ind w:hanging="1855"/>
        <w:rPr>
          <w:lang w:val="en-GB" w:eastAsia="da-DK"/>
        </w:rPr>
      </w:pPr>
      <w:r w:rsidRPr="009C2D81">
        <w:rPr>
          <w:lang w:val="en-GB" w:eastAsia="da-DK"/>
        </w:rPr>
        <w:t>Parties leaving the consortium</w:t>
      </w:r>
    </w:p>
    <w:p w14:paraId="7CD3EC82" w14:textId="0D52995F" w:rsidR="009C2D81" w:rsidRPr="009C2D81" w:rsidRDefault="009C2D81" w:rsidP="00995801">
      <w:pPr>
        <w:pStyle w:val="Heading4"/>
        <w:rPr>
          <w:lang w:val="en-GB" w:eastAsia="da-DK"/>
        </w:rPr>
      </w:pPr>
      <w:r w:rsidRPr="009C2D81">
        <w:rPr>
          <w:lang w:val="en-GB" w:eastAsia="da-DK"/>
        </w:rPr>
        <w:t>Access Rights granted to a leaving Party</w:t>
      </w:r>
    </w:p>
    <w:p w14:paraId="539E4AC7" w14:textId="47CEB4EB" w:rsidR="009C2D81" w:rsidRPr="009C2D81" w:rsidRDefault="009C2D81" w:rsidP="00995801">
      <w:pPr>
        <w:pStyle w:val="Heading5"/>
        <w:rPr>
          <w:lang w:val="en-GB"/>
        </w:rPr>
      </w:pPr>
      <w:bookmarkStart w:id="101" w:name="_Ref90241536"/>
      <w:r w:rsidRPr="009C2D81">
        <w:rPr>
          <w:lang w:val="en-GB"/>
        </w:rPr>
        <w:t>Defaulting Party</w:t>
      </w:r>
      <w:bookmarkEnd w:id="101"/>
    </w:p>
    <w:p w14:paraId="7AA789DC" w14:textId="1B73B1B7" w:rsidR="009C2D81" w:rsidRPr="009C2D81" w:rsidRDefault="009C2D81" w:rsidP="00C70B98">
      <w:pPr>
        <w:rPr>
          <w:lang w:val="en-GB"/>
        </w:rPr>
      </w:pPr>
      <w:r w:rsidRPr="009C2D81">
        <w:rPr>
          <w:lang w:val="en-GB"/>
        </w:rPr>
        <w:t xml:space="preserve">Access Rights granted to a Defaulting Party and such Party's right to request Access Rights shall cease immediately upon receipt by the Defaulting Party of the formal notice of the decision of the </w:t>
      </w:r>
      <w:r w:rsidR="00A470FB">
        <w:rPr>
          <w:lang w:val="en-GB"/>
        </w:rPr>
        <w:t>Steering Committee</w:t>
      </w:r>
      <w:r w:rsidRPr="009C2D81">
        <w:rPr>
          <w:lang w:val="en-GB"/>
        </w:rPr>
        <w:t xml:space="preserve"> to terminate its participation in the consortium.</w:t>
      </w:r>
    </w:p>
    <w:p w14:paraId="7F02ABDF" w14:textId="638828AF" w:rsidR="009C2D81" w:rsidRPr="009C2D81" w:rsidRDefault="009C2D81" w:rsidP="00995801">
      <w:pPr>
        <w:pStyle w:val="Heading5"/>
        <w:rPr>
          <w:lang w:val="en-GB"/>
        </w:rPr>
      </w:pPr>
      <w:bookmarkStart w:id="102" w:name="_Ref90241406"/>
      <w:r w:rsidRPr="009C2D81">
        <w:rPr>
          <w:lang w:val="en-GB"/>
        </w:rPr>
        <w:t>Non-defaulting Party</w:t>
      </w:r>
      <w:bookmarkEnd w:id="102"/>
    </w:p>
    <w:p w14:paraId="24889694" w14:textId="5277E832" w:rsidR="009C2D81" w:rsidRPr="009C2D81" w:rsidRDefault="009C2D81" w:rsidP="00C70B98">
      <w:pPr>
        <w:rPr>
          <w:lang w:val="en-GB"/>
        </w:rPr>
      </w:pPr>
      <w:r w:rsidRPr="009C2D81">
        <w:rPr>
          <w:lang w:val="en-GB"/>
        </w:rPr>
        <w:t>A non-defaulting Party leaving voluntarily and with the other Parties' consent shall have Access Rights to the Results developed until the date of the termination of its participation.</w:t>
      </w:r>
    </w:p>
    <w:p w14:paraId="27057C51" w14:textId="21D91948" w:rsidR="009C2D81" w:rsidRPr="009C2D81" w:rsidRDefault="009C2D81" w:rsidP="00C70B98">
      <w:pPr>
        <w:rPr>
          <w:lang w:val="en-GB"/>
        </w:rPr>
      </w:pPr>
      <w:r w:rsidRPr="009C2D81">
        <w:rPr>
          <w:lang w:val="en-GB"/>
        </w:rPr>
        <w:t xml:space="preserve">It may request Access Rights within the period of time specified in Section </w:t>
      </w:r>
      <w:r w:rsidR="00EA1B11">
        <w:rPr>
          <w:lang w:val="en-GB"/>
        </w:rPr>
        <w:fldChar w:fldCharType="begin"/>
      </w:r>
      <w:r w:rsidR="00EA1B11">
        <w:rPr>
          <w:lang w:val="en-GB"/>
        </w:rPr>
        <w:instrText xml:space="preserve"> REF _Ref90241419 \r \h </w:instrText>
      </w:r>
      <w:r w:rsidR="00EA1B11">
        <w:rPr>
          <w:lang w:val="en-GB"/>
        </w:rPr>
      </w:r>
      <w:r w:rsidR="00EA1B11">
        <w:rPr>
          <w:lang w:val="en-GB"/>
        </w:rPr>
        <w:fldChar w:fldCharType="separate"/>
      </w:r>
      <w:r w:rsidR="00EF5E87">
        <w:rPr>
          <w:lang w:val="en-GB"/>
        </w:rPr>
        <w:t>9.4.3</w:t>
      </w:r>
      <w:r w:rsidR="00EA1B11">
        <w:rPr>
          <w:lang w:val="en-GB"/>
        </w:rPr>
        <w:fldChar w:fldCharType="end"/>
      </w:r>
      <w:r w:rsidRPr="009C2D81">
        <w:rPr>
          <w:lang w:val="en-GB"/>
        </w:rPr>
        <w:t>.</w:t>
      </w:r>
    </w:p>
    <w:p w14:paraId="58579821" w14:textId="5EFC4839" w:rsidR="009C2D81" w:rsidRPr="009C2D81" w:rsidRDefault="009C2D81" w:rsidP="00995801">
      <w:pPr>
        <w:pStyle w:val="Heading4"/>
        <w:rPr>
          <w:lang w:val="en-GB"/>
        </w:rPr>
      </w:pPr>
      <w:r w:rsidRPr="009C2D81">
        <w:rPr>
          <w:lang w:val="en-GB"/>
        </w:rPr>
        <w:t>Access Rights to be granted by any leaving Party</w:t>
      </w:r>
    </w:p>
    <w:p w14:paraId="3374167C" w14:textId="77777777" w:rsidR="009C2D81" w:rsidRPr="009C2D81" w:rsidRDefault="009C2D81" w:rsidP="00C70B98">
      <w:pPr>
        <w:rPr>
          <w:lang w:val="en-GB"/>
        </w:rPr>
      </w:pPr>
      <w:r w:rsidRPr="009C2D81">
        <w:rPr>
          <w:lang w:val="en-GB"/>
        </w:rPr>
        <w:t>Any Party leaving the Project shall continue to grant Access Rights pursuant to the Grant Agreement and this Consortium Agreement as if it had remained a Party for the whole duration of the Project.</w:t>
      </w:r>
    </w:p>
    <w:p w14:paraId="2468111B" w14:textId="235B83A4" w:rsidR="009C2D81" w:rsidRPr="009C2D81" w:rsidRDefault="009C2D81" w:rsidP="00753824">
      <w:pPr>
        <w:pStyle w:val="Heading2"/>
        <w:rPr>
          <w:lang w:val="en-GB" w:eastAsia="da-DK"/>
        </w:rPr>
      </w:pPr>
      <w:bookmarkStart w:id="103" w:name="_Toc90241120"/>
      <w:bookmarkEnd w:id="103"/>
      <w:r w:rsidRPr="009C2D81">
        <w:rPr>
          <w:lang w:val="en-GB" w:eastAsia="da-DK"/>
        </w:rPr>
        <w:t>Specific Provisions for Access Rights to Soft</w:t>
      </w:r>
      <w:r w:rsidRPr="002154F2">
        <w:t>w</w:t>
      </w:r>
      <w:r w:rsidRPr="009C2D81">
        <w:rPr>
          <w:lang w:val="en-GB" w:eastAsia="da-DK"/>
        </w:rPr>
        <w:t>are</w:t>
      </w:r>
    </w:p>
    <w:p w14:paraId="068735A9" w14:textId="1DC304A8" w:rsidR="009C2D81" w:rsidRPr="009C2D81" w:rsidRDefault="009C2D81" w:rsidP="00C70B98">
      <w:pPr>
        <w:rPr>
          <w:lang w:val="en-GB"/>
        </w:rPr>
      </w:pPr>
      <w:r w:rsidRPr="009C2D81">
        <w:rPr>
          <w:lang w:val="en-GB"/>
        </w:rPr>
        <w:t xml:space="preserve">For the avoidance of doubt, the general provisions for Access Rights provided for in this Section </w:t>
      </w:r>
      <w:r w:rsidR="00EA1B11">
        <w:rPr>
          <w:lang w:val="en-GB"/>
        </w:rPr>
        <w:fldChar w:fldCharType="begin"/>
      </w:r>
      <w:r w:rsidR="00EA1B11">
        <w:rPr>
          <w:lang w:val="en-GB"/>
        </w:rPr>
        <w:instrText xml:space="preserve"> REF _Ref90241428 \r \h </w:instrText>
      </w:r>
      <w:r w:rsidR="00EA1B11">
        <w:rPr>
          <w:lang w:val="en-GB"/>
        </w:rPr>
      </w:r>
      <w:r w:rsidR="00EA1B11">
        <w:rPr>
          <w:lang w:val="en-GB"/>
        </w:rPr>
        <w:fldChar w:fldCharType="separate"/>
      </w:r>
      <w:r w:rsidR="00EF5E87">
        <w:rPr>
          <w:lang w:val="en-GB"/>
        </w:rPr>
        <w:t>9</w:t>
      </w:r>
      <w:r w:rsidR="00EA1B11">
        <w:rPr>
          <w:lang w:val="en-GB"/>
        </w:rPr>
        <w:fldChar w:fldCharType="end"/>
      </w:r>
      <w:r w:rsidRPr="009C2D81">
        <w:rPr>
          <w:lang w:val="en-GB"/>
        </w:rPr>
        <w:t xml:space="preserve"> are applicable also to Software.</w:t>
      </w:r>
    </w:p>
    <w:p w14:paraId="0C2243FA" w14:textId="77777777" w:rsidR="009C2D81" w:rsidRPr="009C2D81" w:rsidRDefault="009C2D81" w:rsidP="00C70B98">
      <w:pPr>
        <w:rPr>
          <w:lang w:val="en-GB"/>
        </w:rPr>
      </w:pPr>
      <w:r w:rsidRPr="009C2D81">
        <w:rPr>
          <w:lang w:val="en-GB"/>
        </w:rPr>
        <w:t>Parties’ Access Rights to Software do not include any right to receive source code or object code ported to a certain hardware platform or any right to receive respective Software documentation in any particular form or detail, but only as available from the Party granting the Access Rights.</w:t>
      </w:r>
    </w:p>
    <w:p w14:paraId="3FE21BA6" w14:textId="46DB9D0E" w:rsidR="009C2D81" w:rsidRPr="009C2D81" w:rsidRDefault="009C2D81" w:rsidP="00995801">
      <w:pPr>
        <w:pStyle w:val="Heading1"/>
        <w:rPr>
          <w:lang w:val="en-GB"/>
        </w:rPr>
      </w:pPr>
      <w:bookmarkStart w:id="104" w:name="_Toc90241122"/>
      <w:bookmarkStart w:id="105" w:name="_Toc90280842"/>
      <w:bookmarkStart w:id="106" w:name="_Toc90404936"/>
      <w:bookmarkStart w:id="107" w:name="_Ref90241368"/>
      <w:bookmarkStart w:id="108" w:name="_Toc100242322"/>
      <w:bookmarkEnd w:id="104"/>
      <w:bookmarkEnd w:id="105"/>
      <w:bookmarkEnd w:id="106"/>
      <w:r w:rsidRPr="009C2D81">
        <w:rPr>
          <w:lang w:val="en-GB"/>
        </w:rPr>
        <w:t>Non-disclosure of information</w:t>
      </w:r>
      <w:bookmarkEnd w:id="107"/>
      <w:bookmarkEnd w:id="108"/>
    </w:p>
    <w:p w14:paraId="4DEFF591" w14:textId="451B56CC" w:rsidR="003E024A" w:rsidRPr="009C2D81" w:rsidRDefault="003E024A" w:rsidP="00995801">
      <w:pPr>
        <w:pStyle w:val="Heading2"/>
        <w:rPr>
          <w:lang w:val="en-GB"/>
        </w:rPr>
      </w:pPr>
      <w:r>
        <w:rPr>
          <w:lang w:val="en-GB"/>
        </w:rPr>
        <w:t> </w:t>
      </w:r>
      <w:bookmarkStart w:id="109" w:name="_Toc90241124"/>
      <w:bookmarkEnd w:id="109"/>
    </w:p>
    <w:p w14:paraId="09ACAB53" w14:textId="6A345D2D" w:rsidR="009C2D81" w:rsidRPr="009C2D81" w:rsidRDefault="009C2D81" w:rsidP="00C70B98">
      <w:pPr>
        <w:rPr>
          <w:lang w:val="en-GB"/>
        </w:rPr>
      </w:pPr>
      <w:r w:rsidRPr="009C2D81">
        <w:rPr>
          <w:lang w:val="en-GB"/>
        </w:rPr>
        <w:t>All information in whatever form or mode of communication, which is disclosed by a Party (the “Disclosing Party”) to any other Party (the “Recipient”) in connection with the Project during its implementation and which has been explicitly marked as “confidential” at the time of disclosure, or when disclosed orally has been identified as confidential at the time of disclosure and has been confirmed and designated in writing within 15 calendar days from oral disclosure at the latest as confidential information by the Disclosing Party, is “Confidential Information”.</w:t>
      </w:r>
    </w:p>
    <w:p w14:paraId="06E67230" w14:textId="3216A3F8" w:rsidR="002663F2" w:rsidRDefault="002663F2" w:rsidP="00995801">
      <w:pPr>
        <w:pStyle w:val="Heading2"/>
        <w:rPr>
          <w:lang w:val="en-GB"/>
        </w:rPr>
      </w:pPr>
      <w:r>
        <w:rPr>
          <w:lang w:val="en-GB"/>
        </w:rPr>
        <w:t> </w:t>
      </w:r>
      <w:bookmarkStart w:id="110" w:name="_Toc90241126"/>
      <w:bookmarkStart w:id="111" w:name="_Toc90241127"/>
      <w:bookmarkEnd w:id="110"/>
      <w:bookmarkEnd w:id="111"/>
    </w:p>
    <w:p w14:paraId="51B74BD7" w14:textId="77777777" w:rsidR="009C2D81" w:rsidRPr="009C2D81" w:rsidRDefault="009C2D81" w:rsidP="00C70B98">
      <w:pPr>
        <w:rPr>
          <w:lang w:val="en-GB"/>
        </w:rPr>
      </w:pPr>
      <w:r w:rsidRPr="009C2D81">
        <w:rPr>
          <w:lang w:val="en-GB"/>
        </w:rPr>
        <w:t>The Recipients hereby undertake in addition and without prejudice to any commitment on non-disclosure under the Grant Agreement, for a period of 5 years after the end of the Project:</w:t>
      </w:r>
    </w:p>
    <w:p w14:paraId="7FE55DFA" w14:textId="77777777" w:rsidR="009C2D81" w:rsidRPr="009C2D81" w:rsidRDefault="009C2D81" w:rsidP="00995801">
      <w:pPr>
        <w:pStyle w:val="ListBullet"/>
        <w:rPr>
          <w:lang w:val="en-GB" w:eastAsia="de-DE"/>
        </w:rPr>
      </w:pPr>
      <w:r w:rsidRPr="009C2D81">
        <w:rPr>
          <w:lang w:val="en-GB" w:eastAsia="de-DE"/>
        </w:rPr>
        <w:lastRenderedPageBreak/>
        <w:t>not to use Confidential Information otherwise than for the purpose for which it was disclosed;</w:t>
      </w:r>
    </w:p>
    <w:p w14:paraId="1D534F16" w14:textId="77777777" w:rsidR="009C2D81" w:rsidRPr="009C2D81" w:rsidRDefault="009C2D81" w:rsidP="00995801">
      <w:pPr>
        <w:pStyle w:val="ListBullet"/>
        <w:rPr>
          <w:lang w:val="en-GB" w:eastAsia="de-DE"/>
        </w:rPr>
      </w:pPr>
      <w:r w:rsidRPr="009C2D81">
        <w:rPr>
          <w:lang w:val="en-GB" w:eastAsia="de-DE"/>
        </w:rPr>
        <w:t>not to disclose Confidential Information without the prior written consent by the Disclosing Party;</w:t>
      </w:r>
    </w:p>
    <w:p w14:paraId="200DBDDC" w14:textId="77777777" w:rsidR="009C2D81" w:rsidRPr="009C2D81" w:rsidRDefault="009C2D81" w:rsidP="00995801">
      <w:pPr>
        <w:pStyle w:val="ListBullet"/>
        <w:rPr>
          <w:lang w:val="en-GB" w:eastAsia="de-DE"/>
        </w:rPr>
      </w:pPr>
      <w:r w:rsidRPr="009C2D81">
        <w:rPr>
          <w:lang w:val="en-GB" w:eastAsia="de-DE"/>
        </w:rPr>
        <w:t>to ensure that internal distribution of Confidential Information by a Recipient shall take place on a strict need-to-know basis; and</w:t>
      </w:r>
    </w:p>
    <w:p w14:paraId="4A39639C" w14:textId="77777777" w:rsidR="009C2D81" w:rsidRPr="009C2D81" w:rsidRDefault="009C2D81" w:rsidP="00995801">
      <w:pPr>
        <w:pStyle w:val="ListBullet"/>
        <w:rPr>
          <w:lang w:val="en-GB" w:eastAsia="de-DE"/>
        </w:rPr>
      </w:pPr>
      <w:r w:rsidRPr="009C2D81">
        <w:rPr>
          <w:lang w:val="en-GB" w:eastAsia="de-DE"/>
        </w:rPr>
        <w:t>to return to the Disclosing Party, or destroy, on request all Confidential Information that has been disclosed to the Recipients including all copies thereof and to delete all information stored in a machine-readable form to the extent practically possible. The Recipients may keep a copy to the extent it is required to keep, archive or store such Confidential Information because of compliance with applicable laws and regulations or for the proof of on-going obligations provided that the Recipient complies with the confidentiality obligations herein contained with respect to such copy.</w:t>
      </w:r>
    </w:p>
    <w:p w14:paraId="581716C3" w14:textId="590A260E" w:rsidR="009C2D81" w:rsidRPr="009C2D81" w:rsidRDefault="002663F2" w:rsidP="00995801">
      <w:pPr>
        <w:pStyle w:val="Heading2"/>
        <w:rPr>
          <w:lang w:val="en-GB"/>
        </w:rPr>
      </w:pPr>
      <w:bookmarkStart w:id="112" w:name="_Toc90241129"/>
      <w:bookmarkEnd w:id="112"/>
      <w:r>
        <w:rPr>
          <w:lang w:val="en-GB"/>
        </w:rPr>
        <w:t> </w:t>
      </w:r>
    </w:p>
    <w:p w14:paraId="08D12AC2" w14:textId="4A3A5E14" w:rsidR="009C2D81" w:rsidRPr="009C2D81" w:rsidRDefault="009C2D81" w:rsidP="00C70B98">
      <w:pPr>
        <w:rPr>
          <w:lang w:val="en-GB"/>
        </w:rPr>
      </w:pPr>
      <w:r w:rsidRPr="009C2D81">
        <w:rPr>
          <w:lang w:val="en-GB"/>
        </w:rPr>
        <w:t>The Recipients shall be responsible for the fulfilment of the above obligations on the part of their employees or third parties involved in the Project and shall ensure that they remain so obliged, as far as legally possible, during and after the end of the Project and/or after the termination of the contractual relationship with the employee or third party.</w:t>
      </w:r>
    </w:p>
    <w:p w14:paraId="5AD50D71" w14:textId="6C421F2B" w:rsidR="009C2D81" w:rsidRPr="009C2D81" w:rsidRDefault="002663F2" w:rsidP="00995801">
      <w:pPr>
        <w:pStyle w:val="Heading2"/>
        <w:rPr>
          <w:lang w:val="en-GB"/>
        </w:rPr>
      </w:pPr>
      <w:bookmarkStart w:id="113" w:name="_Toc90241131"/>
      <w:bookmarkEnd w:id="113"/>
      <w:r>
        <w:rPr>
          <w:lang w:val="en-GB"/>
        </w:rPr>
        <w:t> </w:t>
      </w:r>
    </w:p>
    <w:p w14:paraId="3A718590" w14:textId="77777777" w:rsidR="009C2D81" w:rsidRPr="009C2D81" w:rsidRDefault="009C2D81" w:rsidP="00C70B98">
      <w:pPr>
        <w:rPr>
          <w:lang w:val="en-GB"/>
        </w:rPr>
      </w:pPr>
      <w:r w:rsidRPr="009C2D81">
        <w:rPr>
          <w:lang w:val="en-GB"/>
        </w:rPr>
        <w:t>The above shall not apply for disclosure or use of Confidential Information, if and in so far as the Recipient can show that:</w:t>
      </w:r>
    </w:p>
    <w:p w14:paraId="301DB32A" w14:textId="77777777" w:rsidR="009C2D81" w:rsidRPr="009C2D81" w:rsidRDefault="009C2D81" w:rsidP="00995801">
      <w:pPr>
        <w:pStyle w:val="ListBullet"/>
        <w:rPr>
          <w:lang w:val="en-GB" w:eastAsia="de-DE"/>
        </w:rPr>
      </w:pPr>
      <w:r w:rsidRPr="009C2D81">
        <w:rPr>
          <w:lang w:val="en-GB" w:eastAsia="de-DE"/>
        </w:rPr>
        <w:t>the Confidential Information has become or becomes publicly available by means other than a breach of the Recipient’s confidentiality obligations;</w:t>
      </w:r>
    </w:p>
    <w:p w14:paraId="7E6F2187" w14:textId="77777777" w:rsidR="009C2D81" w:rsidRPr="009C2D81" w:rsidRDefault="009C2D81" w:rsidP="00995801">
      <w:pPr>
        <w:pStyle w:val="ListBullet"/>
        <w:rPr>
          <w:lang w:val="en-GB" w:eastAsia="de-DE"/>
        </w:rPr>
      </w:pPr>
      <w:r w:rsidRPr="009C2D81">
        <w:rPr>
          <w:lang w:val="en-GB" w:eastAsia="de-DE"/>
        </w:rPr>
        <w:t>the Disclosing Party subsequently informs the Recipient that the Confidential Information is no longer confidential;</w:t>
      </w:r>
    </w:p>
    <w:p w14:paraId="08663EFE" w14:textId="77777777" w:rsidR="009C2D81" w:rsidRPr="009C2D81" w:rsidRDefault="009C2D81" w:rsidP="00995801">
      <w:pPr>
        <w:pStyle w:val="ListBullet"/>
        <w:rPr>
          <w:lang w:val="en-GB" w:eastAsia="de-DE"/>
        </w:rPr>
      </w:pPr>
      <w:r w:rsidRPr="009C2D81">
        <w:rPr>
          <w:lang w:val="en-GB" w:eastAsia="de-DE"/>
        </w:rPr>
        <w:t>the Confidential Information is communicated to the Recipient without any obligation of confidentiality by a third party who is to the best knowledge of the Recipient in lawful possession thereof and under no obligation of confidentiality to the Disclosing Party;</w:t>
      </w:r>
    </w:p>
    <w:p w14:paraId="558B4EFE" w14:textId="77777777" w:rsidR="009C2D81" w:rsidRPr="009C2D81" w:rsidRDefault="009C2D81" w:rsidP="00995801">
      <w:pPr>
        <w:pStyle w:val="ListBullet"/>
        <w:rPr>
          <w:lang w:val="en-GB" w:eastAsia="de-DE"/>
        </w:rPr>
      </w:pPr>
      <w:r w:rsidRPr="009C2D81">
        <w:rPr>
          <w:lang w:val="en-GB" w:eastAsia="de-DE"/>
        </w:rPr>
        <w:t>the disclosure or communication of the Confidential Information is foreseen by provisions of the Grant Agreement;</w:t>
      </w:r>
    </w:p>
    <w:p w14:paraId="5C62535E" w14:textId="77777777" w:rsidR="009C2D81" w:rsidRPr="009C2D81" w:rsidRDefault="009C2D81" w:rsidP="00995801">
      <w:pPr>
        <w:pStyle w:val="ListBullet"/>
        <w:rPr>
          <w:lang w:val="en-GB" w:eastAsia="de-DE"/>
        </w:rPr>
      </w:pPr>
      <w:r w:rsidRPr="009C2D81">
        <w:rPr>
          <w:lang w:val="en-GB" w:eastAsia="de-DE"/>
        </w:rPr>
        <w:t xml:space="preserve">the Confidential Information, at any time, was developed by the Recipient completely independently of any such disclosure by the Disclosing Party; </w:t>
      </w:r>
    </w:p>
    <w:p w14:paraId="432528F8" w14:textId="77777777" w:rsidR="009C2D81" w:rsidRPr="009C2D81" w:rsidRDefault="009C2D81" w:rsidP="00995801">
      <w:pPr>
        <w:pStyle w:val="ListBullet"/>
        <w:rPr>
          <w:lang w:val="en-GB" w:eastAsia="de-DE"/>
        </w:rPr>
      </w:pPr>
      <w:r w:rsidRPr="009C2D81">
        <w:rPr>
          <w:lang w:val="en-GB" w:eastAsia="de-DE"/>
        </w:rPr>
        <w:t>the Confidential Information was already known to the Recipient prior to disclosure, or</w:t>
      </w:r>
    </w:p>
    <w:p w14:paraId="03A19A8C" w14:textId="3A56A3F4" w:rsidR="009C2D81" w:rsidRPr="009C2D81" w:rsidRDefault="009C2D81" w:rsidP="00995801">
      <w:pPr>
        <w:pStyle w:val="ListBullet"/>
        <w:rPr>
          <w:lang w:val="en-GB" w:eastAsia="de-DE"/>
        </w:rPr>
      </w:pPr>
      <w:r w:rsidRPr="009C2D81">
        <w:rPr>
          <w:lang w:val="en-GB" w:eastAsia="de-DE"/>
        </w:rPr>
        <w:t xml:space="preserve">the Recipient is required to disclose the Confidential Information in order to comply with applicable laws or regulations or with a court or administrative order, subject to the provision Section </w:t>
      </w:r>
      <w:r w:rsidR="00EA1B11">
        <w:rPr>
          <w:lang w:val="en-GB" w:eastAsia="de-DE"/>
        </w:rPr>
        <w:fldChar w:fldCharType="begin"/>
      </w:r>
      <w:r w:rsidR="00EA1B11">
        <w:rPr>
          <w:lang w:val="en-GB" w:eastAsia="de-DE"/>
        </w:rPr>
        <w:instrText xml:space="preserve"> REF _Ref90241448 \r \h </w:instrText>
      </w:r>
      <w:r w:rsidR="00EA1B11">
        <w:rPr>
          <w:lang w:val="en-GB" w:eastAsia="de-DE"/>
        </w:rPr>
      </w:r>
      <w:r w:rsidR="00EA1B11">
        <w:rPr>
          <w:lang w:val="en-GB" w:eastAsia="de-DE"/>
        </w:rPr>
        <w:fldChar w:fldCharType="separate"/>
      </w:r>
      <w:r w:rsidR="00EF5E87">
        <w:rPr>
          <w:lang w:val="en-GB" w:eastAsia="de-DE"/>
        </w:rPr>
        <w:t>10.7</w:t>
      </w:r>
      <w:r w:rsidR="00EA1B11">
        <w:rPr>
          <w:lang w:val="en-GB" w:eastAsia="de-DE"/>
        </w:rPr>
        <w:fldChar w:fldCharType="end"/>
      </w:r>
      <w:r w:rsidRPr="009C2D81">
        <w:rPr>
          <w:lang w:val="en-GB" w:eastAsia="de-DE"/>
        </w:rPr>
        <w:t xml:space="preserve"> hereunder.</w:t>
      </w:r>
    </w:p>
    <w:p w14:paraId="05EE8736" w14:textId="25CDE394" w:rsidR="009C2D81" w:rsidRPr="009C2D81" w:rsidRDefault="003E024A" w:rsidP="00995801">
      <w:pPr>
        <w:pStyle w:val="Heading2"/>
        <w:rPr>
          <w:lang w:val="en-GB"/>
        </w:rPr>
      </w:pPr>
      <w:bookmarkStart w:id="114" w:name="_Toc90241133"/>
      <w:bookmarkEnd w:id="114"/>
      <w:r>
        <w:rPr>
          <w:lang w:val="en-GB"/>
        </w:rPr>
        <w:t> </w:t>
      </w:r>
    </w:p>
    <w:p w14:paraId="2AC5C6CF" w14:textId="77777777" w:rsidR="009C2D81" w:rsidRPr="009C2D81" w:rsidRDefault="009C2D81" w:rsidP="00C70B98">
      <w:pPr>
        <w:rPr>
          <w:lang w:val="en-GB"/>
        </w:rPr>
      </w:pPr>
      <w:r w:rsidRPr="009C2D81">
        <w:rPr>
          <w:lang w:val="en-GB"/>
        </w:rPr>
        <w:t>The Recipient shall apply the same degree of care with regard to the Confidential Information disclosed within the scope of the Project as with its own confidential and/or proprietary information, but in no case less than reasonable care</w:t>
      </w:r>
    </w:p>
    <w:p w14:paraId="4E04FC06" w14:textId="0289A949" w:rsidR="009C2D81" w:rsidRPr="009C2D81" w:rsidRDefault="003E024A" w:rsidP="00995801">
      <w:pPr>
        <w:pStyle w:val="Heading2"/>
        <w:rPr>
          <w:lang w:val="en-GB"/>
        </w:rPr>
      </w:pPr>
      <w:bookmarkStart w:id="115" w:name="_Toc90241135"/>
      <w:bookmarkEnd w:id="115"/>
      <w:r>
        <w:rPr>
          <w:lang w:val="en-GB"/>
        </w:rPr>
        <w:t> </w:t>
      </w:r>
    </w:p>
    <w:p w14:paraId="304540B5" w14:textId="77777777" w:rsidR="009C2D81" w:rsidRPr="009C2D81" w:rsidRDefault="009C2D81" w:rsidP="00C70B98">
      <w:pPr>
        <w:rPr>
          <w:lang w:val="en-GB"/>
        </w:rPr>
      </w:pPr>
      <w:r w:rsidRPr="009C2D81">
        <w:rPr>
          <w:lang w:val="en-GB"/>
        </w:rPr>
        <w:t>Each Recipient shall promptly inform the relevant Disclosing Party by written notice of any unauthorised disclosure, misappropriation or misuse of Confidential Information after it becomes aware of such unauthorised disclosure, misappropriation or misuse.</w:t>
      </w:r>
    </w:p>
    <w:p w14:paraId="2CB75F7B" w14:textId="3207F939" w:rsidR="009C2D81" w:rsidRPr="009C2D81" w:rsidRDefault="003E024A" w:rsidP="00995801">
      <w:pPr>
        <w:pStyle w:val="Heading2"/>
        <w:rPr>
          <w:lang w:val="en-GB"/>
        </w:rPr>
      </w:pPr>
      <w:bookmarkStart w:id="116" w:name="_Toc90241137"/>
      <w:bookmarkStart w:id="117" w:name="_Ref90241448"/>
      <w:bookmarkEnd w:id="116"/>
      <w:r>
        <w:rPr>
          <w:lang w:val="en-GB"/>
        </w:rPr>
        <w:lastRenderedPageBreak/>
        <w:t> </w:t>
      </w:r>
      <w:bookmarkEnd w:id="117"/>
    </w:p>
    <w:p w14:paraId="11D6BC3E" w14:textId="77777777" w:rsidR="009C2D81" w:rsidRPr="009C2D81" w:rsidRDefault="009C2D81" w:rsidP="00C70B98">
      <w:pPr>
        <w:rPr>
          <w:lang w:val="en-GB"/>
        </w:rPr>
      </w:pPr>
      <w:r w:rsidRPr="009C2D81">
        <w:rPr>
          <w:lang w:val="en-GB"/>
        </w:rPr>
        <w:t>If any Recipient becomes aware that it will be required, or is likely to be required, to disclose Confidential Information in order to comply with applicable laws or regulations or with a court or administrative order, it shall, to the extent it is lawfully able to do so, prior to any such disclosure</w:t>
      </w:r>
    </w:p>
    <w:p w14:paraId="76003FBB" w14:textId="256FA5DB" w:rsidR="009C2D81" w:rsidRPr="009C2D81" w:rsidRDefault="009C2D81" w:rsidP="00995801">
      <w:pPr>
        <w:pStyle w:val="ListBullet"/>
        <w:rPr>
          <w:lang w:val="en-GB" w:eastAsia="de-DE"/>
        </w:rPr>
      </w:pPr>
      <w:r w:rsidRPr="009C2D81">
        <w:rPr>
          <w:lang w:val="en-GB" w:eastAsia="de-DE"/>
        </w:rPr>
        <w:t>notify the Disclosing Party, and</w:t>
      </w:r>
    </w:p>
    <w:p w14:paraId="0299E565" w14:textId="77777777" w:rsidR="009C2D81" w:rsidRPr="009C2D81" w:rsidRDefault="009C2D81" w:rsidP="00995801">
      <w:pPr>
        <w:pStyle w:val="ListBullet"/>
        <w:rPr>
          <w:lang w:val="en-GB" w:eastAsia="de-DE"/>
        </w:rPr>
      </w:pPr>
      <w:r w:rsidRPr="009C2D81">
        <w:rPr>
          <w:lang w:val="en-GB" w:eastAsia="de-DE"/>
        </w:rPr>
        <w:t>comply with the Disclosing Party’s reasonable instructions to protect the confidentiality of the information.</w:t>
      </w:r>
    </w:p>
    <w:p w14:paraId="65FD7152" w14:textId="3EC164A7" w:rsidR="009C2D81" w:rsidRPr="002154F2" w:rsidRDefault="009C2D81" w:rsidP="00995801">
      <w:pPr>
        <w:pStyle w:val="Heading1"/>
      </w:pPr>
      <w:bookmarkStart w:id="118" w:name="_Toc90241139"/>
      <w:bookmarkStart w:id="119" w:name="_Toc90280844"/>
      <w:bookmarkStart w:id="120" w:name="_Toc90404938"/>
      <w:bookmarkStart w:id="121" w:name="_Toc90241140"/>
      <w:bookmarkStart w:id="122" w:name="_Toc90280845"/>
      <w:bookmarkStart w:id="123" w:name="_Toc90404939"/>
      <w:bookmarkStart w:id="124" w:name="_Toc90241141"/>
      <w:bookmarkStart w:id="125" w:name="_Toc90280846"/>
      <w:bookmarkStart w:id="126" w:name="_Toc90404940"/>
      <w:bookmarkStart w:id="127" w:name="_Toc100242323"/>
      <w:bookmarkEnd w:id="118"/>
      <w:bookmarkEnd w:id="119"/>
      <w:bookmarkEnd w:id="120"/>
      <w:bookmarkEnd w:id="121"/>
      <w:bookmarkEnd w:id="122"/>
      <w:bookmarkEnd w:id="123"/>
      <w:bookmarkEnd w:id="124"/>
      <w:bookmarkEnd w:id="125"/>
      <w:bookmarkEnd w:id="126"/>
      <w:r w:rsidRPr="009C2D81">
        <w:rPr>
          <w:lang w:val="en-GB" w:eastAsia="da-DK"/>
        </w:rPr>
        <w:t>Miscellaneous</w:t>
      </w:r>
      <w:bookmarkEnd w:id="127"/>
    </w:p>
    <w:p w14:paraId="46F140E3" w14:textId="71404470" w:rsidR="009C2D81" w:rsidRPr="009C2D81" w:rsidRDefault="009C2D81" w:rsidP="00995801">
      <w:pPr>
        <w:pStyle w:val="Heading2"/>
        <w:rPr>
          <w:lang w:val="en-GB" w:eastAsia="da-DK"/>
        </w:rPr>
      </w:pPr>
      <w:r w:rsidRPr="009C2D81">
        <w:rPr>
          <w:lang w:val="en-GB" w:eastAsia="da-DK"/>
        </w:rPr>
        <w:t>Attachments, inconsistencies and severability</w:t>
      </w:r>
    </w:p>
    <w:p w14:paraId="30532619" w14:textId="77777777" w:rsidR="009C2D81" w:rsidRPr="009C2D81" w:rsidRDefault="009C2D81" w:rsidP="00B93725">
      <w:pPr>
        <w:rPr>
          <w:lang w:val="en-GB"/>
        </w:rPr>
      </w:pPr>
      <w:r w:rsidRPr="009C2D81">
        <w:rPr>
          <w:lang w:val="en-GB"/>
        </w:rPr>
        <w:t>This Consortium Agreement consists of this core text and</w:t>
      </w:r>
      <w:r w:rsidR="00B93725">
        <w:rPr>
          <w:lang w:val="en-GB"/>
        </w:rPr>
        <w:t>:</w:t>
      </w:r>
    </w:p>
    <w:p w14:paraId="00E95A90" w14:textId="40758A7A" w:rsidR="009C2D81" w:rsidRPr="009C2D81" w:rsidRDefault="009C2D81" w:rsidP="00995801">
      <w:pPr>
        <w:pStyle w:val="ListBullet"/>
        <w:rPr>
          <w:lang w:val="en-GB"/>
        </w:rPr>
      </w:pPr>
      <w:r w:rsidRPr="009C2D81">
        <w:rPr>
          <w:lang w:val="en-GB"/>
        </w:rPr>
        <w:t>Attachment 1 (Background included)</w:t>
      </w:r>
      <w:r w:rsidR="00D94B89">
        <w:rPr>
          <w:lang w:val="en-GB"/>
        </w:rPr>
        <w:t>,</w:t>
      </w:r>
      <w:r w:rsidRPr="009C2D81">
        <w:rPr>
          <w:lang w:val="en-GB"/>
        </w:rPr>
        <w:t xml:space="preserve"> </w:t>
      </w:r>
    </w:p>
    <w:p w14:paraId="2DDE6F5C" w14:textId="784E51B8" w:rsidR="00F12F6D" w:rsidRPr="00F05005" w:rsidRDefault="009C2D81" w:rsidP="00F05005">
      <w:pPr>
        <w:pStyle w:val="ListBullet"/>
        <w:rPr>
          <w:lang w:val="en-GB"/>
        </w:rPr>
      </w:pPr>
      <w:r w:rsidRPr="009C2D81">
        <w:rPr>
          <w:lang w:val="en-GB"/>
        </w:rPr>
        <w:t>Attachment 2 (Accession document)</w:t>
      </w:r>
      <w:r w:rsidR="00D94B89">
        <w:rPr>
          <w:lang w:val="en-GB"/>
        </w:rPr>
        <w:t>,</w:t>
      </w:r>
    </w:p>
    <w:p w14:paraId="75A2EF85" w14:textId="34BCEFDB" w:rsidR="00D52E56" w:rsidRPr="00D94B89" w:rsidRDefault="00F12F6D" w:rsidP="00D94B89">
      <w:pPr>
        <w:pStyle w:val="ListBullet"/>
      </w:pPr>
      <w:r>
        <w:t xml:space="preserve">Attachment 3 (List of Third Parties for simplified transfer according to Section 8.3.2) </w:t>
      </w:r>
    </w:p>
    <w:p w14:paraId="54BD82F1" w14:textId="77777777" w:rsidR="009C2D81" w:rsidRPr="009C2D81" w:rsidRDefault="009C2D81" w:rsidP="00C70B98">
      <w:pPr>
        <w:rPr>
          <w:lang w:val="en-GB"/>
        </w:rPr>
      </w:pPr>
      <w:r w:rsidRPr="009C2D81">
        <w:rPr>
          <w:lang w:val="en-GB"/>
        </w:rPr>
        <w:t>In case the terms of this Consortium Agreement are in conflict with the terms of the Grant Agreement, the terms of the latter shall prevail. In case of conflicts between the attachments and the core text of this Consortium Agreement, the latter shall prevail.</w:t>
      </w:r>
    </w:p>
    <w:p w14:paraId="31181235" w14:textId="77777777" w:rsidR="009C2D81" w:rsidRPr="009C2D81" w:rsidRDefault="009C2D81" w:rsidP="00C70B98">
      <w:pPr>
        <w:rPr>
          <w:lang w:val="en-GB"/>
        </w:rPr>
      </w:pPr>
      <w:r w:rsidRPr="009C2D81">
        <w:rPr>
          <w:lang w:val="en-GB"/>
        </w:rPr>
        <w:t>Should any provision of this Consortium Agreement become invalid, illegal or unenforceable, it shall not affect the validity of the remaining provisions of this Consortium Agreement. In such a case, the Parties concerned shall be entitled to request that a valid and practicable provision be negotiated that fulfils the purpose of the original provision.</w:t>
      </w:r>
    </w:p>
    <w:p w14:paraId="451EA057" w14:textId="32E4EF76" w:rsidR="009C2D81" w:rsidRPr="009C2D81" w:rsidRDefault="009C2D81" w:rsidP="00995801">
      <w:pPr>
        <w:pStyle w:val="Heading2"/>
        <w:rPr>
          <w:lang w:val="en-GB" w:eastAsia="da-DK"/>
        </w:rPr>
      </w:pPr>
      <w:bookmarkStart w:id="128" w:name="_Toc90241144"/>
      <w:bookmarkEnd w:id="128"/>
      <w:r w:rsidRPr="009C2D81">
        <w:rPr>
          <w:lang w:val="en-GB" w:eastAsia="da-DK"/>
        </w:rPr>
        <w:t>No representation, partnership or agency</w:t>
      </w:r>
    </w:p>
    <w:p w14:paraId="42FA126E" w14:textId="70CB8E8E" w:rsidR="009C2D81" w:rsidRPr="009C2D81" w:rsidRDefault="009C2D81" w:rsidP="00C70B98">
      <w:pPr>
        <w:rPr>
          <w:lang w:val="en-GB"/>
        </w:rPr>
      </w:pPr>
      <w:r w:rsidRPr="009C2D81">
        <w:rPr>
          <w:lang w:val="en-GB"/>
        </w:rPr>
        <w:t xml:space="preserve">Except as otherwise provided in Section </w:t>
      </w:r>
      <w:r w:rsidR="00EA1B11">
        <w:rPr>
          <w:lang w:val="en-GB"/>
        </w:rPr>
        <w:fldChar w:fldCharType="begin"/>
      </w:r>
      <w:r w:rsidR="00EA1B11">
        <w:rPr>
          <w:lang w:val="en-GB"/>
        </w:rPr>
        <w:instrText xml:space="preserve"> REF _Ref90241304 \r \h </w:instrText>
      </w:r>
      <w:r w:rsidR="00EA1B11">
        <w:rPr>
          <w:lang w:val="en-GB"/>
        </w:rPr>
      </w:r>
      <w:r w:rsidR="00EA1B11">
        <w:rPr>
          <w:lang w:val="en-GB"/>
        </w:rPr>
        <w:fldChar w:fldCharType="separate"/>
      </w:r>
      <w:r w:rsidR="00EF5E87">
        <w:rPr>
          <w:lang w:val="en-GB"/>
        </w:rPr>
        <w:t>6.4.4</w:t>
      </w:r>
      <w:r w:rsidR="00EA1B11">
        <w:rPr>
          <w:lang w:val="en-GB"/>
        </w:rPr>
        <w:fldChar w:fldCharType="end"/>
      </w:r>
      <w:r w:rsidRPr="009C2D81">
        <w:rPr>
          <w:lang w:val="en-GB"/>
        </w:rPr>
        <w:t>, no Party shall be entitled to act or to make legally binding declarations on behalf of any other Party or of the consortium. Nothing in this Consortium Agreement shall be deemed to constitute a joint venture, agency, partnership, interest grouping or any other kind of formal business grouping or entity between the Parties.</w:t>
      </w:r>
    </w:p>
    <w:p w14:paraId="0EA1E439" w14:textId="1AAE5D87" w:rsidR="009C2D81" w:rsidRPr="009C2D81" w:rsidRDefault="009C2D81" w:rsidP="00995801">
      <w:pPr>
        <w:pStyle w:val="Heading2"/>
        <w:rPr>
          <w:lang w:val="en-GB" w:eastAsia="da-DK"/>
        </w:rPr>
      </w:pPr>
      <w:r w:rsidRPr="009C2D81">
        <w:rPr>
          <w:lang w:val="en-GB" w:eastAsia="da-DK"/>
        </w:rPr>
        <w:t>Formal and written notices</w:t>
      </w:r>
    </w:p>
    <w:p w14:paraId="3A550561" w14:textId="77777777" w:rsidR="009C2D81" w:rsidRPr="009C2D81" w:rsidRDefault="009C2D81" w:rsidP="00C70B98">
      <w:pPr>
        <w:rPr>
          <w:lang w:val="en-GB"/>
        </w:rPr>
      </w:pPr>
      <w:r w:rsidRPr="009C2D81">
        <w:rPr>
          <w:lang w:val="en-GB"/>
        </w:rPr>
        <w:t>Any notice to be given under this Consortium Agreement shall be addressed to the recipients as listed in the most current address list kept by the Coordinator.</w:t>
      </w:r>
    </w:p>
    <w:p w14:paraId="6ABC3E91" w14:textId="380EC1CC" w:rsidR="009C2D81" w:rsidRPr="009C2D81" w:rsidRDefault="009C2D81" w:rsidP="00C70B98">
      <w:pPr>
        <w:rPr>
          <w:lang w:val="en-GB"/>
        </w:rPr>
      </w:pPr>
      <w:r w:rsidRPr="009C2D81">
        <w:rPr>
          <w:lang w:val="en-GB"/>
        </w:rPr>
        <w:t>Any change of persons or contact details shall be immediately communicated to the Coordinator by written notice. The address list shall be accessible to all Parties.</w:t>
      </w:r>
    </w:p>
    <w:p w14:paraId="1EC1BC61" w14:textId="77777777" w:rsidR="009C2D81" w:rsidRPr="009C2D81" w:rsidRDefault="009C2D81" w:rsidP="00C70B98">
      <w:pPr>
        <w:rPr>
          <w:lang w:val="en-GB"/>
        </w:rPr>
      </w:pPr>
      <w:r w:rsidRPr="009C2D81">
        <w:rPr>
          <w:lang w:val="en-GB"/>
        </w:rPr>
        <w:t>Formal notices:</w:t>
      </w:r>
    </w:p>
    <w:p w14:paraId="0964A6B0" w14:textId="727A8909" w:rsidR="009C2D81" w:rsidRPr="009C2D81" w:rsidRDefault="009C2D81" w:rsidP="00C70B98">
      <w:pPr>
        <w:rPr>
          <w:rFonts w:eastAsia="Arial"/>
          <w:lang w:val="en-GB"/>
        </w:rPr>
      </w:pPr>
      <w:r w:rsidRPr="009C2D81">
        <w:rPr>
          <w:lang w:val="en-GB"/>
        </w:rPr>
        <w:t xml:space="preserve">If it is required in this Consortium Agreement (Sections </w:t>
      </w:r>
      <w:r w:rsidR="00EA1B11">
        <w:rPr>
          <w:lang w:val="en-GB"/>
        </w:rPr>
        <w:fldChar w:fldCharType="begin"/>
      </w:r>
      <w:r w:rsidR="00EA1B11">
        <w:rPr>
          <w:lang w:val="en-GB"/>
        </w:rPr>
        <w:instrText xml:space="preserve"> REF _Ref90241513 \r \h </w:instrText>
      </w:r>
      <w:r w:rsidR="00EA1B11">
        <w:rPr>
          <w:lang w:val="en-GB"/>
        </w:rPr>
      </w:r>
      <w:r w:rsidR="00EA1B11">
        <w:rPr>
          <w:lang w:val="en-GB"/>
        </w:rPr>
        <w:fldChar w:fldCharType="separate"/>
      </w:r>
      <w:r w:rsidR="00EF5E87">
        <w:rPr>
          <w:lang w:val="en-GB"/>
        </w:rPr>
        <w:t>4.2</w:t>
      </w:r>
      <w:r w:rsidR="00EA1B11">
        <w:rPr>
          <w:lang w:val="en-GB"/>
        </w:rPr>
        <w:fldChar w:fldCharType="end"/>
      </w:r>
      <w:r w:rsidRPr="009C2D81">
        <w:rPr>
          <w:lang w:val="en-GB"/>
        </w:rPr>
        <w:t xml:space="preserve">, </w:t>
      </w:r>
      <w:r w:rsidR="00EA1B11">
        <w:rPr>
          <w:lang w:val="en-GB"/>
        </w:rPr>
        <w:fldChar w:fldCharType="begin"/>
      </w:r>
      <w:r w:rsidR="00EA1B11">
        <w:rPr>
          <w:lang w:val="en-GB"/>
        </w:rPr>
        <w:instrText xml:space="preserve"> REF _Ref90241536 \r \h </w:instrText>
      </w:r>
      <w:r w:rsidR="00EA1B11">
        <w:rPr>
          <w:lang w:val="en-GB"/>
        </w:rPr>
      </w:r>
      <w:r w:rsidR="00EA1B11">
        <w:rPr>
          <w:lang w:val="en-GB"/>
        </w:rPr>
        <w:fldChar w:fldCharType="separate"/>
      </w:r>
      <w:r w:rsidR="00EF5E87">
        <w:rPr>
          <w:lang w:val="en-GB"/>
        </w:rPr>
        <w:t>9.7.2.1.1</w:t>
      </w:r>
      <w:r w:rsidR="00EA1B11">
        <w:rPr>
          <w:lang w:val="en-GB"/>
        </w:rPr>
        <w:fldChar w:fldCharType="end"/>
      </w:r>
      <w:r w:rsidRPr="009C2D81">
        <w:rPr>
          <w:lang w:val="en-GB"/>
        </w:rPr>
        <w:t xml:space="preserve">, and </w:t>
      </w:r>
      <w:r w:rsidR="00EA1B11">
        <w:rPr>
          <w:lang w:val="en-GB"/>
        </w:rPr>
        <w:fldChar w:fldCharType="begin"/>
      </w:r>
      <w:r w:rsidR="00EA1B11">
        <w:rPr>
          <w:lang w:val="en-GB"/>
        </w:rPr>
        <w:instrText xml:space="preserve"> REF _Ref90241547 \r \h </w:instrText>
      </w:r>
      <w:r w:rsidR="00EA1B11">
        <w:rPr>
          <w:lang w:val="en-GB"/>
        </w:rPr>
      </w:r>
      <w:r w:rsidR="00EA1B11">
        <w:rPr>
          <w:lang w:val="en-GB"/>
        </w:rPr>
        <w:fldChar w:fldCharType="separate"/>
      </w:r>
      <w:r w:rsidR="00EF5E87">
        <w:rPr>
          <w:lang w:val="en-GB"/>
        </w:rPr>
        <w:t>11.4</w:t>
      </w:r>
      <w:r w:rsidR="00EA1B11">
        <w:rPr>
          <w:lang w:val="en-GB"/>
        </w:rPr>
        <w:fldChar w:fldCharType="end"/>
      </w:r>
      <w:r w:rsidRPr="009C2D81">
        <w:rPr>
          <w:lang w:val="en-GB"/>
        </w:rPr>
        <w:t>) that a formal notice, consent or approval shall be given, such notice shall be signed by an authorised representative of a Party and shall either be served personally or sent by mail with recorded delivery with acknowledgement of receipt.</w:t>
      </w:r>
    </w:p>
    <w:p w14:paraId="63FC8231" w14:textId="77777777" w:rsidR="00D52E56" w:rsidRPr="00D94B89" w:rsidRDefault="00D52E56" w:rsidP="00D94B89">
      <w:pPr>
        <w:jc w:val="left"/>
        <w:rPr>
          <w:rFonts w:ascii="Arial" w:hAnsi="Arial"/>
          <w:szCs w:val="20"/>
        </w:rPr>
      </w:pPr>
      <w:r w:rsidRPr="00D94B89">
        <w:rPr>
          <w:rFonts w:ascii="Arial" w:hAnsi="Arial"/>
          <w:szCs w:val="20"/>
        </w:rPr>
        <w:t>Other communication:</w:t>
      </w:r>
    </w:p>
    <w:p w14:paraId="5C0303FD" w14:textId="36280E5E" w:rsidR="00D52E56" w:rsidRPr="00D94B89" w:rsidRDefault="00D52E56" w:rsidP="00D94B89">
      <w:pPr>
        <w:pStyle w:val="NoSpacing"/>
        <w:spacing w:before="240" w:after="240" w:line="288" w:lineRule="auto"/>
      </w:pPr>
      <w:r w:rsidRPr="00D94B89">
        <w:lastRenderedPageBreak/>
        <w:t>Other communication between the Parties may also be effected by other means such as e-mail with acknowledgement of receipt, which fulfils the conditions of written form.</w:t>
      </w:r>
    </w:p>
    <w:p w14:paraId="7484A019" w14:textId="38ECBD80" w:rsidR="009C2D81" w:rsidRPr="009C2D81" w:rsidRDefault="009C2D81" w:rsidP="00995801">
      <w:pPr>
        <w:pStyle w:val="Heading2"/>
        <w:rPr>
          <w:lang w:val="en-GB" w:eastAsia="da-DK"/>
        </w:rPr>
      </w:pPr>
      <w:bookmarkStart w:id="129" w:name="_Toc90241147"/>
      <w:bookmarkStart w:id="130" w:name="_Toc90241148"/>
      <w:bookmarkStart w:id="131" w:name="_Ref90241547"/>
      <w:bookmarkEnd w:id="129"/>
      <w:bookmarkEnd w:id="130"/>
      <w:r w:rsidRPr="009C2D81">
        <w:rPr>
          <w:lang w:val="en-GB" w:eastAsia="da-DK"/>
        </w:rPr>
        <w:t>Assignment and amendments</w:t>
      </w:r>
      <w:bookmarkEnd w:id="131"/>
    </w:p>
    <w:p w14:paraId="33CB79A1" w14:textId="6223D46C" w:rsidR="009C2D81" w:rsidRPr="009C2D81" w:rsidRDefault="009C2D81" w:rsidP="00C70B98">
      <w:pPr>
        <w:rPr>
          <w:lang w:val="en-GB"/>
        </w:rPr>
      </w:pPr>
      <w:r w:rsidRPr="009C2D81">
        <w:rPr>
          <w:lang w:val="en-GB"/>
        </w:rPr>
        <w:t xml:space="preserve">Except as set out in Section </w:t>
      </w:r>
      <w:r w:rsidR="00EA1B11">
        <w:rPr>
          <w:lang w:val="en-GB"/>
        </w:rPr>
        <w:fldChar w:fldCharType="begin"/>
      </w:r>
      <w:r w:rsidR="00EA1B11">
        <w:rPr>
          <w:lang w:val="en-GB"/>
        </w:rPr>
        <w:instrText xml:space="preserve"> REF _Ref90241565 \r \h </w:instrText>
      </w:r>
      <w:r w:rsidR="00EA1B11">
        <w:rPr>
          <w:lang w:val="en-GB"/>
        </w:rPr>
      </w:r>
      <w:r w:rsidR="00EA1B11">
        <w:rPr>
          <w:lang w:val="en-GB"/>
        </w:rPr>
        <w:fldChar w:fldCharType="separate"/>
      </w:r>
      <w:r w:rsidR="00EF5E87">
        <w:rPr>
          <w:lang w:val="en-GB"/>
        </w:rPr>
        <w:t>8.3</w:t>
      </w:r>
      <w:r w:rsidR="00EA1B11">
        <w:rPr>
          <w:lang w:val="en-GB"/>
        </w:rPr>
        <w:fldChar w:fldCharType="end"/>
      </w:r>
      <w:r w:rsidRPr="009C2D81">
        <w:rPr>
          <w:lang w:val="en-GB"/>
        </w:rPr>
        <w:t>, no rights or obligations of the Parties arising from this Consortium Agreement may be assigned or transferred, in whole or in part, to any third party without the other Parties’ prior formal approval.</w:t>
      </w:r>
    </w:p>
    <w:p w14:paraId="2005DC39" w14:textId="4C0348E6" w:rsidR="009C2D81" w:rsidRPr="009C2D81" w:rsidRDefault="009C2D81" w:rsidP="00C70B98">
      <w:pPr>
        <w:rPr>
          <w:lang w:val="en-GB"/>
        </w:rPr>
      </w:pPr>
      <w:r w:rsidRPr="009C2D81">
        <w:rPr>
          <w:lang w:val="en-GB"/>
        </w:rPr>
        <w:t xml:space="preserve">Amendments and modifications to the text of this Consortium Agreement not explicitly listed in </w:t>
      </w:r>
      <w:r w:rsidR="006A0723">
        <w:rPr>
          <w:lang w:val="en-GB"/>
        </w:rPr>
        <w:fldChar w:fldCharType="begin"/>
      </w:r>
      <w:r w:rsidR="006A0723">
        <w:rPr>
          <w:lang w:val="en-GB"/>
        </w:rPr>
        <w:instrText xml:space="preserve"> REF _Ref90241181 \r \h </w:instrText>
      </w:r>
      <w:r w:rsidR="006A0723">
        <w:rPr>
          <w:lang w:val="en-GB"/>
        </w:rPr>
      </w:r>
      <w:r w:rsidR="006A0723">
        <w:rPr>
          <w:lang w:val="en-GB"/>
        </w:rPr>
        <w:fldChar w:fldCharType="separate"/>
      </w:r>
      <w:r w:rsidR="00EF5E87">
        <w:rPr>
          <w:lang w:val="en-GB"/>
        </w:rPr>
        <w:t>6.3.7</w:t>
      </w:r>
      <w:r w:rsidR="006A0723">
        <w:rPr>
          <w:lang w:val="en-GB"/>
        </w:rPr>
        <w:fldChar w:fldCharType="end"/>
      </w:r>
      <w:r w:rsidRPr="00995801">
        <w:rPr>
          <w:highlight w:val="yellow"/>
          <w:lang w:val="en-GB"/>
        </w:rPr>
        <w:t xml:space="preserve"> </w:t>
      </w:r>
      <w:r w:rsidRPr="009C2D81">
        <w:rPr>
          <w:lang w:val="en-GB"/>
        </w:rPr>
        <w:t>require a separate written agreement to be signed between all Parties.</w:t>
      </w:r>
    </w:p>
    <w:p w14:paraId="37B6FFB5" w14:textId="2B3D8CE0" w:rsidR="009C2D81" w:rsidRPr="009C2D81" w:rsidRDefault="009C2D81" w:rsidP="00995801">
      <w:pPr>
        <w:pStyle w:val="Heading2"/>
        <w:rPr>
          <w:lang w:val="en-GB" w:eastAsia="da-DK"/>
        </w:rPr>
      </w:pPr>
      <w:bookmarkStart w:id="132" w:name="_Toc90241150"/>
      <w:bookmarkEnd w:id="132"/>
      <w:r w:rsidRPr="009C2D81">
        <w:rPr>
          <w:lang w:val="en-GB" w:eastAsia="da-DK"/>
        </w:rPr>
        <w:t>Mandatory national law</w:t>
      </w:r>
    </w:p>
    <w:p w14:paraId="027CA48A" w14:textId="77777777" w:rsidR="009C2D81" w:rsidRPr="009C2D81" w:rsidRDefault="009C2D81" w:rsidP="00C70B98">
      <w:pPr>
        <w:rPr>
          <w:lang w:val="en-GB"/>
        </w:rPr>
      </w:pPr>
      <w:r w:rsidRPr="009C2D81">
        <w:rPr>
          <w:lang w:val="en-GB"/>
        </w:rPr>
        <w:t>Nothing in this Consortium Agreement shall be deemed to require a Party to breach any mandatory statutory law under which the Party is operating.</w:t>
      </w:r>
    </w:p>
    <w:p w14:paraId="02C0F730" w14:textId="482BBB2D" w:rsidR="009C2D81" w:rsidRPr="009C2D81" w:rsidRDefault="009C2D81" w:rsidP="00995801">
      <w:pPr>
        <w:pStyle w:val="Heading2"/>
        <w:rPr>
          <w:lang w:val="en-GB"/>
        </w:rPr>
      </w:pPr>
      <w:r w:rsidRPr="009C2D81">
        <w:rPr>
          <w:lang w:val="en-GB"/>
        </w:rPr>
        <w:t>Language</w:t>
      </w:r>
    </w:p>
    <w:p w14:paraId="3FD790A1" w14:textId="77777777" w:rsidR="009C2D81" w:rsidRPr="009C2D81" w:rsidRDefault="009C2D81" w:rsidP="00C70B98">
      <w:pPr>
        <w:rPr>
          <w:lang w:val="en-GB"/>
        </w:rPr>
      </w:pPr>
      <w:r w:rsidRPr="009C2D81">
        <w:rPr>
          <w:lang w:val="en-GB"/>
        </w:rPr>
        <w:t>This Consortium Agreement is drawn up in English, which language shall govern all documents, notices, meetings, arbitral proceedings and processes relative thereto.</w:t>
      </w:r>
    </w:p>
    <w:p w14:paraId="2C1CC633" w14:textId="2CD036C0" w:rsidR="009C2D81" w:rsidRPr="009C2D81" w:rsidRDefault="009C2D81" w:rsidP="00995801">
      <w:pPr>
        <w:pStyle w:val="Heading2"/>
        <w:rPr>
          <w:lang w:val="en-GB"/>
        </w:rPr>
      </w:pPr>
      <w:bookmarkStart w:id="133" w:name="_Toc90241153"/>
      <w:bookmarkEnd w:id="133"/>
      <w:r w:rsidRPr="009C2D81">
        <w:rPr>
          <w:lang w:val="en-GB"/>
        </w:rPr>
        <w:t>Applicable law</w:t>
      </w:r>
    </w:p>
    <w:p w14:paraId="66EC4DA5" w14:textId="77777777" w:rsidR="009C2D81" w:rsidRPr="009C2D81" w:rsidRDefault="009C2D81" w:rsidP="00C70B98">
      <w:pPr>
        <w:rPr>
          <w:lang w:val="en-GB"/>
        </w:rPr>
      </w:pPr>
      <w:r w:rsidRPr="009C2D81">
        <w:rPr>
          <w:lang w:val="en-GB"/>
        </w:rPr>
        <w:t>This Consortium Agreement shall be construed in accordance with and governed by the laws of Belgium excluding its conflict of law provisions.</w:t>
      </w:r>
    </w:p>
    <w:p w14:paraId="44D37182" w14:textId="60A3DF4B" w:rsidR="009C2D81" w:rsidRPr="009C2D81" w:rsidRDefault="009C2D81" w:rsidP="00995801">
      <w:pPr>
        <w:pStyle w:val="Heading2"/>
        <w:rPr>
          <w:lang w:val="en-GB"/>
        </w:rPr>
      </w:pPr>
      <w:bookmarkStart w:id="134" w:name="_Toc90241155"/>
      <w:bookmarkStart w:id="135" w:name="_Ref90241834"/>
      <w:bookmarkEnd w:id="134"/>
      <w:r w:rsidRPr="009C2D81">
        <w:rPr>
          <w:lang w:val="en-GB"/>
        </w:rPr>
        <w:t>Settlement of disputes</w:t>
      </w:r>
      <w:bookmarkEnd w:id="135"/>
    </w:p>
    <w:p w14:paraId="7EB6564C" w14:textId="77777777" w:rsidR="009C2D81" w:rsidRPr="009C2D81" w:rsidRDefault="009C2D81" w:rsidP="00C70B98">
      <w:pPr>
        <w:rPr>
          <w:lang w:val="en-GB"/>
        </w:rPr>
      </w:pPr>
      <w:r w:rsidRPr="009C2D81">
        <w:rPr>
          <w:lang w:val="en-GB"/>
        </w:rPr>
        <w:t>The Parties shall endeavour to settle their disputes amicably.</w:t>
      </w:r>
    </w:p>
    <w:p w14:paraId="0872ADC9" w14:textId="77777777" w:rsidR="009C2D81" w:rsidRPr="009C2D81" w:rsidRDefault="009C2D81" w:rsidP="00C70B98">
      <w:pPr>
        <w:rPr>
          <w:lang w:val="en-GB"/>
        </w:rPr>
      </w:pPr>
      <w:r w:rsidRPr="009C2D81">
        <w:rPr>
          <w:lang w:val="en-GB"/>
        </w:rPr>
        <w:t>Any dispute, controversy or claim arising under, out of or relating to this contract and any subsequent amendments of this contract, including, without limitation, its formation, validity, binding effect, interpretation, performance, breach or termination, as well as non-contractual claims, shall be submitted to mediation in accordance with the WIPO Mediation Rules. The place of mediation shall be Brussels unless otherwise agreed upon. The language to be used in the mediation shall be English unless otherwise agreed upon.</w:t>
      </w:r>
    </w:p>
    <w:p w14:paraId="70C97E29" w14:textId="47F245FF" w:rsidR="009C2D81" w:rsidRPr="009C2D81" w:rsidRDefault="009C2D81" w:rsidP="00C70B98">
      <w:pPr>
        <w:rPr>
          <w:lang w:val="en-GB"/>
        </w:rPr>
      </w:pPr>
      <w:r w:rsidRPr="009C2D81">
        <w:rPr>
          <w:lang w:val="en-GB"/>
        </w:rPr>
        <w:t>If, and to the extent that, any such dispute, controversy or claim has not been settled pursuant to the mediation within 60 calendar days of the commencement of the mediation, it shall, upon the filing of a Request for Arbitration by either Party, be referred to and finally determined by arbitration in accordance with the WIPO Expedited Arbitration Rules. Alternatively, if, before the expiration of the said period of 60 calendar days, either Party fails to participate or to continue to participate in the mediation, the dispute, controversy or claim shall, upon the filing of a Request for Arbitration by the other Party, be referred to and finally determined by arbitration in accordance with the WIPO Expedited Arbitration Rules. The place of arbitration shall be Brussels unless otherwise agreed upon. The language to be used in the arbitral proceedings shall be English unless otherwise agreed upon.</w:t>
      </w:r>
    </w:p>
    <w:p w14:paraId="178C948F" w14:textId="77777777" w:rsidR="009C2D81" w:rsidRPr="009C2D81" w:rsidRDefault="009C2D81" w:rsidP="00C70B98">
      <w:pPr>
        <w:rPr>
          <w:lang w:val="en-GB"/>
        </w:rPr>
      </w:pPr>
      <w:r w:rsidRPr="009C2D81">
        <w:rPr>
          <w:lang w:val="en-GB"/>
        </w:rPr>
        <w:t>The award of the arbitration will be final and binding upon the Parties.</w:t>
      </w:r>
    </w:p>
    <w:p w14:paraId="3DF5AB44" w14:textId="77777777" w:rsidR="009C2D81" w:rsidRPr="009C2D81" w:rsidRDefault="009C2D81" w:rsidP="00C70B98">
      <w:pPr>
        <w:rPr>
          <w:lang w:val="en-GB"/>
        </w:rPr>
      </w:pPr>
      <w:r w:rsidRPr="009C2D81">
        <w:rPr>
          <w:lang w:val="en-GB"/>
        </w:rPr>
        <w:t>Nothing in this Consortium Agreement shall limit the Parties' right to seek injunctive relief in any applicable competent court.</w:t>
      </w:r>
    </w:p>
    <w:p w14:paraId="39CE71DE" w14:textId="6C209E2A" w:rsidR="009C2D81" w:rsidRPr="009C2D81" w:rsidRDefault="009C2D81" w:rsidP="00995801">
      <w:pPr>
        <w:pStyle w:val="Heading1"/>
        <w:rPr>
          <w:lang w:val="en-GB"/>
        </w:rPr>
      </w:pPr>
      <w:bookmarkStart w:id="136" w:name="_Toc99091150"/>
      <w:bookmarkStart w:id="137" w:name="_Toc99091152"/>
      <w:bookmarkStart w:id="138" w:name="_Toc99091158"/>
      <w:bookmarkStart w:id="139" w:name="_Toc90241157"/>
      <w:bookmarkStart w:id="140" w:name="_Toc90280848"/>
      <w:bookmarkStart w:id="141" w:name="_Toc90404942"/>
      <w:bookmarkStart w:id="142" w:name="_Toc90241158"/>
      <w:bookmarkStart w:id="143" w:name="_Toc90280849"/>
      <w:bookmarkStart w:id="144" w:name="_Toc90404943"/>
      <w:bookmarkStart w:id="145" w:name="_Toc90241159"/>
      <w:bookmarkStart w:id="146" w:name="_Toc90280850"/>
      <w:bookmarkStart w:id="147" w:name="_Toc90404944"/>
      <w:bookmarkStart w:id="148" w:name="_Toc90241160"/>
      <w:bookmarkStart w:id="149" w:name="_Toc90280851"/>
      <w:bookmarkStart w:id="150" w:name="_Toc90404945"/>
      <w:bookmarkStart w:id="151" w:name="_Toc90241161"/>
      <w:bookmarkStart w:id="152" w:name="_Toc90280852"/>
      <w:bookmarkStart w:id="153" w:name="_Toc90404946"/>
      <w:bookmarkStart w:id="154" w:name="_Toc90241162"/>
      <w:bookmarkStart w:id="155" w:name="_Toc90280853"/>
      <w:bookmarkStart w:id="156" w:name="_Toc90404947"/>
      <w:bookmarkStart w:id="157" w:name="_Toc10024232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9C2D81">
        <w:rPr>
          <w:lang w:val="en-GB"/>
        </w:rPr>
        <w:lastRenderedPageBreak/>
        <w:t>Signatures</w:t>
      </w:r>
      <w:bookmarkEnd w:id="157"/>
    </w:p>
    <w:p w14:paraId="6FBE21BC" w14:textId="77777777" w:rsidR="009C2D81" w:rsidRPr="00995801" w:rsidRDefault="009C2D81" w:rsidP="00C70B98">
      <w:pPr>
        <w:rPr>
          <w:b/>
          <w:bCs/>
          <w:lang w:val="en-GB"/>
        </w:rPr>
      </w:pPr>
      <w:r w:rsidRPr="00995801">
        <w:rPr>
          <w:b/>
          <w:bCs/>
          <w:lang w:val="en-GB"/>
        </w:rPr>
        <w:t>AS WITNESS:</w:t>
      </w:r>
    </w:p>
    <w:p w14:paraId="555AEFBA" w14:textId="27BF03C8" w:rsidR="00430966" w:rsidRPr="009C2D81" w:rsidRDefault="009C2D81">
      <w:pPr>
        <w:rPr>
          <w:lang w:val="en-GB"/>
        </w:rPr>
      </w:pPr>
      <w:r w:rsidRPr="009C2D81">
        <w:rPr>
          <w:lang w:val="en-GB"/>
        </w:rPr>
        <w:t>The Parties have caused this Consortium Agreement to be duly signed by the undersigned authorised representatives in separate signature pages the day and year first above written.</w:t>
      </w:r>
    </w:p>
    <w:p w14:paraId="24C04837" w14:textId="1FCDED9A" w:rsidR="009C2D81" w:rsidRPr="00D94B89" w:rsidRDefault="00430966" w:rsidP="00C70B98">
      <w:pPr>
        <w:rPr>
          <w:b/>
          <w:lang w:val="en-GB"/>
        </w:rPr>
      </w:pPr>
      <w:r w:rsidRPr="00A6576A">
        <w:rPr>
          <w:rFonts w:ascii="Arial" w:hAnsi="Arial" w:cs="Arial"/>
          <w:b/>
          <w:szCs w:val="20"/>
        </w:rPr>
        <w:t>UNIVERSITATEA TEHNICA GHEORGHE ASACHI DIN IASI</w:t>
      </w:r>
      <w:r w:rsidRPr="00D94B89">
        <w:rPr>
          <w:rFonts w:ascii="Arial" w:hAnsi="Arial" w:cs="Arial"/>
          <w:b/>
          <w:szCs w:val="20"/>
        </w:rPr>
        <w:t xml:space="preserve"> (</w:t>
      </w:r>
      <w:r w:rsidRPr="00D94B89">
        <w:rPr>
          <w:rFonts w:ascii="Arial" w:hAnsi="Arial" w:cs="Arial"/>
          <w:b/>
          <w:iCs/>
          <w:szCs w:val="20"/>
        </w:rPr>
        <w:t>TUIASI)</w:t>
      </w:r>
      <w:r w:rsidRPr="00D94B89" w:rsidDel="00430966">
        <w:rPr>
          <w:b/>
          <w:lang w:val="en-GB"/>
        </w:rPr>
        <w:t xml:space="preserve"> </w:t>
      </w:r>
    </w:p>
    <w:p w14:paraId="73A46ED7" w14:textId="77777777" w:rsidR="00430966" w:rsidRPr="00D94B89" w:rsidRDefault="00430966" w:rsidP="00D94B89">
      <w:pPr>
        <w:jc w:val="left"/>
        <w:rPr>
          <w:rFonts w:ascii="Arial" w:hAnsi="Arial"/>
          <w:szCs w:val="20"/>
        </w:rPr>
      </w:pPr>
      <w:r w:rsidRPr="00D94B89">
        <w:rPr>
          <w:rFonts w:ascii="Arial" w:hAnsi="Arial"/>
          <w:szCs w:val="20"/>
        </w:rPr>
        <w:t>Signature</w:t>
      </w:r>
    </w:p>
    <w:p w14:paraId="063D14D6" w14:textId="09323681" w:rsidR="00430966" w:rsidRPr="00D94B89" w:rsidRDefault="00430966" w:rsidP="00D94B89">
      <w:pPr>
        <w:jc w:val="left"/>
        <w:rPr>
          <w:rFonts w:ascii="Arial" w:hAnsi="Arial"/>
          <w:szCs w:val="20"/>
        </w:rPr>
      </w:pPr>
      <w:r w:rsidRPr="00D94B89">
        <w:rPr>
          <w:rFonts w:ascii="Arial" w:hAnsi="Arial"/>
          <w:szCs w:val="20"/>
        </w:rPr>
        <w:t xml:space="preserve">Name: </w:t>
      </w:r>
      <w:r>
        <w:rPr>
          <w:rFonts w:ascii="Arial" w:hAnsi="Arial"/>
          <w:szCs w:val="20"/>
        </w:rPr>
        <w:t>Maria-</w:t>
      </w:r>
      <w:r w:rsidRPr="00D94B89">
        <w:rPr>
          <w:rFonts w:ascii="Arial" w:hAnsi="Arial"/>
          <w:szCs w:val="20"/>
        </w:rPr>
        <w:t>Carmen LOGHIN</w:t>
      </w:r>
    </w:p>
    <w:p w14:paraId="70550A6A" w14:textId="77777777" w:rsidR="00430966" w:rsidRPr="00D94B89" w:rsidRDefault="00430966" w:rsidP="00D94B89">
      <w:pPr>
        <w:jc w:val="left"/>
        <w:rPr>
          <w:rFonts w:ascii="Arial" w:hAnsi="Arial"/>
          <w:szCs w:val="20"/>
        </w:rPr>
      </w:pPr>
      <w:r w:rsidRPr="00D94B89">
        <w:rPr>
          <w:rFonts w:ascii="Arial" w:hAnsi="Arial"/>
          <w:szCs w:val="20"/>
        </w:rPr>
        <w:t xml:space="preserve">Title: Vice-Rector for Research, Development and Innovation </w:t>
      </w:r>
    </w:p>
    <w:p w14:paraId="097D78F3" w14:textId="118F03BD" w:rsidR="00430966" w:rsidRPr="00D94B89" w:rsidRDefault="00430966" w:rsidP="00D94B89">
      <w:pPr>
        <w:jc w:val="left"/>
        <w:rPr>
          <w:rFonts w:ascii="Arial" w:hAnsi="Arial"/>
          <w:szCs w:val="20"/>
        </w:rPr>
      </w:pPr>
      <w:r w:rsidRPr="00D94B89">
        <w:rPr>
          <w:rFonts w:ascii="Arial" w:hAnsi="Arial"/>
          <w:szCs w:val="20"/>
        </w:rPr>
        <w:t>Date</w:t>
      </w:r>
      <w:r>
        <w:rPr>
          <w:rFonts w:ascii="Arial" w:hAnsi="Arial"/>
          <w:szCs w:val="20"/>
        </w:rPr>
        <w:t>:</w:t>
      </w:r>
    </w:p>
    <w:p w14:paraId="2D95C03F" w14:textId="77777777" w:rsidR="00430966" w:rsidRPr="00D94B89" w:rsidRDefault="00430966" w:rsidP="00D94B89">
      <w:pPr>
        <w:jc w:val="left"/>
        <w:rPr>
          <w:rFonts w:ascii="Arial" w:hAnsi="Arial"/>
          <w:szCs w:val="20"/>
        </w:rPr>
      </w:pPr>
    </w:p>
    <w:p w14:paraId="64FCECAD" w14:textId="77777777" w:rsidR="00430966" w:rsidRPr="00D94B89" w:rsidRDefault="00430966" w:rsidP="00D94B89">
      <w:pPr>
        <w:jc w:val="left"/>
        <w:rPr>
          <w:rFonts w:ascii="Arial" w:hAnsi="Arial"/>
          <w:szCs w:val="20"/>
        </w:rPr>
      </w:pPr>
      <w:r w:rsidRPr="00D94B89">
        <w:rPr>
          <w:rFonts w:ascii="Arial" w:hAnsi="Arial"/>
          <w:szCs w:val="20"/>
        </w:rPr>
        <w:t>Signature</w:t>
      </w:r>
    </w:p>
    <w:p w14:paraId="5610A71A" w14:textId="5F40EEF5" w:rsidR="00430966" w:rsidRPr="00D94B89" w:rsidRDefault="00430966" w:rsidP="00D94B89">
      <w:pPr>
        <w:jc w:val="left"/>
        <w:rPr>
          <w:rFonts w:ascii="Arial" w:hAnsi="Arial"/>
          <w:szCs w:val="20"/>
        </w:rPr>
      </w:pPr>
      <w:r w:rsidRPr="00A6576A">
        <w:rPr>
          <w:rFonts w:ascii="Arial" w:hAnsi="Arial"/>
          <w:szCs w:val="20"/>
        </w:rPr>
        <w:t xml:space="preserve">Name: </w:t>
      </w:r>
      <w:r>
        <w:rPr>
          <w:rFonts w:ascii="Arial" w:hAnsi="Arial"/>
          <w:szCs w:val="20"/>
        </w:rPr>
        <w:t>Irina LUNGU</w:t>
      </w:r>
    </w:p>
    <w:p w14:paraId="57E76CC1" w14:textId="121E7423" w:rsidR="00430966" w:rsidRPr="00D94B89" w:rsidRDefault="00430966" w:rsidP="00D94B89">
      <w:pPr>
        <w:jc w:val="left"/>
        <w:rPr>
          <w:rFonts w:ascii="Arial" w:hAnsi="Arial"/>
          <w:szCs w:val="20"/>
        </w:rPr>
      </w:pPr>
      <w:r w:rsidRPr="00D94B89">
        <w:rPr>
          <w:rFonts w:ascii="Arial" w:hAnsi="Arial"/>
          <w:szCs w:val="20"/>
        </w:rPr>
        <w:t>Titl</w:t>
      </w:r>
      <w:r w:rsidR="008407F0" w:rsidRPr="00A6576A">
        <w:rPr>
          <w:rFonts w:ascii="Arial" w:hAnsi="Arial"/>
          <w:szCs w:val="20"/>
        </w:rPr>
        <w:t xml:space="preserve">e: Project </w:t>
      </w:r>
      <w:r w:rsidR="008407F0">
        <w:rPr>
          <w:rFonts w:ascii="Arial" w:hAnsi="Arial"/>
          <w:szCs w:val="20"/>
        </w:rPr>
        <w:t>Coordinator</w:t>
      </w:r>
    </w:p>
    <w:p w14:paraId="64441FEC" w14:textId="08263DE5" w:rsidR="00430966" w:rsidRPr="00D94B89" w:rsidRDefault="00430966" w:rsidP="00D94B89">
      <w:pPr>
        <w:jc w:val="left"/>
        <w:rPr>
          <w:rFonts w:ascii="Arial" w:hAnsi="Arial"/>
          <w:szCs w:val="20"/>
        </w:rPr>
      </w:pPr>
      <w:r w:rsidRPr="00D94B89">
        <w:rPr>
          <w:rFonts w:ascii="Arial" w:hAnsi="Arial"/>
          <w:szCs w:val="20"/>
        </w:rPr>
        <w:t>Date</w:t>
      </w:r>
      <w:r>
        <w:rPr>
          <w:rFonts w:ascii="Arial" w:hAnsi="Arial"/>
          <w:szCs w:val="20"/>
        </w:rPr>
        <w:t>:</w:t>
      </w:r>
    </w:p>
    <w:p w14:paraId="24898B96" w14:textId="77777777" w:rsidR="00430966" w:rsidRPr="00D94B89" w:rsidRDefault="00430966" w:rsidP="00D94B89">
      <w:pPr>
        <w:jc w:val="left"/>
        <w:rPr>
          <w:rFonts w:ascii="Arial" w:hAnsi="Arial"/>
          <w:szCs w:val="20"/>
        </w:rPr>
      </w:pPr>
    </w:p>
    <w:p w14:paraId="28FF3E22" w14:textId="77777777" w:rsidR="00430966" w:rsidRPr="00A55BAE" w:rsidRDefault="00430966" w:rsidP="00D94B89">
      <w:pPr>
        <w:jc w:val="left"/>
        <w:rPr>
          <w:rFonts w:ascii="Arial" w:hAnsi="Arial"/>
          <w:szCs w:val="20"/>
        </w:rPr>
      </w:pPr>
      <w:r w:rsidRPr="00A55BAE">
        <w:rPr>
          <w:rFonts w:ascii="Arial" w:hAnsi="Arial"/>
          <w:szCs w:val="20"/>
        </w:rPr>
        <w:t>Signature</w:t>
      </w:r>
    </w:p>
    <w:p w14:paraId="62FF6143" w14:textId="77777777" w:rsidR="00430966" w:rsidRPr="00A55BAE" w:rsidRDefault="00430966" w:rsidP="00D94B89">
      <w:pPr>
        <w:jc w:val="left"/>
        <w:rPr>
          <w:rFonts w:ascii="Arial" w:hAnsi="Arial"/>
          <w:szCs w:val="20"/>
        </w:rPr>
      </w:pPr>
      <w:r w:rsidRPr="00A55BAE">
        <w:rPr>
          <w:rFonts w:ascii="Arial" w:hAnsi="Arial"/>
          <w:szCs w:val="20"/>
        </w:rPr>
        <w:t>Name: Gabriela POPESCU</w:t>
      </w:r>
    </w:p>
    <w:p w14:paraId="7A43348B" w14:textId="77777777" w:rsidR="00430966" w:rsidRPr="00A55BAE" w:rsidRDefault="00430966" w:rsidP="00D94B89">
      <w:pPr>
        <w:jc w:val="left"/>
        <w:rPr>
          <w:rFonts w:ascii="Arial" w:hAnsi="Arial"/>
          <w:szCs w:val="20"/>
        </w:rPr>
      </w:pPr>
      <w:r w:rsidRPr="00A55BAE">
        <w:rPr>
          <w:rFonts w:ascii="Arial" w:hAnsi="Arial"/>
          <w:szCs w:val="20"/>
        </w:rPr>
        <w:t>Title: Project Financial Responsible</w:t>
      </w:r>
    </w:p>
    <w:p w14:paraId="7F43C1E9" w14:textId="20B0ADE8" w:rsidR="00430966" w:rsidRPr="00A55BAE" w:rsidRDefault="00430966" w:rsidP="00D94B89">
      <w:pPr>
        <w:jc w:val="left"/>
        <w:rPr>
          <w:rFonts w:ascii="Arial" w:hAnsi="Arial"/>
          <w:szCs w:val="20"/>
        </w:rPr>
      </w:pPr>
      <w:r w:rsidRPr="00A55BAE">
        <w:rPr>
          <w:rFonts w:ascii="Arial" w:hAnsi="Arial"/>
          <w:szCs w:val="20"/>
        </w:rPr>
        <w:t>Date</w:t>
      </w:r>
      <w:r>
        <w:rPr>
          <w:rFonts w:ascii="Arial" w:hAnsi="Arial"/>
          <w:szCs w:val="20"/>
        </w:rPr>
        <w:t>:</w:t>
      </w:r>
    </w:p>
    <w:p w14:paraId="013D1BB3" w14:textId="77777777" w:rsidR="009C2D81" w:rsidRPr="00AC31B4" w:rsidRDefault="009C2D81" w:rsidP="00C70B98">
      <w:pPr>
        <w:rPr>
          <w:lang w:val="en-GB"/>
        </w:rPr>
      </w:pPr>
    </w:p>
    <w:p w14:paraId="2378B4CC" w14:textId="77777777" w:rsidR="001B2BA4" w:rsidRDefault="001B2BA4" w:rsidP="00C70B98">
      <w:pPr>
        <w:rPr>
          <w:lang w:val="en-GB"/>
        </w:rPr>
      </w:pPr>
    </w:p>
    <w:p w14:paraId="0D17889C" w14:textId="74479310" w:rsidR="001B2BA4" w:rsidRDefault="001B2BA4" w:rsidP="00C70B98">
      <w:pPr>
        <w:rPr>
          <w:lang w:val="en-GB"/>
        </w:rPr>
      </w:pPr>
    </w:p>
    <w:p w14:paraId="78E1BD47" w14:textId="310679F5" w:rsidR="00ED3590" w:rsidRDefault="00ED3590" w:rsidP="00C70B98">
      <w:pPr>
        <w:rPr>
          <w:lang w:val="en-GB"/>
        </w:rPr>
      </w:pPr>
    </w:p>
    <w:p w14:paraId="608182FE" w14:textId="40775ABC" w:rsidR="00ED3590" w:rsidRDefault="00ED3590" w:rsidP="00C70B98">
      <w:pPr>
        <w:rPr>
          <w:lang w:val="en-GB"/>
        </w:rPr>
      </w:pPr>
    </w:p>
    <w:p w14:paraId="3DE0C58C" w14:textId="52B49E1D" w:rsidR="00ED3590" w:rsidRDefault="00ED3590" w:rsidP="00C70B98">
      <w:pPr>
        <w:rPr>
          <w:lang w:val="en-GB"/>
        </w:rPr>
      </w:pPr>
    </w:p>
    <w:p w14:paraId="7622B059" w14:textId="47BF48CB" w:rsidR="00ED3590" w:rsidRDefault="00ED3590" w:rsidP="00C70B98">
      <w:pPr>
        <w:rPr>
          <w:lang w:val="en-GB"/>
        </w:rPr>
      </w:pPr>
    </w:p>
    <w:p w14:paraId="10587A7A" w14:textId="2040B3CE" w:rsidR="00ED3590" w:rsidRDefault="00ED3590" w:rsidP="00C70B98">
      <w:pPr>
        <w:rPr>
          <w:lang w:val="en-GB"/>
        </w:rPr>
      </w:pPr>
    </w:p>
    <w:p w14:paraId="11577544" w14:textId="77777777" w:rsidR="009C2D81" w:rsidRPr="00AC31B4" w:rsidRDefault="009C2D81" w:rsidP="00C70B98">
      <w:pPr>
        <w:rPr>
          <w:lang w:val="en-GB"/>
        </w:rPr>
      </w:pPr>
    </w:p>
    <w:p w14:paraId="633A664D" w14:textId="015C4D95" w:rsidR="009C2D81" w:rsidRPr="00F05005" w:rsidRDefault="00CF22B2" w:rsidP="00C70B98">
      <w:pPr>
        <w:rPr>
          <w:b/>
          <w:lang w:val="en-GB"/>
        </w:rPr>
      </w:pPr>
      <w:r w:rsidRPr="00F06B69">
        <w:rPr>
          <w:rFonts w:ascii="Arial" w:hAnsi="Arial" w:cs="Arial"/>
          <w:b/>
          <w:szCs w:val="20"/>
        </w:rPr>
        <w:lastRenderedPageBreak/>
        <w:t>UNIVERSIDAD DE OVIEDO</w:t>
      </w:r>
      <w:r w:rsidRPr="001B156A">
        <w:rPr>
          <w:rFonts w:ascii="Arial" w:hAnsi="Arial" w:cs="Arial"/>
          <w:szCs w:val="20"/>
        </w:rPr>
        <w:t xml:space="preserve"> </w:t>
      </w:r>
      <w:r w:rsidRPr="00D94B89">
        <w:rPr>
          <w:rFonts w:ascii="Arial" w:hAnsi="Arial" w:cs="Arial"/>
          <w:b/>
          <w:szCs w:val="20"/>
        </w:rPr>
        <w:t>(UNIOVI)</w:t>
      </w:r>
      <w:r w:rsidRPr="00D94B89">
        <w:rPr>
          <w:b/>
          <w:lang w:val="en-GB"/>
        </w:rPr>
        <w:t xml:space="preserve"> </w:t>
      </w:r>
    </w:p>
    <w:p w14:paraId="52738571" w14:textId="77777777" w:rsidR="009C2D81" w:rsidRPr="009C2D81" w:rsidRDefault="009C2D81" w:rsidP="00A6576A">
      <w:pPr>
        <w:rPr>
          <w:lang w:val="en-GB"/>
        </w:rPr>
      </w:pPr>
      <w:r w:rsidRPr="009C2D81">
        <w:rPr>
          <w:lang w:val="en-GB"/>
        </w:rPr>
        <w:t xml:space="preserve">Signature(s) </w:t>
      </w:r>
    </w:p>
    <w:p w14:paraId="34D3285A" w14:textId="77777777" w:rsidR="009C2D81" w:rsidRPr="009C2D81" w:rsidRDefault="009C2D81">
      <w:pPr>
        <w:rPr>
          <w:lang w:val="en-GB"/>
        </w:rPr>
      </w:pPr>
      <w:r w:rsidRPr="009C2D81">
        <w:rPr>
          <w:lang w:val="en-GB"/>
        </w:rPr>
        <w:t xml:space="preserve">Name(s) </w:t>
      </w:r>
    </w:p>
    <w:p w14:paraId="23BFD88B" w14:textId="77777777" w:rsidR="009C2D81" w:rsidRPr="009C2D81" w:rsidRDefault="009C2D81">
      <w:pPr>
        <w:rPr>
          <w:lang w:val="en-GB"/>
        </w:rPr>
      </w:pPr>
      <w:r w:rsidRPr="009C2D81">
        <w:rPr>
          <w:lang w:val="en-GB"/>
        </w:rPr>
        <w:t>Title(s)</w:t>
      </w:r>
    </w:p>
    <w:p w14:paraId="11E309CA" w14:textId="77777777" w:rsidR="009C2D81" w:rsidRPr="009C2D81" w:rsidRDefault="009C2D81">
      <w:pPr>
        <w:rPr>
          <w:lang w:val="en-GB"/>
        </w:rPr>
      </w:pPr>
      <w:r w:rsidRPr="009C2D81">
        <w:rPr>
          <w:lang w:val="en-GB"/>
        </w:rPr>
        <w:t>Date</w:t>
      </w:r>
    </w:p>
    <w:p w14:paraId="4DFB5430" w14:textId="5523BD07" w:rsidR="009C2D81" w:rsidRDefault="009C2D81" w:rsidP="00C70B98">
      <w:pPr>
        <w:rPr>
          <w:lang w:val="en-GB"/>
        </w:rPr>
      </w:pPr>
    </w:p>
    <w:p w14:paraId="5717A6AF" w14:textId="156FC447" w:rsidR="001E1360" w:rsidRDefault="001E1360" w:rsidP="00C70B98">
      <w:pPr>
        <w:rPr>
          <w:lang w:val="en-GB"/>
        </w:rPr>
      </w:pPr>
    </w:p>
    <w:p w14:paraId="7BC98545" w14:textId="561C0AAD" w:rsidR="001E1360" w:rsidRDefault="001E1360" w:rsidP="00C70B98">
      <w:pPr>
        <w:rPr>
          <w:lang w:val="en-GB"/>
        </w:rPr>
      </w:pPr>
    </w:p>
    <w:p w14:paraId="0CD2804B" w14:textId="0B69B03E" w:rsidR="001E1360" w:rsidRDefault="001E1360" w:rsidP="00C70B98">
      <w:pPr>
        <w:rPr>
          <w:lang w:val="en-GB"/>
        </w:rPr>
      </w:pPr>
    </w:p>
    <w:p w14:paraId="709AF6B0" w14:textId="55239C5B" w:rsidR="001E1360" w:rsidRDefault="001E1360" w:rsidP="00C70B98">
      <w:pPr>
        <w:rPr>
          <w:lang w:val="en-GB"/>
        </w:rPr>
      </w:pPr>
    </w:p>
    <w:p w14:paraId="523228F9" w14:textId="4686C7FF" w:rsidR="001E1360" w:rsidRDefault="001E1360" w:rsidP="00C70B98">
      <w:pPr>
        <w:rPr>
          <w:lang w:val="en-GB"/>
        </w:rPr>
      </w:pPr>
    </w:p>
    <w:p w14:paraId="3BB34F7D" w14:textId="40976BEB" w:rsidR="001E1360" w:rsidRDefault="001E1360" w:rsidP="00C70B98">
      <w:pPr>
        <w:rPr>
          <w:lang w:val="en-GB"/>
        </w:rPr>
      </w:pPr>
    </w:p>
    <w:p w14:paraId="0C13FE9A" w14:textId="65E596EC" w:rsidR="001E1360" w:rsidRDefault="001E1360" w:rsidP="00C70B98">
      <w:pPr>
        <w:rPr>
          <w:lang w:val="en-GB"/>
        </w:rPr>
      </w:pPr>
    </w:p>
    <w:p w14:paraId="33DBCB61" w14:textId="4245EFBD" w:rsidR="001E1360" w:rsidRDefault="001E1360" w:rsidP="00C70B98">
      <w:pPr>
        <w:rPr>
          <w:lang w:val="en-GB"/>
        </w:rPr>
      </w:pPr>
    </w:p>
    <w:p w14:paraId="100B0A71" w14:textId="3E7EA6D8" w:rsidR="001E1360" w:rsidRDefault="001E1360" w:rsidP="00C70B98">
      <w:pPr>
        <w:rPr>
          <w:lang w:val="en-GB"/>
        </w:rPr>
      </w:pPr>
    </w:p>
    <w:p w14:paraId="1BD3924D" w14:textId="0F6D212D" w:rsidR="001E1360" w:rsidRDefault="001E1360" w:rsidP="00C70B98">
      <w:pPr>
        <w:rPr>
          <w:lang w:val="en-GB"/>
        </w:rPr>
      </w:pPr>
    </w:p>
    <w:p w14:paraId="689E6ED2" w14:textId="19F60F04" w:rsidR="001E1360" w:rsidRDefault="001E1360" w:rsidP="00C70B98">
      <w:pPr>
        <w:rPr>
          <w:lang w:val="en-GB"/>
        </w:rPr>
      </w:pPr>
    </w:p>
    <w:p w14:paraId="0FAABBD0" w14:textId="172E0C7D" w:rsidR="001E1360" w:rsidRDefault="001E1360" w:rsidP="00C70B98">
      <w:pPr>
        <w:rPr>
          <w:lang w:val="en-GB"/>
        </w:rPr>
      </w:pPr>
    </w:p>
    <w:p w14:paraId="5CA1DE11" w14:textId="5FB06534" w:rsidR="001E1360" w:rsidRDefault="001E1360" w:rsidP="00C70B98">
      <w:pPr>
        <w:rPr>
          <w:lang w:val="en-GB"/>
        </w:rPr>
      </w:pPr>
    </w:p>
    <w:p w14:paraId="0D276FF5" w14:textId="29A52062" w:rsidR="001E1360" w:rsidRDefault="001E1360" w:rsidP="00C70B98">
      <w:pPr>
        <w:rPr>
          <w:lang w:val="en-GB"/>
        </w:rPr>
      </w:pPr>
    </w:p>
    <w:p w14:paraId="3ED80D91" w14:textId="03299340" w:rsidR="001E1360" w:rsidRDefault="001E1360" w:rsidP="00C70B98">
      <w:pPr>
        <w:rPr>
          <w:lang w:val="en-GB"/>
        </w:rPr>
      </w:pPr>
    </w:p>
    <w:p w14:paraId="6D02B505" w14:textId="42519E6A" w:rsidR="001E1360" w:rsidRDefault="001E1360" w:rsidP="00C70B98">
      <w:pPr>
        <w:rPr>
          <w:lang w:val="en-GB"/>
        </w:rPr>
      </w:pPr>
    </w:p>
    <w:p w14:paraId="5037317B" w14:textId="5759A31C" w:rsidR="001E1360" w:rsidRDefault="001E1360" w:rsidP="00C70B98">
      <w:pPr>
        <w:rPr>
          <w:lang w:val="en-GB"/>
        </w:rPr>
      </w:pPr>
    </w:p>
    <w:p w14:paraId="24D34D47" w14:textId="2321764F" w:rsidR="001E1360" w:rsidRDefault="001E1360" w:rsidP="00C70B98">
      <w:pPr>
        <w:rPr>
          <w:lang w:val="en-GB"/>
        </w:rPr>
      </w:pPr>
    </w:p>
    <w:p w14:paraId="55C46D45" w14:textId="4710A734" w:rsidR="001E1360" w:rsidRDefault="001E1360" w:rsidP="00C70B98">
      <w:pPr>
        <w:rPr>
          <w:lang w:val="en-GB"/>
        </w:rPr>
      </w:pPr>
    </w:p>
    <w:p w14:paraId="64EB4743" w14:textId="417DB0DB" w:rsidR="001E1360" w:rsidRDefault="001E1360" w:rsidP="00C70B98">
      <w:pPr>
        <w:rPr>
          <w:lang w:val="en-GB"/>
        </w:rPr>
      </w:pPr>
    </w:p>
    <w:p w14:paraId="0DF69807" w14:textId="06CD8BCD" w:rsidR="001E1360" w:rsidRDefault="001E1360" w:rsidP="00C70B98">
      <w:pPr>
        <w:rPr>
          <w:lang w:val="en-GB"/>
        </w:rPr>
      </w:pPr>
    </w:p>
    <w:p w14:paraId="1678F332" w14:textId="77777777" w:rsidR="001E1360" w:rsidRPr="009C2D81" w:rsidRDefault="001E1360" w:rsidP="00C70B98">
      <w:pPr>
        <w:rPr>
          <w:lang w:val="en-GB"/>
        </w:rPr>
      </w:pPr>
    </w:p>
    <w:p w14:paraId="5DDECE06" w14:textId="7BFF9600" w:rsidR="009C2D81" w:rsidRPr="009C2D81" w:rsidRDefault="001E1360" w:rsidP="00C70B98">
      <w:pPr>
        <w:rPr>
          <w:lang w:val="en-GB"/>
        </w:rPr>
      </w:pPr>
      <w:r w:rsidRPr="00F06B69">
        <w:rPr>
          <w:rFonts w:ascii="Arial" w:hAnsi="Arial" w:cs="Arial"/>
          <w:b/>
          <w:iCs/>
          <w:szCs w:val="20"/>
        </w:rPr>
        <w:lastRenderedPageBreak/>
        <w:t>HOCHSCHULE KARLSRUHE</w:t>
      </w:r>
      <w:r w:rsidRPr="001B156A">
        <w:rPr>
          <w:rFonts w:ascii="Arial" w:hAnsi="Arial" w:cs="Arial"/>
          <w:iCs/>
          <w:szCs w:val="20"/>
        </w:rPr>
        <w:t xml:space="preserve"> </w:t>
      </w:r>
      <w:r w:rsidRPr="00D94B89">
        <w:rPr>
          <w:rFonts w:ascii="Arial" w:hAnsi="Arial" w:cs="Arial"/>
          <w:b/>
          <w:iCs/>
          <w:szCs w:val="20"/>
        </w:rPr>
        <w:t>(</w:t>
      </w:r>
      <w:r w:rsidRPr="00D94B89">
        <w:rPr>
          <w:rFonts w:ascii="Arial" w:hAnsi="Arial" w:cs="Arial"/>
          <w:b/>
          <w:szCs w:val="20"/>
        </w:rPr>
        <w:t>HKA)</w:t>
      </w:r>
      <w:r w:rsidRPr="00995801">
        <w:rPr>
          <w:lang w:val="en-GB"/>
        </w:rPr>
        <w:t xml:space="preserve"> </w:t>
      </w:r>
    </w:p>
    <w:p w14:paraId="4792AD52" w14:textId="77777777" w:rsidR="009C2D81" w:rsidRPr="009C2D81" w:rsidRDefault="009C2D81" w:rsidP="00C70B98">
      <w:pPr>
        <w:rPr>
          <w:lang w:val="en-GB"/>
        </w:rPr>
      </w:pPr>
      <w:r w:rsidRPr="009C2D81">
        <w:rPr>
          <w:lang w:val="en-GB"/>
        </w:rPr>
        <w:t xml:space="preserve">Signature(s) </w:t>
      </w:r>
    </w:p>
    <w:p w14:paraId="61100744" w14:textId="77777777" w:rsidR="009C2D81" w:rsidRPr="009C2D81" w:rsidRDefault="009C2D81" w:rsidP="00C70B98">
      <w:pPr>
        <w:rPr>
          <w:lang w:val="en-GB"/>
        </w:rPr>
      </w:pPr>
      <w:r w:rsidRPr="009C2D81">
        <w:rPr>
          <w:lang w:val="en-GB"/>
        </w:rPr>
        <w:t xml:space="preserve">Name(s) </w:t>
      </w:r>
    </w:p>
    <w:p w14:paraId="3EF3ABCC" w14:textId="77777777" w:rsidR="009C2D81" w:rsidRPr="009C2D81" w:rsidRDefault="009C2D81" w:rsidP="00C70B98">
      <w:pPr>
        <w:rPr>
          <w:lang w:val="en-GB"/>
        </w:rPr>
      </w:pPr>
      <w:r w:rsidRPr="009C2D81">
        <w:rPr>
          <w:lang w:val="en-GB"/>
        </w:rPr>
        <w:t>Title(s)</w:t>
      </w:r>
    </w:p>
    <w:p w14:paraId="251280C3" w14:textId="77777777" w:rsidR="009C2D81" w:rsidRPr="009C2D81" w:rsidRDefault="009C2D81" w:rsidP="00C70B98">
      <w:pPr>
        <w:rPr>
          <w:lang w:val="en-GB"/>
        </w:rPr>
      </w:pPr>
      <w:r w:rsidRPr="009C2D81">
        <w:rPr>
          <w:lang w:val="en-GB"/>
        </w:rPr>
        <w:t>Date</w:t>
      </w:r>
    </w:p>
    <w:p w14:paraId="51E26F89" w14:textId="77777777" w:rsidR="009C2D81" w:rsidRPr="009C2D81" w:rsidRDefault="009C2D81" w:rsidP="00995801">
      <w:pPr>
        <w:rPr>
          <w:lang w:val="en-GB"/>
        </w:rPr>
      </w:pPr>
    </w:p>
    <w:p w14:paraId="7D32F76E" w14:textId="4972C8A0" w:rsidR="001E1360" w:rsidRDefault="001E1360" w:rsidP="00995801">
      <w:pPr>
        <w:pStyle w:val="Attachmentheading"/>
        <w:rPr>
          <w:noProof/>
          <w:lang w:eastAsia="de-DE"/>
        </w:rPr>
      </w:pPr>
    </w:p>
    <w:p w14:paraId="538776DE" w14:textId="112133E4" w:rsidR="001E1360" w:rsidRDefault="001E1360" w:rsidP="00D94B89">
      <w:pPr>
        <w:rPr>
          <w:lang w:eastAsia="de-DE"/>
        </w:rPr>
      </w:pPr>
    </w:p>
    <w:p w14:paraId="41D06F32" w14:textId="224AE747" w:rsidR="001E1360" w:rsidRDefault="001E1360" w:rsidP="00D94B89">
      <w:pPr>
        <w:rPr>
          <w:lang w:eastAsia="de-DE"/>
        </w:rPr>
      </w:pPr>
    </w:p>
    <w:p w14:paraId="2E975DC5" w14:textId="33E0ECE1" w:rsidR="001E1360" w:rsidRDefault="001E1360" w:rsidP="00D94B89">
      <w:pPr>
        <w:rPr>
          <w:lang w:eastAsia="de-DE"/>
        </w:rPr>
      </w:pPr>
    </w:p>
    <w:p w14:paraId="56EC5465" w14:textId="42AC552A" w:rsidR="001E1360" w:rsidRDefault="001E1360" w:rsidP="00D94B89">
      <w:pPr>
        <w:rPr>
          <w:lang w:eastAsia="de-DE"/>
        </w:rPr>
      </w:pPr>
    </w:p>
    <w:p w14:paraId="684BF576" w14:textId="04B78042" w:rsidR="001E1360" w:rsidRDefault="001E1360" w:rsidP="00D94B89">
      <w:pPr>
        <w:rPr>
          <w:lang w:eastAsia="de-DE"/>
        </w:rPr>
      </w:pPr>
    </w:p>
    <w:p w14:paraId="0EC01116" w14:textId="1D801883" w:rsidR="001E1360" w:rsidRDefault="001E1360" w:rsidP="00D94B89">
      <w:pPr>
        <w:rPr>
          <w:lang w:eastAsia="de-DE"/>
        </w:rPr>
      </w:pPr>
    </w:p>
    <w:p w14:paraId="56390F76" w14:textId="56585432" w:rsidR="001E1360" w:rsidRDefault="001E1360" w:rsidP="00D94B89">
      <w:pPr>
        <w:rPr>
          <w:lang w:eastAsia="de-DE"/>
        </w:rPr>
      </w:pPr>
    </w:p>
    <w:p w14:paraId="15A2D56A" w14:textId="32872952" w:rsidR="001E1360" w:rsidRDefault="001E1360" w:rsidP="00D94B89">
      <w:pPr>
        <w:rPr>
          <w:lang w:eastAsia="de-DE"/>
        </w:rPr>
      </w:pPr>
    </w:p>
    <w:p w14:paraId="06490EDA" w14:textId="5EC93D8E" w:rsidR="001E1360" w:rsidRDefault="001E1360" w:rsidP="00D94B89">
      <w:pPr>
        <w:rPr>
          <w:lang w:eastAsia="de-DE"/>
        </w:rPr>
      </w:pPr>
    </w:p>
    <w:p w14:paraId="694B5B22" w14:textId="12A16D20" w:rsidR="001E1360" w:rsidRDefault="001E1360" w:rsidP="00D94B89">
      <w:pPr>
        <w:rPr>
          <w:lang w:eastAsia="de-DE"/>
        </w:rPr>
      </w:pPr>
    </w:p>
    <w:p w14:paraId="55E41BB2" w14:textId="71867B60" w:rsidR="001E1360" w:rsidRDefault="001E1360" w:rsidP="00D94B89">
      <w:pPr>
        <w:rPr>
          <w:lang w:eastAsia="de-DE"/>
        </w:rPr>
      </w:pPr>
    </w:p>
    <w:p w14:paraId="4F3810E1" w14:textId="211BD3AE" w:rsidR="001E1360" w:rsidRDefault="001E1360" w:rsidP="00D94B89">
      <w:pPr>
        <w:rPr>
          <w:lang w:eastAsia="de-DE"/>
        </w:rPr>
      </w:pPr>
    </w:p>
    <w:p w14:paraId="439489B6" w14:textId="0F67C5D3" w:rsidR="001E1360" w:rsidRDefault="001E1360" w:rsidP="00D94B89">
      <w:pPr>
        <w:rPr>
          <w:lang w:eastAsia="de-DE"/>
        </w:rPr>
      </w:pPr>
    </w:p>
    <w:p w14:paraId="1B1CD62B" w14:textId="38F64E90" w:rsidR="001E1360" w:rsidRDefault="001E1360" w:rsidP="00D94B89">
      <w:pPr>
        <w:rPr>
          <w:lang w:eastAsia="de-DE"/>
        </w:rPr>
      </w:pPr>
    </w:p>
    <w:p w14:paraId="5C30C86C" w14:textId="047F14EC" w:rsidR="001E1360" w:rsidRDefault="001E1360" w:rsidP="00D94B89">
      <w:pPr>
        <w:rPr>
          <w:lang w:eastAsia="de-DE"/>
        </w:rPr>
      </w:pPr>
    </w:p>
    <w:p w14:paraId="1A526579" w14:textId="3DF4A0A7" w:rsidR="001E1360" w:rsidRDefault="001E1360" w:rsidP="00D94B89">
      <w:pPr>
        <w:rPr>
          <w:lang w:eastAsia="de-DE"/>
        </w:rPr>
      </w:pPr>
    </w:p>
    <w:p w14:paraId="6CC3FBB6" w14:textId="3844E17A" w:rsidR="001E1360" w:rsidRDefault="001E1360" w:rsidP="00D94B89">
      <w:pPr>
        <w:rPr>
          <w:lang w:eastAsia="de-DE"/>
        </w:rPr>
      </w:pPr>
    </w:p>
    <w:p w14:paraId="458AD618" w14:textId="371D11C9" w:rsidR="001E1360" w:rsidRDefault="001E1360" w:rsidP="00D94B89">
      <w:pPr>
        <w:rPr>
          <w:lang w:eastAsia="de-DE"/>
        </w:rPr>
      </w:pPr>
    </w:p>
    <w:p w14:paraId="714024BB" w14:textId="78B8EB6D" w:rsidR="001E1360" w:rsidRDefault="001E1360" w:rsidP="00D94B89">
      <w:pPr>
        <w:rPr>
          <w:lang w:eastAsia="de-DE"/>
        </w:rPr>
      </w:pPr>
    </w:p>
    <w:p w14:paraId="692CB7CB" w14:textId="5208DC2E" w:rsidR="001E1360" w:rsidRDefault="001E1360" w:rsidP="00D94B89">
      <w:pPr>
        <w:rPr>
          <w:lang w:eastAsia="de-DE"/>
        </w:rPr>
      </w:pPr>
    </w:p>
    <w:p w14:paraId="38F3AF92" w14:textId="4EE75D99" w:rsidR="001E1360" w:rsidRDefault="001E1360" w:rsidP="00D94B89">
      <w:pPr>
        <w:rPr>
          <w:lang w:eastAsia="de-DE"/>
        </w:rPr>
      </w:pPr>
    </w:p>
    <w:p w14:paraId="26F153F8" w14:textId="6A5DD1CC" w:rsidR="001E1360" w:rsidRPr="009C2D81" w:rsidRDefault="001E1360" w:rsidP="001E1360">
      <w:pPr>
        <w:rPr>
          <w:lang w:val="en-GB"/>
        </w:rPr>
      </w:pPr>
      <w:r w:rsidRPr="00F06B69">
        <w:rPr>
          <w:rFonts w:ascii="MyriadPro-It" w:hAnsi="MyriadPro-It" w:cs="MyriadPro-It"/>
          <w:b/>
          <w:iCs/>
          <w:szCs w:val="20"/>
        </w:rPr>
        <w:lastRenderedPageBreak/>
        <w:t>UNIVERSITA DEGLI STUDI GABRIELE D'ANNUNZIO DI CHIETI-PESCARA</w:t>
      </w:r>
      <w:r>
        <w:rPr>
          <w:rFonts w:ascii="MyriadPro-It" w:hAnsi="MyriadPro-It" w:cs="MyriadPro-It"/>
          <w:b/>
          <w:iCs/>
          <w:szCs w:val="20"/>
        </w:rPr>
        <w:t xml:space="preserve"> </w:t>
      </w:r>
      <w:r w:rsidRPr="00D94B89">
        <w:rPr>
          <w:b/>
        </w:rPr>
        <w:t>(Ud'A)</w:t>
      </w:r>
      <w:r w:rsidRPr="00995801">
        <w:rPr>
          <w:lang w:val="en-GB"/>
        </w:rPr>
        <w:t xml:space="preserve"> </w:t>
      </w:r>
    </w:p>
    <w:p w14:paraId="132F17C1" w14:textId="77777777" w:rsidR="001E1360" w:rsidRPr="009C2D81" w:rsidRDefault="001E1360" w:rsidP="001E1360">
      <w:pPr>
        <w:rPr>
          <w:lang w:val="en-GB"/>
        </w:rPr>
      </w:pPr>
      <w:r w:rsidRPr="009C2D81">
        <w:rPr>
          <w:lang w:val="en-GB"/>
        </w:rPr>
        <w:t xml:space="preserve">Signature(s) </w:t>
      </w:r>
    </w:p>
    <w:p w14:paraId="10AF059B" w14:textId="77777777" w:rsidR="001E1360" w:rsidRPr="009C2D81" w:rsidRDefault="001E1360" w:rsidP="001E1360">
      <w:pPr>
        <w:rPr>
          <w:lang w:val="en-GB"/>
        </w:rPr>
      </w:pPr>
      <w:r w:rsidRPr="009C2D81">
        <w:rPr>
          <w:lang w:val="en-GB"/>
        </w:rPr>
        <w:t xml:space="preserve">Name(s) </w:t>
      </w:r>
    </w:p>
    <w:p w14:paraId="2576D185" w14:textId="77777777" w:rsidR="001E1360" w:rsidRPr="009C2D81" w:rsidRDefault="001E1360" w:rsidP="001E1360">
      <w:pPr>
        <w:rPr>
          <w:lang w:val="en-GB"/>
        </w:rPr>
      </w:pPr>
      <w:r w:rsidRPr="009C2D81">
        <w:rPr>
          <w:lang w:val="en-GB"/>
        </w:rPr>
        <w:t>Title(s)</w:t>
      </w:r>
    </w:p>
    <w:p w14:paraId="5A50965C" w14:textId="77777777" w:rsidR="001E1360" w:rsidRPr="009C2D81" w:rsidRDefault="001E1360" w:rsidP="001E1360">
      <w:pPr>
        <w:rPr>
          <w:lang w:val="en-GB"/>
        </w:rPr>
      </w:pPr>
      <w:r w:rsidRPr="009C2D81">
        <w:rPr>
          <w:lang w:val="en-GB"/>
        </w:rPr>
        <w:t>Date</w:t>
      </w:r>
    </w:p>
    <w:p w14:paraId="1CFE9C90" w14:textId="2EA1183D" w:rsidR="001E1360" w:rsidRDefault="001E1360" w:rsidP="00D94B89">
      <w:pPr>
        <w:rPr>
          <w:lang w:eastAsia="de-DE"/>
        </w:rPr>
      </w:pPr>
    </w:p>
    <w:p w14:paraId="752BA7D6" w14:textId="3144C091" w:rsidR="001E1360" w:rsidRDefault="001E1360" w:rsidP="00D94B89">
      <w:pPr>
        <w:rPr>
          <w:lang w:eastAsia="de-DE"/>
        </w:rPr>
      </w:pPr>
    </w:p>
    <w:p w14:paraId="359C5664" w14:textId="0877071D" w:rsidR="001E1360" w:rsidRDefault="001E1360" w:rsidP="00D94B89">
      <w:pPr>
        <w:rPr>
          <w:lang w:eastAsia="de-DE"/>
        </w:rPr>
      </w:pPr>
    </w:p>
    <w:p w14:paraId="595896A3" w14:textId="61606315" w:rsidR="001E1360" w:rsidRDefault="001E1360" w:rsidP="00D94B89">
      <w:pPr>
        <w:rPr>
          <w:lang w:eastAsia="de-DE"/>
        </w:rPr>
      </w:pPr>
    </w:p>
    <w:p w14:paraId="49C6011C" w14:textId="1CA10650" w:rsidR="001E1360" w:rsidRDefault="001E1360" w:rsidP="00D94B89">
      <w:pPr>
        <w:rPr>
          <w:lang w:eastAsia="de-DE"/>
        </w:rPr>
      </w:pPr>
    </w:p>
    <w:p w14:paraId="687BF8E9" w14:textId="471D6BC4" w:rsidR="001E1360" w:rsidRDefault="001E1360" w:rsidP="00D94B89">
      <w:pPr>
        <w:rPr>
          <w:lang w:eastAsia="de-DE"/>
        </w:rPr>
      </w:pPr>
    </w:p>
    <w:p w14:paraId="4EBC200F" w14:textId="452B0D9F" w:rsidR="001E1360" w:rsidRDefault="001E1360" w:rsidP="00D94B89">
      <w:pPr>
        <w:rPr>
          <w:lang w:eastAsia="de-DE"/>
        </w:rPr>
      </w:pPr>
    </w:p>
    <w:p w14:paraId="1FB6616F" w14:textId="6718BDA0" w:rsidR="001E1360" w:rsidRDefault="001E1360" w:rsidP="00D94B89">
      <w:pPr>
        <w:rPr>
          <w:lang w:eastAsia="de-DE"/>
        </w:rPr>
      </w:pPr>
    </w:p>
    <w:p w14:paraId="3B2F94CB" w14:textId="451ACDDC" w:rsidR="001E1360" w:rsidRDefault="001E1360" w:rsidP="00D94B89">
      <w:pPr>
        <w:rPr>
          <w:lang w:eastAsia="de-DE"/>
        </w:rPr>
      </w:pPr>
    </w:p>
    <w:p w14:paraId="30583B08" w14:textId="74AB3955" w:rsidR="001E1360" w:rsidRDefault="001E1360" w:rsidP="00D94B89">
      <w:pPr>
        <w:rPr>
          <w:lang w:eastAsia="de-DE"/>
        </w:rPr>
      </w:pPr>
    </w:p>
    <w:p w14:paraId="67C35B9A" w14:textId="01D7BCA9" w:rsidR="001E1360" w:rsidRDefault="001E1360" w:rsidP="00D94B89">
      <w:pPr>
        <w:rPr>
          <w:lang w:eastAsia="de-DE"/>
        </w:rPr>
      </w:pPr>
    </w:p>
    <w:p w14:paraId="4C6D4AC7" w14:textId="10708657" w:rsidR="001E1360" w:rsidRDefault="001E1360" w:rsidP="00D94B89">
      <w:pPr>
        <w:rPr>
          <w:lang w:eastAsia="de-DE"/>
        </w:rPr>
      </w:pPr>
    </w:p>
    <w:p w14:paraId="47DE6730" w14:textId="37D457B8" w:rsidR="001E1360" w:rsidRDefault="001E1360" w:rsidP="00D94B89">
      <w:pPr>
        <w:rPr>
          <w:lang w:eastAsia="de-DE"/>
        </w:rPr>
      </w:pPr>
    </w:p>
    <w:p w14:paraId="6835FC11" w14:textId="3ED85053" w:rsidR="001E1360" w:rsidRDefault="001E1360" w:rsidP="00D94B89">
      <w:pPr>
        <w:rPr>
          <w:lang w:eastAsia="de-DE"/>
        </w:rPr>
      </w:pPr>
    </w:p>
    <w:p w14:paraId="0B8E520D" w14:textId="3F6B6B54" w:rsidR="001E1360" w:rsidRDefault="001E1360" w:rsidP="00D94B89">
      <w:pPr>
        <w:rPr>
          <w:lang w:eastAsia="de-DE"/>
        </w:rPr>
      </w:pPr>
    </w:p>
    <w:p w14:paraId="1701422C" w14:textId="3A83568B" w:rsidR="001E1360" w:rsidRDefault="001E1360" w:rsidP="00D94B89">
      <w:pPr>
        <w:rPr>
          <w:lang w:eastAsia="de-DE"/>
        </w:rPr>
      </w:pPr>
    </w:p>
    <w:p w14:paraId="5B9BDE2C" w14:textId="1F3E0C58" w:rsidR="001E1360" w:rsidRDefault="001E1360" w:rsidP="00D94B89">
      <w:pPr>
        <w:rPr>
          <w:lang w:eastAsia="de-DE"/>
        </w:rPr>
      </w:pPr>
    </w:p>
    <w:p w14:paraId="2A6C4D62" w14:textId="24D201A0" w:rsidR="001E1360" w:rsidRDefault="001E1360" w:rsidP="00D94B89">
      <w:pPr>
        <w:rPr>
          <w:lang w:eastAsia="de-DE"/>
        </w:rPr>
      </w:pPr>
    </w:p>
    <w:p w14:paraId="27950F19" w14:textId="3CC38BF6" w:rsidR="001E1360" w:rsidRDefault="001E1360" w:rsidP="00D94B89">
      <w:pPr>
        <w:rPr>
          <w:lang w:eastAsia="de-DE"/>
        </w:rPr>
      </w:pPr>
    </w:p>
    <w:p w14:paraId="34DD3A8E" w14:textId="762738A4" w:rsidR="001E1360" w:rsidRDefault="001E1360" w:rsidP="00D94B89">
      <w:pPr>
        <w:rPr>
          <w:lang w:eastAsia="de-DE"/>
        </w:rPr>
      </w:pPr>
    </w:p>
    <w:p w14:paraId="59B4EC61" w14:textId="21998EE1" w:rsidR="001E1360" w:rsidRDefault="001E1360" w:rsidP="00D94B89">
      <w:pPr>
        <w:rPr>
          <w:lang w:eastAsia="de-DE"/>
        </w:rPr>
      </w:pPr>
    </w:p>
    <w:p w14:paraId="1B0B178C" w14:textId="685C3773" w:rsidR="001E1360" w:rsidRDefault="001E1360" w:rsidP="00D94B89">
      <w:pPr>
        <w:rPr>
          <w:lang w:eastAsia="de-DE"/>
        </w:rPr>
      </w:pPr>
    </w:p>
    <w:p w14:paraId="34C828D2" w14:textId="59DDB60E" w:rsidR="001E1360" w:rsidRDefault="001E1360" w:rsidP="00D94B89">
      <w:pPr>
        <w:rPr>
          <w:lang w:eastAsia="de-DE"/>
        </w:rPr>
      </w:pPr>
    </w:p>
    <w:p w14:paraId="2373DFD5" w14:textId="7B235E6B" w:rsidR="001E1360" w:rsidRPr="009C2D81" w:rsidRDefault="001E1360" w:rsidP="001E1360">
      <w:pPr>
        <w:rPr>
          <w:lang w:val="en-GB"/>
        </w:rPr>
      </w:pPr>
      <w:r w:rsidRPr="00F06B69">
        <w:rPr>
          <w:rFonts w:ascii="MyriadPro-It" w:hAnsi="MyriadPro-It" w:cs="MyriadPro-It"/>
          <w:b/>
          <w:iCs/>
          <w:szCs w:val="20"/>
        </w:rPr>
        <w:lastRenderedPageBreak/>
        <w:t>MEDICAL UNIVERSITY SOFIA</w:t>
      </w:r>
      <w:r>
        <w:rPr>
          <w:rFonts w:ascii="MyriadPro-It" w:hAnsi="MyriadPro-It" w:cs="MyriadPro-It"/>
          <w:iCs/>
          <w:szCs w:val="20"/>
        </w:rPr>
        <w:t xml:space="preserve"> </w:t>
      </w:r>
      <w:r w:rsidRPr="00D94B89">
        <w:rPr>
          <w:b/>
        </w:rPr>
        <w:t>(MUS)</w:t>
      </w:r>
      <w:r w:rsidRPr="00995801">
        <w:rPr>
          <w:lang w:val="en-GB"/>
        </w:rPr>
        <w:t xml:space="preserve"> </w:t>
      </w:r>
    </w:p>
    <w:p w14:paraId="2F5EBBB5" w14:textId="77777777" w:rsidR="001E1360" w:rsidRPr="009C2D81" w:rsidRDefault="001E1360" w:rsidP="001E1360">
      <w:pPr>
        <w:rPr>
          <w:lang w:val="en-GB"/>
        </w:rPr>
      </w:pPr>
      <w:r w:rsidRPr="009C2D81">
        <w:rPr>
          <w:lang w:val="en-GB"/>
        </w:rPr>
        <w:t xml:space="preserve">Signature(s) </w:t>
      </w:r>
    </w:p>
    <w:p w14:paraId="6053D39D" w14:textId="77777777" w:rsidR="001E1360" w:rsidRPr="009C2D81" w:rsidRDefault="001E1360" w:rsidP="001E1360">
      <w:pPr>
        <w:rPr>
          <w:lang w:val="en-GB"/>
        </w:rPr>
      </w:pPr>
      <w:r w:rsidRPr="009C2D81">
        <w:rPr>
          <w:lang w:val="en-GB"/>
        </w:rPr>
        <w:t xml:space="preserve">Name(s) </w:t>
      </w:r>
    </w:p>
    <w:p w14:paraId="0AEA051B" w14:textId="77777777" w:rsidR="001E1360" w:rsidRPr="009C2D81" w:rsidRDefault="001E1360" w:rsidP="001E1360">
      <w:pPr>
        <w:rPr>
          <w:lang w:val="en-GB"/>
        </w:rPr>
      </w:pPr>
      <w:r w:rsidRPr="009C2D81">
        <w:rPr>
          <w:lang w:val="en-GB"/>
        </w:rPr>
        <w:t>Title(s)</w:t>
      </w:r>
    </w:p>
    <w:p w14:paraId="4ED292D5" w14:textId="77777777" w:rsidR="001E1360" w:rsidRPr="009C2D81" w:rsidRDefault="001E1360" w:rsidP="001E1360">
      <w:pPr>
        <w:rPr>
          <w:lang w:val="en-GB"/>
        </w:rPr>
      </w:pPr>
      <w:r w:rsidRPr="009C2D81">
        <w:rPr>
          <w:lang w:val="en-GB"/>
        </w:rPr>
        <w:t>Date</w:t>
      </w:r>
    </w:p>
    <w:p w14:paraId="299E2169" w14:textId="12182842" w:rsidR="001E1360" w:rsidRDefault="001E1360" w:rsidP="00D94B89">
      <w:pPr>
        <w:rPr>
          <w:lang w:eastAsia="de-DE"/>
        </w:rPr>
      </w:pPr>
    </w:p>
    <w:p w14:paraId="43CD2020" w14:textId="2423CF3E" w:rsidR="001E1360" w:rsidRDefault="001E1360" w:rsidP="00D94B89">
      <w:pPr>
        <w:rPr>
          <w:lang w:eastAsia="de-DE"/>
        </w:rPr>
      </w:pPr>
    </w:p>
    <w:p w14:paraId="0CD25318" w14:textId="4060ADA6" w:rsidR="001E1360" w:rsidRDefault="001E1360" w:rsidP="00D94B89">
      <w:pPr>
        <w:rPr>
          <w:lang w:eastAsia="de-DE"/>
        </w:rPr>
      </w:pPr>
    </w:p>
    <w:p w14:paraId="57F291A5" w14:textId="075741CD" w:rsidR="001E1360" w:rsidRDefault="001E1360" w:rsidP="00D94B89">
      <w:pPr>
        <w:rPr>
          <w:lang w:eastAsia="de-DE"/>
        </w:rPr>
      </w:pPr>
    </w:p>
    <w:p w14:paraId="3983FF0F" w14:textId="435BF625" w:rsidR="001E1360" w:rsidRDefault="001E1360" w:rsidP="00D94B89">
      <w:pPr>
        <w:rPr>
          <w:lang w:eastAsia="de-DE"/>
        </w:rPr>
      </w:pPr>
    </w:p>
    <w:p w14:paraId="39FEB498" w14:textId="430D9E8D" w:rsidR="001E1360" w:rsidRDefault="001E1360" w:rsidP="00D94B89">
      <w:pPr>
        <w:rPr>
          <w:lang w:eastAsia="de-DE"/>
        </w:rPr>
      </w:pPr>
    </w:p>
    <w:p w14:paraId="7C88560B" w14:textId="6E6AF585" w:rsidR="001E1360" w:rsidRDefault="001E1360" w:rsidP="00D94B89">
      <w:pPr>
        <w:rPr>
          <w:lang w:eastAsia="de-DE"/>
        </w:rPr>
      </w:pPr>
    </w:p>
    <w:p w14:paraId="1859D97E" w14:textId="13553598" w:rsidR="001E1360" w:rsidRDefault="001E1360" w:rsidP="00D94B89">
      <w:pPr>
        <w:rPr>
          <w:lang w:eastAsia="de-DE"/>
        </w:rPr>
      </w:pPr>
    </w:p>
    <w:p w14:paraId="46F5B3C1" w14:textId="71615731" w:rsidR="001E1360" w:rsidRDefault="001E1360" w:rsidP="00D94B89">
      <w:pPr>
        <w:rPr>
          <w:lang w:eastAsia="de-DE"/>
        </w:rPr>
      </w:pPr>
    </w:p>
    <w:p w14:paraId="3E5AF8B3" w14:textId="28DDC69F" w:rsidR="001E1360" w:rsidRDefault="001E1360" w:rsidP="00D94B89">
      <w:pPr>
        <w:rPr>
          <w:lang w:eastAsia="de-DE"/>
        </w:rPr>
      </w:pPr>
    </w:p>
    <w:p w14:paraId="5F198499" w14:textId="2F48BC32" w:rsidR="001E1360" w:rsidRDefault="001E1360" w:rsidP="00D94B89">
      <w:pPr>
        <w:rPr>
          <w:lang w:eastAsia="de-DE"/>
        </w:rPr>
      </w:pPr>
    </w:p>
    <w:p w14:paraId="14688D74" w14:textId="7703FD27" w:rsidR="001E1360" w:rsidRDefault="001E1360" w:rsidP="00D94B89">
      <w:pPr>
        <w:rPr>
          <w:lang w:eastAsia="de-DE"/>
        </w:rPr>
      </w:pPr>
    </w:p>
    <w:p w14:paraId="6F13BCCC" w14:textId="561E1CC9" w:rsidR="001E1360" w:rsidRDefault="001E1360" w:rsidP="00D94B89">
      <w:pPr>
        <w:rPr>
          <w:lang w:eastAsia="de-DE"/>
        </w:rPr>
      </w:pPr>
    </w:p>
    <w:p w14:paraId="5C433B69" w14:textId="7DA7044B" w:rsidR="001E1360" w:rsidRDefault="001E1360" w:rsidP="00D94B89">
      <w:pPr>
        <w:rPr>
          <w:lang w:eastAsia="de-DE"/>
        </w:rPr>
      </w:pPr>
    </w:p>
    <w:p w14:paraId="0B5CBA85" w14:textId="30D01740" w:rsidR="001E1360" w:rsidRDefault="001E1360" w:rsidP="00D94B89">
      <w:pPr>
        <w:rPr>
          <w:lang w:eastAsia="de-DE"/>
        </w:rPr>
      </w:pPr>
    </w:p>
    <w:p w14:paraId="3A18B9A8" w14:textId="20FD0706" w:rsidR="001E1360" w:rsidRDefault="001E1360" w:rsidP="00D94B89">
      <w:pPr>
        <w:rPr>
          <w:lang w:eastAsia="de-DE"/>
        </w:rPr>
      </w:pPr>
    </w:p>
    <w:p w14:paraId="26034703" w14:textId="0FFD7D69" w:rsidR="001E1360" w:rsidRDefault="001E1360" w:rsidP="00D94B89">
      <w:pPr>
        <w:rPr>
          <w:lang w:eastAsia="de-DE"/>
        </w:rPr>
      </w:pPr>
    </w:p>
    <w:p w14:paraId="0AC0CD89" w14:textId="30EC960D" w:rsidR="001E1360" w:rsidRDefault="001E1360" w:rsidP="00D94B89">
      <w:pPr>
        <w:rPr>
          <w:lang w:eastAsia="de-DE"/>
        </w:rPr>
      </w:pPr>
    </w:p>
    <w:p w14:paraId="7F45490F" w14:textId="2FBF2298" w:rsidR="001E1360" w:rsidRDefault="001E1360" w:rsidP="00D94B89">
      <w:pPr>
        <w:rPr>
          <w:lang w:eastAsia="de-DE"/>
        </w:rPr>
      </w:pPr>
    </w:p>
    <w:p w14:paraId="529EFBF5" w14:textId="72E688D7" w:rsidR="001E1360" w:rsidRDefault="001E1360" w:rsidP="00D94B89">
      <w:pPr>
        <w:rPr>
          <w:lang w:eastAsia="de-DE"/>
        </w:rPr>
      </w:pPr>
    </w:p>
    <w:p w14:paraId="111C9E70" w14:textId="6E2F56F5" w:rsidR="001E1360" w:rsidRDefault="001E1360" w:rsidP="00D94B89">
      <w:pPr>
        <w:rPr>
          <w:lang w:eastAsia="de-DE"/>
        </w:rPr>
      </w:pPr>
    </w:p>
    <w:p w14:paraId="2927F00A" w14:textId="10D05E7D" w:rsidR="001E1360" w:rsidRDefault="001E1360" w:rsidP="00D94B89">
      <w:pPr>
        <w:rPr>
          <w:lang w:eastAsia="de-DE"/>
        </w:rPr>
      </w:pPr>
    </w:p>
    <w:p w14:paraId="24C58886" w14:textId="0245DDFA" w:rsidR="001E1360" w:rsidRDefault="001E1360" w:rsidP="00D94B89">
      <w:pPr>
        <w:rPr>
          <w:lang w:eastAsia="de-DE"/>
        </w:rPr>
      </w:pPr>
    </w:p>
    <w:p w14:paraId="03173642" w14:textId="7D31C22A" w:rsidR="001E1360" w:rsidRPr="00D94B89" w:rsidRDefault="001E1360" w:rsidP="001E1360">
      <w:pPr>
        <w:rPr>
          <w:b/>
          <w:lang w:val="en-GB"/>
        </w:rPr>
      </w:pPr>
      <w:r w:rsidRPr="00A6576A">
        <w:rPr>
          <w:rFonts w:ascii="MyriadPro-It" w:hAnsi="MyriadPro-It" w:cs="MyriadPro-It"/>
          <w:b/>
          <w:iCs/>
          <w:szCs w:val="20"/>
        </w:rPr>
        <w:lastRenderedPageBreak/>
        <w:t xml:space="preserve">UNIVERSITE DE ROUEN NORMANDIE </w:t>
      </w:r>
      <w:r w:rsidRPr="00D94B89">
        <w:rPr>
          <w:b/>
        </w:rPr>
        <w:t>(URN</w:t>
      </w:r>
      <w:r w:rsidRPr="00A6576A">
        <w:rPr>
          <w:rFonts w:ascii="Arial" w:hAnsi="Arial" w:cs="Arial"/>
          <w:b/>
          <w:iCs/>
          <w:szCs w:val="20"/>
        </w:rPr>
        <w:t>)</w:t>
      </w:r>
    </w:p>
    <w:p w14:paraId="2C892C50" w14:textId="77777777" w:rsidR="001E1360" w:rsidRPr="009C2D81" w:rsidRDefault="001E1360" w:rsidP="001E1360">
      <w:pPr>
        <w:rPr>
          <w:lang w:val="en-GB"/>
        </w:rPr>
      </w:pPr>
      <w:r w:rsidRPr="009C2D81">
        <w:rPr>
          <w:lang w:val="en-GB"/>
        </w:rPr>
        <w:t xml:space="preserve">Signature(s) </w:t>
      </w:r>
    </w:p>
    <w:p w14:paraId="2575C498" w14:textId="77777777" w:rsidR="001E1360" w:rsidRPr="009C2D81" w:rsidRDefault="001E1360" w:rsidP="001E1360">
      <w:pPr>
        <w:rPr>
          <w:lang w:val="en-GB"/>
        </w:rPr>
      </w:pPr>
      <w:r w:rsidRPr="009C2D81">
        <w:rPr>
          <w:lang w:val="en-GB"/>
        </w:rPr>
        <w:t xml:space="preserve">Name(s) </w:t>
      </w:r>
    </w:p>
    <w:p w14:paraId="3203C94C" w14:textId="77777777" w:rsidR="001E1360" w:rsidRPr="009C2D81" w:rsidRDefault="001E1360" w:rsidP="001E1360">
      <w:pPr>
        <w:rPr>
          <w:lang w:val="en-GB"/>
        </w:rPr>
      </w:pPr>
      <w:r w:rsidRPr="009C2D81">
        <w:rPr>
          <w:lang w:val="en-GB"/>
        </w:rPr>
        <w:t>Title(s)</w:t>
      </w:r>
    </w:p>
    <w:p w14:paraId="564E266D" w14:textId="77777777" w:rsidR="001E1360" w:rsidRPr="009C2D81" w:rsidRDefault="001E1360" w:rsidP="001E1360">
      <w:pPr>
        <w:rPr>
          <w:lang w:val="en-GB"/>
        </w:rPr>
      </w:pPr>
      <w:r w:rsidRPr="009C2D81">
        <w:rPr>
          <w:lang w:val="en-GB"/>
        </w:rPr>
        <w:t>Date</w:t>
      </w:r>
    </w:p>
    <w:p w14:paraId="4D617B63" w14:textId="144B8ED8" w:rsidR="001E1360" w:rsidRDefault="001E1360" w:rsidP="00D94B89">
      <w:pPr>
        <w:rPr>
          <w:lang w:eastAsia="de-DE"/>
        </w:rPr>
      </w:pPr>
    </w:p>
    <w:p w14:paraId="31B3BBA7" w14:textId="45A986EB" w:rsidR="001E1360" w:rsidRDefault="001E1360" w:rsidP="00D94B89">
      <w:pPr>
        <w:rPr>
          <w:lang w:eastAsia="de-DE"/>
        </w:rPr>
      </w:pPr>
    </w:p>
    <w:p w14:paraId="13A9D265" w14:textId="72E2B8D3" w:rsidR="001E1360" w:rsidRDefault="001E1360" w:rsidP="00D94B89">
      <w:pPr>
        <w:rPr>
          <w:lang w:eastAsia="de-DE"/>
        </w:rPr>
      </w:pPr>
    </w:p>
    <w:p w14:paraId="7ED95A27" w14:textId="351B56AA" w:rsidR="001E1360" w:rsidRDefault="001E1360" w:rsidP="00D94B89">
      <w:pPr>
        <w:rPr>
          <w:lang w:eastAsia="de-DE"/>
        </w:rPr>
      </w:pPr>
    </w:p>
    <w:p w14:paraId="74D87CFD" w14:textId="543A7498" w:rsidR="001E1360" w:rsidRDefault="001E1360" w:rsidP="00D94B89">
      <w:pPr>
        <w:rPr>
          <w:lang w:eastAsia="de-DE"/>
        </w:rPr>
      </w:pPr>
    </w:p>
    <w:p w14:paraId="6197BF96" w14:textId="21718190" w:rsidR="001E1360" w:rsidRDefault="001E1360" w:rsidP="00D94B89">
      <w:pPr>
        <w:rPr>
          <w:lang w:eastAsia="de-DE"/>
        </w:rPr>
      </w:pPr>
    </w:p>
    <w:p w14:paraId="1A843D98" w14:textId="1ABA0CA5" w:rsidR="001E1360" w:rsidRDefault="001E1360" w:rsidP="00D94B89">
      <w:pPr>
        <w:rPr>
          <w:lang w:eastAsia="de-DE"/>
        </w:rPr>
      </w:pPr>
    </w:p>
    <w:p w14:paraId="6E83E177" w14:textId="42399998" w:rsidR="001E1360" w:rsidRDefault="001E1360" w:rsidP="00D94B89">
      <w:pPr>
        <w:rPr>
          <w:lang w:eastAsia="de-DE"/>
        </w:rPr>
      </w:pPr>
    </w:p>
    <w:p w14:paraId="36C63ED3" w14:textId="42F31072" w:rsidR="001E1360" w:rsidRDefault="001E1360" w:rsidP="00D94B89">
      <w:pPr>
        <w:rPr>
          <w:lang w:eastAsia="de-DE"/>
        </w:rPr>
      </w:pPr>
    </w:p>
    <w:p w14:paraId="01CAB511" w14:textId="78E117D3" w:rsidR="001E1360" w:rsidRDefault="001E1360" w:rsidP="00D94B89">
      <w:pPr>
        <w:rPr>
          <w:lang w:eastAsia="de-DE"/>
        </w:rPr>
      </w:pPr>
    </w:p>
    <w:p w14:paraId="6E5BF9A1" w14:textId="05752033" w:rsidR="001E1360" w:rsidRDefault="001E1360" w:rsidP="00D94B89">
      <w:pPr>
        <w:rPr>
          <w:lang w:eastAsia="de-DE"/>
        </w:rPr>
      </w:pPr>
    </w:p>
    <w:p w14:paraId="7960E56B" w14:textId="7F0FAA29" w:rsidR="001E1360" w:rsidRDefault="001E1360" w:rsidP="00D94B89">
      <w:pPr>
        <w:rPr>
          <w:lang w:eastAsia="de-DE"/>
        </w:rPr>
      </w:pPr>
    </w:p>
    <w:p w14:paraId="16FFE23B" w14:textId="50CEC97C" w:rsidR="001E1360" w:rsidRDefault="001E1360" w:rsidP="00D94B89">
      <w:pPr>
        <w:rPr>
          <w:lang w:eastAsia="de-DE"/>
        </w:rPr>
      </w:pPr>
    </w:p>
    <w:p w14:paraId="281472D7" w14:textId="076F8B38" w:rsidR="001E1360" w:rsidRDefault="001E1360" w:rsidP="00D94B89">
      <w:pPr>
        <w:rPr>
          <w:lang w:eastAsia="de-DE"/>
        </w:rPr>
      </w:pPr>
    </w:p>
    <w:p w14:paraId="5D3CA069" w14:textId="043C3C4E" w:rsidR="001E1360" w:rsidRDefault="001E1360" w:rsidP="00D94B89">
      <w:pPr>
        <w:rPr>
          <w:lang w:eastAsia="de-DE"/>
        </w:rPr>
      </w:pPr>
    </w:p>
    <w:p w14:paraId="15E22493" w14:textId="0769576F" w:rsidR="001E1360" w:rsidRDefault="001E1360" w:rsidP="00D94B89">
      <w:pPr>
        <w:rPr>
          <w:lang w:eastAsia="de-DE"/>
        </w:rPr>
      </w:pPr>
    </w:p>
    <w:p w14:paraId="6F4BFA63" w14:textId="1D908339" w:rsidR="001E1360" w:rsidRDefault="001E1360" w:rsidP="00D94B89">
      <w:pPr>
        <w:rPr>
          <w:lang w:eastAsia="de-DE"/>
        </w:rPr>
      </w:pPr>
    </w:p>
    <w:p w14:paraId="4C06DEC6" w14:textId="4C51498A" w:rsidR="001E1360" w:rsidRDefault="001E1360" w:rsidP="00D94B89">
      <w:pPr>
        <w:rPr>
          <w:lang w:eastAsia="de-DE"/>
        </w:rPr>
      </w:pPr>
    </w:p>
    <w:p w14:paraId="657F1D9B" w14:textId="7473987E" w:rsidR="001E1360" w:rsidRDefault="001E1360" w:rsidP="00D94B89">
      <w:pPr>
        <w:rPr>
          <w:lang w:eastAsia="de-DE"/>
        </w:rPr>
      </w:pPr>
    </w:p>
    <w:p w14:paraId="11AE12A3" w14:textId="0804D424" w:rsidR="001E1360" w:rsidRDefault="001E1360" w:rsidP="00D94B89">
      <w:pPr>
        <w:rPr>
          <w:lang w:eastAsia="de-DE"/>
        </w:rPr>
      </w:pPr>
    </w:p>
    <w:p w14:paraId="3C4B252C" w14:textId="161670B0" w:rsidR="001E1360" w:rsidRDefault="001E1360" w:rsidP="00D94B89">
      <w:pPr>
        <w:rPr>
          <w:lang w:eastAsia="de-DE"/>
        </w:rPr>
      </w:pPr>
    </w:p>
    <w:p w14:paraId="75EDC6C8" w14:textId="606E1EF6" w:rsidR="001E1360" w:rsidRDefault="001E1360" w:rsidP="00D94B89">
      <w:pPr>
        <w:rPr>
          <w:lang w:eastAsia="de-DE"/>
        </w:rPr>
      </w:pPr>
    </w:p>
    <w:p w14:paraId="7BA69D47" w14:textId="3DF1ED7B" w:rsidR="001E1360" w:rsidRDefault="001E1360" w:rsidP="00D94B89">
      <w:pPr>
        <w:rPr>
          <w:lang w:eastAsia="de-DE"/>
        </w:rPr>
      </w:pPr>
    </w:p>
    <w:p w14:paraId="4241B761" w14:textId="4AE4FC6B" w:rsidR="001E1360" w:rsidRPr="009C2D81" w:rsidRDefault="001E1360" w:rsidP="001E1360">
      <w:pPr>
        <w:rPr>
          <w:lang w:val="en-GB"/>
        </w:rPr>
      </w:pPr>
      <w:r w:rsidRPr="006C1D8D">
        <w:rPr>
          <w:rFonts w:ascii="MyriadPro-It" w:hAnsi="MyriadPro-It" w:cs="MyriadPro-It"/>
          <w:b/>
          <w:iCs/>
          <w:szCs w:val="20"/>
        </w:rPr>
        <w:lastRenderedPageBreak/>
        <w:t>MUNSTER TECHNOLOGICAL UNIVERSITY</w:t>
      </w:r>
      <w:r>
        <w:rPr>
          <w:rFonts w:ascii="MyriadPro-It" w:hAnsi="MyriadPro-It" w:cs="MyriadPro-It"/>
          <w:iCs/>
          <w:szCs w:val="20"/>
        </w:rPr>
        <w:t xml:space="preserve"> </w:t>
      </w:r>
      <w:r w:rsidRPr="00D94B89">
        <w:rPr>
          <w:b/>
        </w:rPr>
        <w:t>(MTU)</w:t>
      </w:r>
    </w:p>
    <w:p w14:paraId="6E24D41C" w14:textId="77777777" w:rsidR="001E1360" w:rsidRPr="009C2D81" w:rsidRDefault="001E1360" w:rsidP="001E1360">
      <w:pPr>
        <w:rPr>
          <w:lang w:val="en-GB"/>
        </w:rPr>
      </w:pPr>
      <w:r w:rsidRPr="009C2D81">
        <w:rPr>
          <w:lang w:val="en-GB"/>
        </w:rPr>
        <w:t xml:space="preserve">Signature(s) </w:t>
      </w:r>
    </w:p>
    <w:p w14:paraId="15EA2824" w14:textId="77777777" w:rsidR="001E1360" w:rsidRPr="009C2D81" w:rsidRDefault="001E1360" w:rsidP="001E1360">
      <w:pPr>
        <w:rPr>
          <w:lang w:val="en-GB"/>
        </w:rPr>
      </w:pPr>
      <w:r w:rsidRPr="009C2D81">
        <w:rPr>
          <w:lang w:val="en-GB"/>
        </w:rPr>
        <w:t xml:space="preserve">Name(s) </w:t>
      </w:r>
    </w:p>
    <w:p w14:paraId="5312AB31" w14:textId="77777777" w:rsidR="001E1360" w:rsidRPr="009C2D81" w:rsidRDefault="001E1360" w:rsidP="001E1360">
      <w:pPr>
        <w:rPr>
          <w:lang w:val="en-GB"/>
        </w:rPr>
      </w:pPr>
      <w:r w:rsidRPr="009C2D81">
        <w:rPr>
          <w:lang w:val="en-GB"/>
        </w:rPr>
        <w:t>Title(s)</w:t>
      </w:r>
    </w:p>
    <w:p w14:paraId="0E3E66E6" w14:textId="77777777" w:rsidR="001E1360" w:rsidRPr="009C2D81" w:rsidRDefault="001E1360" w:rsidP="001E1360">
      <w:pPr>
        <w:rPr>
          <w:lang w:val="en-GB"/>
        </w:rPr>
      </w:pPr>
      <w:r w:rsidRPr="009C2D81">
        <w:rPr>
          <w:lang w:val="en-GB"/>
        </w:rPr>
        <w:t>Date</w:t>
      </w:r>
    </w:p>
    <w:p w14:paraId="053056F6" w14:textId="2E839220" w:rsidR="001E1360" w:rsidRDefault="001E1360" w:rsidP="00D94B89">
      <w:pPr>
        <w:rPr>
          <w:lang w:eastAsia="de-DE"/>
        </w:rPr>
      </w:pPr>
    </w:p>
    <w:p w14:paraId="0889B131" w14:textId="06FB46EA" w:rsidR="001E1360" w:rsidRDefault="001E1360" w:rsidP="00D94B89">
      <w:pPr>
        <w:rPr>
          <w:lang w:eastAsia="de-DE"/>
        </w:rPr>
      </w:pPr>
    </w:p>
    <w:p w14:paraId="70DC3EB2" w14:textId="639D7A9A" w:rsidR="001E1360" w:rsidRDefault="001E1360" w:rsidP="00D94B89">
      <w:pPr>
        <w:rPr>
          <w:lang w:eastAsia="de-DE"/>
        </w:rPr>
      </w:pPr>
    </w:p>
    <w:p w14:paraId="2B755EBB" w14:textId="517ED027" w:rsidR="001E1360" w:rsidRDefault="001E1360" w:rsidP="00D94B89">
      <w:pPr>
        <w:rPr>
          <w:lang w:eastAsia="de-DE"/>
        </w:rPr>
      </w:pPr>
    </w:p>
    <w:p w14:paraId="090441A3" w14:textId="04706D89" w:rsidR="001E1360" w:rsidRDefault="001E1360" w:rsidP="00D94B89">
      <w:pPr>
        <w:rPr>
          <w:lang w:eastAsia="de-DE"/>
        </w:rPr>
      </w:pPr>
    </w:p>
    <w:p w14:paraId="6826DBBC" w14:textId="4B8B73FB" w:rsidR="001E1360" w:rsidRDefault="001E1360" w:rsidP="00D94B89">
      <w:pPr>
        <w:rPr>
          <w:lang w:eastAsia="de-DE"/>
        </w:rPr>
      </w:pPr>
    </w:p>
    <w:p w14:paraId="3FED4331" w14:textId="15A86DEF" w:rsidR="001E1360" w:rsidRDefault="001E1360" w:rsidP="00D94B89">
      <w:pPr>
        <w:rPr>
          <w:lang w:eastAsia="de-DE"/>
        </w:rPr>
      </w:pPr>
    </w:p>
    <w:p w14:paraId="798E3307" w14:textId="13347BF5" w:rsidR="001E1360" w:rsidRDefault="001E1360" w:rsidP="00D94B89">
      <w:pPr>
        <w:rPr>
          <w:lang w:eastAsia="de-DE"/>
        </w:rPr>
      </w:pPr>
    </w:p>
    <w:p w14:paraId="5F8413C9" w14:textId="3DFD3817" w:rsidR="001E1360" w:rsidRDefault="001E1360" w:rsidP="00D94B89">
      <w:pPr>
        <w:rPr>
          <w:lang w:eastAsia="de-DE"/>
        </w:rPr>
      </w:pPr>
    </w:p>
    <w:p w14:paraId="365D9F66" w14:textId="644E07BA" w:rsidR="001E1360" w:rsidRDefault="001E1360" w:rsidP="00D94B89">
      <w:pPr>
        <w:rPr>
          <w:lang w:eastAsia="de-DE"/>
        </w:rPr>
      </w:pPr>
    </w:p>
    <w:p w14:paraId="208B5D5D" w14:textId="4BD66E50" w:rsidR="001E1360" w:rsidRDefault="001E1360" w:rsidP="00D94B89">
      <w:pPr>
        <w:rPr>
          <w:lang w:eastAsia="de-DE"/>
        </w:rPr>
      </w:pPr>
    </w:p>
    <w:p w14:paraId="7C52E360" w14:textId="308229F6" w:rsidR="001E1360" w:rsidRDefault="001E1360" w:rsidP="00D94B89">
      <w:pPr>
        <w:rPr>
          <w:lang w:eastAsia="de-DE"/>
        </w:rPr>
      </w:pPr>
    </w:p>
    <w:p w14:paraId="0C9080F0" w14:textId="095FA6BF" w:rsidR="001E1360" w:rsidRDefault="001E1360" w:rsidP="00D94B89">
      <w:pPr>
        <w:rPr>
          <w:lang w:eastAsia="de-DE"/>
        </w:rPr>
      </w:pPr>
    </w:p>
    <w:p w14:paraId="358CAF8D" w14:textId="73E69758" w:rsidR="001E1360" w:rsidRDefault="001E1360" w:rsidP="00D94B89">
      <w:pPr>
        <w:rPr>
          <w:lang w:eastAsia="de-DE"/>
        </w:rPr>
      </w:pPr>
    </w:p>
    <w:p w14:paraId="70490B8B" w14:textId="1E2F54B1" w:rsidR="001E1360" w:rsidRDefault="001E1360" w:rsidP="00D94B89">
      <w:pPr>
        <w:rPr>
          <w:lang w:eastAsia="de-DE"/>
        </w:rPr>
      </w:pPr>
    </w:p>
    <w:p w14:paraId="18D0C14D" w14:textId="4AB68EB2" w:rsidR="001E1360" w:rsidRDefault="001E1360" w:rsidP="00D94B89">
      <w:pPr>
        <w:rPr>
          <w:lang w:eastAsia="de-DE"/>
        </w:rPr>
      </w:pPr>
    </w:p>
    <w:p w14:paraId="588D1BC1" w14:textId="459D775E" w:rsidR="001E1360" w:rsidRDefault="001E1360" w:rsidP="00D94B89">
      <w:pPr>
        <w:rPr>
          <w:lang w:eastAsia="de-DE"/>
        </w:rPr>
      </w:pPr>
    </w:p>
    <w:p w14:paraId="44F91F4C" w14:textId="0A3FC7D3" w:rsidR="001E1360" w:rsidRDefault="001E1360" w:rsidP="00D94B89">
      <w:pPr>
        <w:rPr>
          <w:lang w:eastAsia="de-DE"/>
        </w:rPr>
      </w:pPr>
    </w:p>
    <w:p w14:paraId="4BE1B2DB" w14:textId="7DE4736B" w:rsidR="001E1360" w:rsidRDefault="001E1360" w:rsidP="00D94B89">
      <w:pPr>
        <w:rPr>
          <w:lang w:eastAsia="de-DE"/>
        </w:rPr>
      </w:pPr>
    </w:p>
    <w:p w14:paraId="402CDD43" w14:textId="3C7F617F" w:rsidR="001E1360" w:rsidRDefault="001E1360" w:rsidP="00D94B89">
      <w:pPr>
        <w:rPr>
          <w:lang w:eastAsia="de-DE"/>
        </w:rPr>
      </w:pPr>
    </w:p>
    <w:p w14:paraId="7DCC2843" w14:textId="45274A5B" w:rsidR="001E1360" w:rsidRDefault="001E1360" w:rsidP="00D94B89">
      <w:pPr>
        <w:rPr>
          <w:lang w:eastAsia="de-DE"/>
        </w:rPr>
      </w:pPr>
    </w:p>
    <w:p w14:paraId="0F5C4CEB" w14:textId="5CD526CB" w:rsidR="001E1360" w:rsidRDefault="001E1360" w:rsidP="00D94B89">
      <w:pPr>
        <w:rPr>
          <w:lang w:eastAsia="de-DE"/>
        </w:rPr>
      </w:pPr>
    </w:p>
    <w:p w14:paraId="783E2CFC" w14:textId="0DB90978" w:rsidR="001E1360" w:rsidRDefault="001E1360" w:rsidP="00D94B89">
      <w:pPr>
        <w:rPr>
          <w:lang w:eastAsia="de-DE"/>
        </w:rPr>
      </w:pPr>
    </w:p>
    <w:p w14:paraId="655C3E0F" w14:textId="5D4209EF" w:rsidR="001E1360" w:rsidRPr="009C2D81" w:rsidRDefault="001E1360" w:rsidP="001E1360">
      <w:pPr>
        <w:rPr>
          <w:lang w:val="en-GB"/>
        </w:rPr>
      </w:pPr>
      <w:r w:rsidRPr="00B61D29">
        <w:rPr>
          <w:rFonts w:ascii="MyriadPro-It" w:hAnsi="MyriadPro-It" w:cs="MyriadPro-It"/>
          <w:b/>
          <w:iCs/>
          <w:szCs w:val="20"/>
        </w:rPr>
        <w:lastRenderedPageBreak/>
        <w:t xml:space="preserve">HOGSKOLAN I SKOVDE </w:t>
      </w:r>
      <w:r w:rsidRPr="00D94B89">
        <w:rPr>
          <w:b/>
        </w:rPr>
        <w:t>(HIS)</w:t>
      </w:r>
    </w:p>
    <w:p w14:paraId="1EC5A669" w14:textId="77777777" w:rsidR="001E1360" w:rsidRPr="009C2D81" w:rsidRDefault="001E1360" w:rsidP="001E1360">
      <w:pPr>
        <w:rPr>
          <w:lang w:val="en-GB"/>
        </w:rPr>
      </w:pPr>
      <w:r w:rsidRPr="009C2D81">
        <w:rPr>
          <w:lang w:val="en-GB"/>
        </w:rPr>
        <w:t xml:space="preserve">Signature(s) </w:t>
      </w:r>
    </w:p>
    <w:p w14:paraId="1F8DBF45" w14:textId="77777777" w:rsidR="001E1360" w:rsidRPr="009C2D81" w:rsidRDefault="001E1360" w:rsidP="001E1360">
      <w:pPr>
        <w:rPr>
          <w:lang w:val="en-GB"/>
        </w:rPr>
      </w:pPr>
      <w:r w:rsidRPr="009C2D81">
        <w:rPr>
          <w:lang w:val="en-GB"/>
        </w:rPr>
        <w:t xml:space="preserve">Name(s) </w:t>
      </w:r>
    </w:p>
    <w:p w14:paraId="1BEF8B97" w14:textId="77777777" w:rsidR="001E1360" w:rsidRPr="009C2D81" w:rsidRDefault="001E1360" w:rsidP="001E1360">
      <w:pPr>
        <w:rPr>
          <w:lang w:val="en-GB"/>
        </w:rPr>
      </w:pPr>
      <w:r w:rsidRPr="009C2D81">
        <w:rPr>
          <w:lang w:val="en-GB"/>
        </w:rPr>
        <w:t>Title(s)</w:t>
      </w:r>
    </w:p>
    <w:p w14:paraId="4FCAEB4F" w14:textId="77777777" w:rsidR="001E1360" w:rsidRPr="009C2D81" w:rsidRDefault="001E1360" w:rsidP="001E1360">
      <w:pPr>
        <w:rPr>
          <w:lang w:val="en-GB"/>
        </w:rPr>
      </w:pPr>
      <w:r w:rsidRPr="009C2D81">
        <w:rPr>
          <w:lang w:val="en-GB"/>
        </w:rPr>
        <w:t>Date</w:t>
      </w:r>
    </w:p>
    <w:p w14:paraId="0EACEC21" w14:textId="77777777" w:rsidR="001E1360" w:rsidRPr="00D94B89" w:rsidRDefault="001E1360" w:rsidP="00D94B89">
      <w:pPr>
        <w:rPr>
          <w:lang w:eastAsia="de-DE"/>
        </w:rPr>
      </w:pPr>
    </w:p>
    <w:p w14:paraId="620268A1" w14:textId="77777777" w:rsidR="001E1360" w:rsidRDefault="001E1360" w:rsidP="00995801">
      <w:pPr>
        <w:pStyle w:val="Attachmentheading"/>
        <w:rPr>
          <w:noProof/>
          <w:lang w:eastAsia="de-DE"/>
        </w:rPr>
      </w:pPr>
    </w:p>
    <w:p w14:paraId="35D62EC5" w14:textId="66B2520B" w:rsidR="00971EB4" w:rsidRPr="00DC6181" w:rsidRDefault="00971EB4" w:rsidP="00D94B89">
      <w:pPr>
        <w:pStyle w:val="Attachmentheading"/>
        <w:jc w:val="both"/>
        <w:rPr>
          <w:noProof/>
          <w:sz w:val="24"/>
          <w:szCs w:val="24"/>
          <w:lang w:eastAsia="de-DE"/>
        </w:rPr>
      </w:pPr>
      <w:r>
        <w:rPr>
          <w:noProof/>
          <w:lang w:eastAsia="de-DE"/>
        </w:rPr>
        <w:br w:type="page"/>
      </w:r>
      <w:bookmarkStart w:id="158" w:name="_Toc100242325"/>
      <w:r w:rsidR="00ED2DA3" w:rsidRPr="00DC6181">
        <w:rPr>
          <w:noProof/>
          <w:sz w:val="24"/>
          <w:szCs w:val="24"/>
          <w:lang w:eastAsia="de-DE"/>
        </w:rPr>
        <w:lastRenderedPageBreak/>
        <w:t>Attachment 1: Background included</w:t>
      </w:r>
      <w:bookmarkEnd w:id="158"/>
    </w:p>
    <w:p w14:paraId="74CD19E6" w14:textId="2790D06B" w:rsidR="007C2BAE" w:rsidRPr="00DC6181" w:rsidRDefault="007C2BAE" w:rsidP="00DC6181">
      <w:pPr>
        <w:autoSpaceDE w:val="0"/>
        <w:autoSpaceDN w:val="0"/>
        <w:adjustRightInd w:val="0"/>
        <w:rPr>
          <w:rFonts w:ascii="Times New Roman" w:hAnsi="Times New Roman"/>
          <w:color w:val="000000"/>
          <w:sz w:val="21"/>
          <w:szCs w:val="21"/>
        </w:rPr>
      </w:pPr>
      <w:r w:rsidRPr="00D1457B">
        <w:t>According to the Grant Agreement (Article 16.1) Background is defined as “</w:t>
      </w:r>
      <w:r w:rsidR="00F01670">
        <w:t xml:space="preserve">any </w:t>
      </w:r>
      <w:r w:rsidRPr="00D1457B">
        <w:t xml:space="preserve">data, know-how or information </w:t>
      </w:r>
      <w:r w:rsidR="00F01670" w:rsidRPr="00A6576A">
        <w:rPr>
          <w:rFonts w:cstheme="minorHAnsi"/>
          <w:szCs w:val="20"/>
        </w:rPr>
        <w:t>-</w:t>
      </w:r>
      <w:r w:rsidR="00F01670" w:rsidRPr="00DC6181">
        <w:rPr>
          <w:rFonts w:cstheme="minorHAnsi"/>
          <w:szCs w:val="20"/>
        </w:rPr>
        <w:t xml:space="preserve"> whatever its form or nature (tangible or intangible), including any rights such as intellectual property rights — that is held by the beneficiaries before they acceded to the Agreement and </w:t>
      </w:r>
      <w:r w:rsidR="00F01670">
        <w:rPr>
          <w:rFonts w:cstheme="minorHAnsi"/>
          <w:szCs w:val="20"/>
        </w:rPr>
        <w:t xml:space="preserve">(is) </w:t>
      </w:r>
      <w:r w:rsidR="00F01670" w:rsidRPr="00DC6181">
        <w:rPr>
          <w:rFonts w:cstheme="minorHAnsi"/>
          <w:szCs w:val="20"/>
        </w:rPr>
        <w:t>needed to implement the action or exploit the results”.</w:t>
      </w:r>
      <w:r w:rsidR="00F01670" w:rsidRPr="00DC6181">
        <w:rPr>
          <w:rFonts w:ascii="Times New Roman" w:hAnsi="Times New Roman"/>
          <w:sz w:val="21"/>
          <w:szCs w:val="21"/>
        </w:rPr>
        <w:t xml:space="preserve"> </w:t>
      </w:r>
      <w:r w:rsidRPr="00D1457B">
        <w:t>Because of this need, Access Rights have to be granted in principle, but Parties must identify and agree amongst them on the Background for the Project. This is the purpose of this attachment.</w:t>
      </w:r>
    </w:p>
    <w:p w14:paraId="4CC0F51F" w14:textId="4A55F4F1" w:rsidR="007C2BAE" w:rsidRPr="00D1457B" w:rsidRDefault="007C2BAE" w:rsidP="007C2BAE">
      <w:r w:rsidRPr="00D1457B">
        <w:t>PARTY 1</w:t>
      </w:r>
    </w:p>
    <w:p w14:paraId="2188729E" w14:textId="799852CA" w:rsidR="007C2BAE" w:rsidRPr="00D1457B" w:rsidRDefault="007C2BAE" w:rsidP="007C2BAE">
      <w:r w:rsidRPr="00D1457B">
        <w:t xml:space="preserve">As to </w:t>
      </w:r>
      <w:r w:rsidR="001510E1" w:rsidRPr="00A55BAE">
        <w:rPr>
          <w:rFonts w:ascii="Arial" w:hAnsi="Arial" w:cs="Arial"/>
          <w:b/>
          <w:szCs w:val="20"/>
        </w:rPr>
        <w:t>UNIVERSITATEA TEHNICA GHEORGHE ASACHI DIN IASI (</w:t>
      </w:r>
      <w:r w:rsidR="001510E1" w:rsidRPr="00A55BAE">
        <w:rPr>
          <w:rFonts w:ascii="Arial" w:hAnsi="Arial" w:cs="Arial"/>
          <w:b/>
          <w:iCs/>
          <w:szCs w:val="20"/>
        </w:rPr>
        <w:t>TUIASI)</w:t>
      </w:r>
      <w:r w:rsidR="001510E1">
        <w:rPr>
          <w:rFonts w:ascii="Arial" w:hAnsi="Arial" w:cs="Arial"/>
          <w:b/>
          <w:iCs/>
          <w:szCs w:val="20"/>
        </w:rPr>
        <w:t>,</w:t>
      </w:r>
      <w:r w:rsidRPr="00D1457B">
        <w:t xml:space="preserve"> it is agreed between the Parties that,</w:t>
      </w:r>
      <w:r w:rsidR="00AF61EC">
        <w:t xml:space="preserve"> to the best of their knowledge</w:t>
      </w:r>
      <w:r w:rsidR="00F848A9">
        <w:t>.</w:t>
      </w:r>
    </w:p>
    <w:p w14:paraId="266699CF" w14:textId="34CCAADD" w:rsidR="007C2BAE" w:rsidRDefault="007C2BAE" w:rsidP="00AF61EC">
      <w:r w:rsidRPr="00AF61EC">
        <w:t xml:space="preserve">No data, know-how or information of </w:t>
      </w:r>
      <w:r w:rsidR="001510E1" w:rsidRPr="00AF61EC">
        <w:rPr>
          <w:rFonts w:ascii="Arial" w:hAnsi="Arial" w:cs="Arial"/>
          <w:b/>
          <w:szCs w:val="20"/>
        </w:rPr>
        <w:t>UNIVERSITATEA TEHNICA GHEORGHE ASACHI DIN IASI (</w:t>
      </w:r>
      <w:r w:rsidR="001510E1" w:rsidRPr="00AF61EC">
        <w:rPr>
          <w:rFonts w:ascii="Arial" w:hAnsi="Arial" w:cs="Arial"/>
          <w:b/>
          <w:iCs/>
          <w:szCs w:val="20"/>
        </w:rPr>
        <w:t>TUIASI)</w:t>
      </w:r>
      <w:r w:rsidR="001510E1" w:rsidRPr="00AF61EC" w:rsidDel="00430966">
        <w:rPr>
          <w:b/>
          <w:lang w:val="en-GB"/>
        </w:rPr>
        <w:t xml:space="preserve"> </w:t>
      </w:r>
      <w:r w:rsidRPr="00AF61EC">
        <w:t>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Agreement, Section “Access rights to results and background”, sub-section “Access rights for exploiting the results”).</w:t>
      </w:r>
    </w:p>
    <w:p w14:paraId="048DEF81" w14:textId="77777777" w:rsidR="007C2BAE" w:rsidRPr="00D1457B" w:rsidRDefault="007C2BAE" w:rsidP="007C2BAE">
      <w:r w:rsidRPr="00D1457B">
        <w:t xml:space="preserve">This represents the status at the time of signature of this Consortium Agreement. </w:t>
      </w:r>
    </w:p>
    <w:p w14:paraId="3DD2C8D8" w14:textId="4147CDD4" w:rsidR="00ED0366" w:rsidRPr="00D1457B" w:rsidRDefault="00ED0366" w:rsidP="00ED0366">
      <w:r w:rsidRPr="00D1457B">
        <w:t>P</w:t>
      </w:r>
      <w:r>
        <w:t>ARTY 2</w:t>
      </w:r>
    </w:p>
    <w:p w14:paraId="5A6FE181" w14:textId="4E70A612" w:rsidR="00ED0366" w:rsidRPr="00D1457B" w:rsidRDefault="00ED0366" w:rsidP="00ED0366">
      <w:r w:rsidRPr="00D1457B">
        <w:t>As to</w:t>
      </w:r>
      <w:r w:rsidR="00BE4BD6">
        <w:rPr>
          <w:rFonts w:ascii="Arial" w:hAnsi="Arial" w:cs="Arial"/>
          <w:b/>
          <w:szCs w:val="20"/>
        </w:rPr>
        <w:t xml:space="preserve"> </w:t>
      </w:r>
      <w:r w:rsidR="00BE4BD6" w:rsidRPr="00F06B69">
        <w:rPr>
          <w:rFonts w:ascii="Arial" w:hAnsi="Arial" w:cs="Arial"/>
          <w:b/>
          <w:szCs w:val="20"/>
        </w:rPr>
        <w:t>UNIVERSIDAD DE OVIEDO</w:t>
      </w:r>
      <w:r w:rsidR="00BE4BD6" w:rsidRPr="001B156A">
        <w:rPr>
          <w:rFonts w:ascii="Arial" w:hAnsi="Arial" w:cs="Arial"/>
          <w:szCs w:val="20"/>
        </w:rPr>
        <w:t xml:space="preserve"> </w:t>
      </w:r>
      <w:r w:rsidR="00BE4BD6" w:rsidRPr="00A55BAE">
        <w:rPr>
          <w:rFonts w:ascii="Arial" w:hAnsi="Arial" w:cs="Arial"/>
          <w:b/>
          <w:szCs w:val="20"/>
        </w:rPr>
        <w:t>(UNIOVI)</w:t>
      </w:r>
      <w:r>
        <w:rPr>
          <w:rFonts w:ascii="Arial" w:hAnsi="Arial" w:cs="Arial"/>
          <w:b/>
          <w:iCs/>
          <w:szCs w:val="20"/>
        </w:rPr>
        <w:t>,</w:t>
      </w:r>
      <w:r w:rsidRPr="00A55BAE" w:rsidDel="00430966">
        <w:rPr>
          <w:b/>
          <w:lang w:val="en-GB"/>
        </w:rPr>
        <w:t xml:space="preserve"> </w:t>
      </w:r>
      <w:r w:rsidRPr="00D1457B">
        <w:t>it is agreed between the Parties that, to the best of their knowledge,</w:t>
      </w:r>
      <w:r>
        <w:t xml:space="preserve"> [</w:t>
      </w:r>
      <w:r w:rsidRPr="00DF474E">
        <w:rPr>
          <w:highlight w:val="yellow"/>
        </w:rPr>
        <w:t>insert the relevant option here</w:t>
      </w:r>
      <w:r>
        <w:t>].</w:t>
      </w:r>
    </w:p>
    <w:p w14:paraId="112B064E" w14:textId="77777777" w:rsidR="00ED0366" w:rsidRPr="00D1457B" w:rsidRDefault="00ED0366" w:rsidP="00ED0366">
      <w:r>
        <w:t>[</w:t>
      </w:r>
      <w:r w:rsidRPr="00DF474E">
        <w:rPr>
          <w:highlight w:val="yellow"/>
        </w:rPr>
        <w:t>Option 1 start</w:t>
      </w:r>
      <w:r>
        <w:t>]</w:t>
      </w:r>
    </w:p>
    <w:p w14:paraId="3A9D9C27" w14:textId="77777777" w:rsidR="00ED0366" w:rsidRPr="00D1457B" w:rsidRDefault="00ED0366" w:rsidP="00ED0366">
      <w:r>
        <w:t>t</w:t>
      </w:r>
      <w:r w:rsidRPr="00D1457B">
        <w:t>he 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ED0366" w:rsidRPr="008F17DC" w14:paraId="15572296" w14:textId="77777777" w:rsidTr="00ED0366">
        <w:tc>
          <w:tcPr>
            <w:tcW w:w="1611" w:type="pct"/>
          </w:tcPr>
          <w:p w14:paraId="4B7C5863" w14:textId="77777777" w:rsidR="00ED0366" w:rsidRPr="00DF474E" w:rsidRDefault="00ED0366" w:rsidP="00ED0366">
            <w:pPr>
              <w:rPr>
                <w:b/>
                <w:bCs/>
              </w:rPr>
            </w:pPr>
            <w:r w:rsidRPr="00DF474E">
              <w:rPr>
                <w:b/>
                <w:bCs/>
              </w:rPr>
              <w:t>Describe Background</w:t>
            </w:r>
          </w:p>
        </w:tc>
        <w:tc>
          <w:tcPr>
            <w:tcW w:w="1776" w:type="pct"/>
          </w:tcPr>
          <w:p w14:paraId="7C57AE18" w14:textId="77777777" w:rsidR="00ED0366" w:rsidRPr="00DF474E" w:rsidRDefault="00ED0366" w:rsidP="00ED0366">
            <w:pPr>
              <w:rPr>
                <w:b/>
                <w:bCs/>
              </w:rPr>
            </w:pPr>
            <w:r w:rsidRPr="00DF474E">
              <w:rPr>
                <w:b/>
                <w:bCs/>
              </w:rPr>
              <w:t>Specific restrictions and/or conditions for implementation (Article 16.4 Grant Agreement and its Annex 5, Section “Access rights to results and background”, sub-section “Access rights to background and results for implementing the Action”)</w:t>
            </w:r>
          </w:p>
        </w:tc>
        <w:tc>
          <w:tcPr>
            <w:tcW w:w="1612" w:type="pct"/>
          </w:tcPr>
          <w:p w14:paraId="4ABED0A5" w14:textId="77777777" w:rsidR="00ED0366" w:rsidRPr="00DF474E" w:rsidRDefault="00ED0366" w:rsidP="00ED0366">
            <w:pPr>
              <w:rPr>
                <w:b/>
                <w:bCs/>
              </w:rPr>
            </w:pPr>
            <w:r w:rsidRPr="00DF474E">
              <w:rPr>
                <w:b/>
                <w:bCs/>
              </w:rPr>
              <w:t>Specific restrictions and/or conditions for Exploitation (Article 16.4  Grant Agreement and its Annex 5, Section “Access rights to results and background”, sub-section “Access rights for exploiting the results”)</w:t>
            </w:r>
          </w:p>
        </w:tc>
      </w:tr>
      <w:tr w:rsidR="00ED0366" w:rsidRPr="00D1457B" w14:paraId="4ED08713" w14:textId="77777777" w:rsidTr="00ED0366">
        <w:tc>
          <w:tcPr>
            <w:tcW w:w="1611" w:type="pct"/>
          </w:tcPr>
          <w:p w14:paraId="4AD68366" w14:textId="77777777" w:rsidR="00ED0366" w:rsidRPr="00D1457B" w:rsidRDefault="00ED0366" w:rsidP="00ED0366"/>
        </w:tc>
        <w:tc>
          <w:tcPr>
            <w:tcW w:w="1776" w:type="pct"/>
          </w:tcPr>
          <w:p w14:paraId="227BAEA8" w14:textId="77777777" w:rsidR="00ED0366" w:rsidRPr="00D1457B" w:rsidRDefault="00ED0366" w:rsidP="00ED0366"/>
        </w:tc>
        <w:tc>
          <w:tcPr>
            <w:tcW w:w="1612" w:type="pct"/>
          </w:tcPr>
          <w:p w14:paraId="7DE82B42" w14:textId="77777777" w:rsidR="00ED0366" w:rsidRPr="00D1457B" w:rsidRDefault="00ED0366" w:rsidP="00ED0366"/>
        </w:tc>
      </w:tr>
      <w:tr w:rsidR="00ED0366" w:rsidRPr="00D1457B" w14:paraId="060EF8A6" w14:textId="77777777" w:rsidTr="00ED0366">
        <w:tc>
          <w:tcPr>
            <w:tcW w:w="1611" w:type="pct"/>
          </w:tcPr>
          <w:p w14:paraId="30DAC6BC" w14:textId="77777777" w:rsidR="00ED0366" w:rsidRPr="00D1457B" w:rsidRDefault="00ED0366" w:rsidP="00ED0366"/>
        </w:tc>
        <w:tc>
          <w:tcPr>
            <w:tcW w:w="1776" w:type="pct"/>
          </w:tcPr>
          <w:p w14:paraId="5406E42D" w14:textId="77777777" w:rsidR="00ED0366" w:rsidRPr="00D1457B" w:rsidRDefault="00ED0366" w:rsidP="00ED0366"/>
        </w:tc>
        <w:tc>
          <w:tcPr>
            <w:tcW w:w="1612" w:type="pct"/>
          </w:tcPr>
          <w:p w14:paraId="276C6FEF" w14:textId="77777777" w:rsidR="00ED0366" w:rsidRPr="00D1457B" w:rsidRDefault="00ED0366" w:rsidP="00ED0366"/>
        </w:tc>
      </w:tr>
    </w:tbl>
    <w:p w14:paraId="07659D19" w14:textId="77777777" w:rsidR="00ED0366" w:rsidRPr="00D1457B" w:rsidRDefault="00ED0366" w:rsidP="00ED0366">
      <w:r>
        <w:lastRenderedPageBreak/>
        <w:t>[</w:t>
      </w:r>
      <w:r w:rsidRPr="00DF474E">
        <w:rPr>
          <w:highlight w:val="yellow"/>
        </w:rPr>
        <w:t>Option 1 end</w:t>
      </w:r>
      <w:r>
        <w:t>]</w:t>
      </w:r>
    </w:p>
    <w:p w14:paraId="604882AD" w14:textId="77777777" w:rsidR="00ED0366" w:rsidRPr="00D1457B" w:rsidRDefault="00ED0366" w:rsidP="00ED0366">
      <w:r>
        <w:t>[</w:t>
      </w:r>
      <w:r w:rsidRPr="00DF474E">
        <w:rPr>
          <w:highlight w:val="yellow"/>
        </w:rPr>
        <w:t>Option 2 start</w:t>
      </w:r>
      <w:r>
        <w:t>]</w:t>
      </w:r>
    </w:p>
    <w:p w14:paraId="58CA0255" w14:textId="5B9B00DD" w:rsidR="00ED0366" w:rsidRDefault="00ED0366" w:rsidP="00ED0366">
      <w:pPr>
        <w:shd w:val="clear" w:color="auto" w:fill="FFC000"/>
      </w:pPr>
      <w:r w:rsidRPr="00D1457B">
        <w:t xml:space="preserve">Option 2: No data, know-how or information of  </w:t>
      </w:r>
      <w:r w:rsidR="00BE4BD6" w:rsidRPr="00F06B69">
        <w:rPr>
          <w:rFonts w:ascii="Arial" w:hAnsi="Arial" w:cs="Arial"/>
          <w:b/>
          <w:szCs w:val="20"/>
        </w:rPr>
        <w:t>UNIVERSIDAD DE OVIEDO</w:t>
      </w:r>
      <w:r w:rsidR="00BE4BD6" w:rsidRPr="001B156A">
        <w:rPr>
          <w:rFonts w:ascii="Arial" w:hAnsi="Arial" w:cs="Arial"/>
          <w:szCs w:val="20"/>
        </w:rPr>
        <w:t xml:space="preserve"> </w:t>
      </w:r>
      <w:r w:rsidR="00BE4BD6" w:rsidRPr="00A55BAE">
        <w:rPr>
          <w:rFonts w:ascii="Arial" w:hAnsi="Arial" w:cs="Arial"/>
          <w:b/>
          <w:szCs w:val="20"/>
        </w:rPr>
        <w:t>(UNIOVI)</w:t>
      </w:r>
      <w:r w:rsidR="001C7522">
        <w:rPr>
          <w:rFonts w:ascii="Arial" w:hAnsi="Arial" w:cs="Arial"/>
          <w:b/>
          <w:szCs w:val="20"/>
        </w:rPr>
        <w:t xml:space="preserve"> </w:t>
      </w:r>
      <w:r w:rsidRPr="00D1457B">
        <w:t>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Agreement, Section “Access rights to results and background”, sub-section “Access rights for exploiting the results”).</w:t>
      </w:r>
    </w:p>
    <w:p w14:paraId="58C86EC3" w14:textId="77777777" w:rsidR="00ED0366" w:rsidRPr="00D1457B" w:rsidRDefault="00ED0366" w:rsidP="00ED0366">
      <w:r>
        <w:t>[</w:t>
      </w:r>
      <w:r w:rsidRPr="00DF474E">
        <w:rPr>
          <w:highlight w:val="yellow"/>
        </w:rPr>
        <w:t>Option 2 end</w:t>
      </w:r>
      <w:r>
        <w:t>]</w:t>
      </w:r>
    </w:p>
    <w:p w14:paraId="1C4E20A9" w14:textId="77777777" w:rsidR="00ED0366" w:rsidRPr="00D1457B" w:rsidRDefault="00ED0366" w:rsidP="00ED0366">
      <w:r w:rsidRPr="00D1457B">
        <w:t xml:space="preserve">This represents the status at the time of signature of this Consortium Agreement. </w:t>
      </w:r>
    </w:p>
    <w:p w14:paraId="2C609B15" w14:textId="16BAF908" w:rsidR="00BE4BD6" w:rsidRPr="00D1457B" w:rsidRDefault="00BE4BD6" w:rsidP="00BE4BD6">
      <w:r w:rsidRPr="00D1457B">
        <w:t>P</w:t>
      </w:r>
      <w:r>
        <w:t>ARTY 3</w:t>
      </w:r>
    </w:p>
    <w:p w14:paraId="112A30F3" w14:textId="2EB46B20" w:rsidR="00BE4BD6" w:rsidRPr="00D1457B" w:rsidRDefault="00BE4BD6" w:rsidP="00BE4BD6">
      <w:r w:rsidRPr="00D1457B">
        <w:t>As to</w:t>
      </w:r>
      <w:r w:rsidR="001C7522">
        <w:rPr>
          <w:rFonts w:ascii="Arial" w:hAnsi="Arial" w:cs="Arial"/>
          <w:b/>
          <w:szCs w:val="20"/>
        </w:rPr>
        <w:t xml:space="preserve"> </w:t>
      </w:r>
      <w:r w:rsidR="001C7522" w:rsidRPr="00F06B69">
        <w:rPr>
          <w:rFonts w:ascii="Arial" w:hAnsi="Arial" w:cs="Arial"/>
          <w:b/>
          <w:iCs/>
          <w:szCs w:val="20"/>
        </w:rPr>
        <w:t>HOCHSCHULE KARLSRUHE</w:t>
      </w:r>
      <w:r w:rsidR="001C7522" w:rsidRPr="001B156A">
        <w:rPr>
          <w:rFonts w:ascii="Arial" w:hAnsi="Arial" w:cs="Arial"/>
          <w:iCs/>
          <w:szCs w:val="20"/>
        </w:rPr>
        <w:t xml:space="preserve"> </w:t>
      </w:r>
      <w:r w:rsidR="001C7522" w:rsidRPr="00A55BAE">
        <w:rPr>
          <w:rFonts w:ascii="Arial" w:hAnsi="Arial" w:cs="Arial"/>
          <w:b/>
          <w:iCs/>
          <w:szCs w:val="20"/>
        </w:rPr>
        <w:t>(</w:t>
      </w:r>
      <w:r w:rsidR="001C7522" w:rsidRPr="00A55BAE">
        <w:rPr>
          <w:rFonts w:ascii="Arial" w:hAnsi="Arial" w:cs="Arial"/>
          <w:b/>
          <w:szCs w:val="20"/>
        </w:rPr>
        <w:t>HKA)</w:t>
      </w:r>
      <w:r>
        <w:rPr>
          <w:rFonts w:ascii="Arial" w:hAnsi="Arial" w:cs="Arial"/>
          <w:b/>
          <w:iCs/>
          <w:szCs w:val="20"/>
        </w:rPr>
        <w:t>,</w:t>
      </w:r>
      <w:r w:rsidRPr="00A55BAE" w:rsidDel="00430966">
        <w:rPr>
          <w:b/>
          <w:lang w:val="en-GB"/>
        </w:rPr>
        <w:t xml:space="preserve"> </w:t>
      </w:r>
      <w:r w:rsidRPr="00D1457B">
        <w:t>it is agreed between the Parties that, to the best of their knowledge,</w:t>
      </w:r>
      <w:r>
        <w:t xml:space="preserve"> [</w:t>
      </w:r>
      <w:r w:rsidRPr="00DF474E">
        <w:rPr>
          <w:highlight w:val="yellow"/>
        </w:rPr>
        <w:t>insert the relevant option here</w:t>
      </w:r>
      <w:r>
        <w:t>].</w:t>
      </w:r>
    </w:p>
    <w:p w14:paraId="1AA49639" w14:textId="77777777" w:rsidR="00BE4BD6" w:rsidRPr="00D1457B" w:rsidRDefault="00BE4BD6" w:rsidP="00BE4BD6">
      <w:r>
        <w:t>[</w:t>
      </w:r>
      <w:r w:rsidRPr="00DF474E">
        <w:rPr>
          <w:highlight w:val="yellow"/>
        </w:rPr>
        <w:t>Option 1 start</w:t>
      </w:r>
      <w:r>
        <w:t>]</w:t>
      </w:r>
    </w:p>
    <w:p w14:paraId="3723C82C" w14:textId="77777777" w:rsidR="00BE4BD6" w:rsidRPr="00D1457B" w:rsidRDefault="00BE4BD6" w:rsidP="00BE4BD6">
      <w:r>
        <w:t>t</w:t>
      </w:r>
      <w:r w:rsidRPr="00D1457B">
        <w:t>he 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BE4BD6" w:rsidRPr="008F17DC" w14:paraId="2F2154FB" w14:textId="77777777" w:rsidTr="00BB3746">
        <w:tc>
          <w:tcPr>
            <w:tcW w:w="1611" w:type="pct"/>
          </w:tcPr>
          <w:p w14:paraId="72C3140D" w14:textId="77777777" w:rsidR="00BE4BD6" w:rsidRPr="00DF474E" w:rsidRDefault="00BE4BD6" w:rsidP="00BB3746">
            <w:pPr>
              <w:rPr>
                <w:b/>
                <w:bCs/>
              </w:rPr>
            </w:pPr>
            <w:r w:rsidRPr="00DF474E">
              <w:rPr>
                <w:b/>
                <w:bCs/>
              </w:rPr>
              <w:t>Describe Background</w:t>
            </w:r>
          </w:p>
        </w:tc>
        <w:tc>
          <w:tcPr>
            <w:tcW w:w="1776" w:type="pct"/>
          </w:tcPr>
          <w:p w14:paraId="40E52F48" w14:textId="77777777" w:rsidR="00BE4BD6" w:rsidRPr="00DF474E" w:rsidRDefault="00BE4BD6" w:rsidP="00BB3746">
            <w:pPr>
              <w:rPr>
                <w:b/>
                <w:bCs/>
              </w:rPr>
            </w:pPr>
            <w:r w:rsidRPr="00DF474E">
              <w:rPr>
                <w:b/>
                <w:bCs/>
              </w:rPr>
              <w:t>Specific restrictions and/or conditions for implementation (Article 16.4 Grant Agreement and its Annex 5, Section “Access rights to results and background”, sub-section “Access rights to background and results for implementing the Action”)</w:t>
            </w:r>
          </w:p>
        </w:tc>
        <w:tc>
          <w:tcPr>
            <w:tcW w:w="1612" w:type="pct"/>
          </w:tcPr>
          <w:p w14:paraId="3353C109" w14:textId="77777777" w:rsidR="00BE4BD6" w:rsidRPr="00DF474E" w:rsidRDefault="00BE4BD6" w:rsidP="00BB3746">
            <w:pPr>
              <w:rPr>
                <w:b/>
                <w:bCs/>
              </w:rPr>
            </w:pPr>
            <w:r w:rsidRPr="00DF474E">
              <w:rPr>
                <w:b/>
                <w:bCs/>
              </w:rPr>
              <w:t>Specific restrictions and/or conditions for Exploitation (Article 16.4  Grant Agreement and its Annex 5, Section “Access rights to results and background”, sub-section “Access rights for exploiting the results”)</w:t>
            </w:r>
          </w:p>
        </w:tc>
      </w:tr>
      <w:tr w:rsidR="00BE4BD6" w:rsidRPr="00D1457B" w14:paraId="6218A88A" w14:textId="77777777" w:rsidTr="00BB3746">
        <w:tc>
          <w:tcPr>
            <w:tcW w:w="1611" w:type="pct"/>
          </w:tcPr>
          <w:p w14:paraId="2CC5EB70" w14:textId="77777777" w:rsidR="00BE4BD6" w:rsidRPr="00D1457B" w:rsidRDefault="00BE4BD6" w:rsidP="00BB3746"/>
        </w:tc>
        <w:tc>
          <w:tcPr>
            <w:tcW w:w="1776" w:type="pct"/>
          </w:tcPr>
          <w:p w14:paraId="3FE601C0" w14:textId="77777777" w:rsidR="00BE4BD6" w:rsidRPr="00D1457B" w:rsidRDefault="00BE4BD6" w:rsidP="00BB3746"/>
        </w:tc>
        <w:tc>
          <w:tcPr>
            <w:tcW w:w="1612" w:type="pct"/>
          </w:tcPr>
          <w:p w14:paraId="75DE0953" w14:textId="77777777" w:rsidR="00BE4BD6" w:rsidRPr="00D1457B" w:rsidRDefault="00BE4BD6" w:rsidP="00BB3746"/>
        </w:tc>
      </w:tr>
      <w:tr w:rsidR="00BE4BD6" w:rsidRPr="00D1457B" w14:paraId="1AE81EE5" w14:textId="77777777" w:rsidTr="00BB3746">
        <w:tc>
          <w:tcPr>
            <w:tcW w:w="1611" w:type="pct"/>
          </w:tcPr>
          <w:p w14:paraId="6706ABD8" w14:textId="77777777" w:rsidR="00BE4BD6" w:rsidRPr="00D1457B" w:rsidRDefault="00BE4BD6" w:rsidP="00BB3746"/>
        </w:tc>
        <w:tc>
          <w:tcPr>
            <w:tcW w:w="1776" w:type="pct"/>
          </w:tcPr>
          <w:p w14:paraId="05FB6506" w14:textId="77777777" w:rsidR="00BE4BD6" w:rsidRPr="00D1457B" w:rsidRDefault="00BE4BD6" w:rsidP="00BB3746"/>
        </w:tc>
        <w:tc>
          <w:tcPr>
            <w:tcW w:w="1612" w:type="pct"/>
          </w:tcPr>
          <w:p w14:paraId="185F4BB5" w14:textId="77777777" w:rsidR="00BE4BD6" w:rsidRPr="00D1457B" w:rsidRDefault="00BE4BD6" w:rsidP="00BB3746"/>
        </w:tc>
      </w:tr>
    </w:tbl>
    <w:p w14:paraId="55F5FD40" w14:textId="77777777" w:rsidR="00BE4BD6" w:rsidRPr="00D1457B" w:rsidRDefault="00BE4BD6" w:rsidP="00BE4BD6">
      <w:r>
        <w:t>[</w:t>
      </w:r>
      <w:r w:rsidRPr="00DF474E">
        <w:rPr>
          <w:highlight w:val="yellow"/>
        </w:rPr>
        <w:t>Option 1 end</w:t>
      </w:r>
      <w:r>
        <w:t>]</w:t>
      </w:r>
    </w:p>
    <w:p w14:paraId="590153B8" w14:textId="77777777" w:rsidR="00BE4BD6" w:rsidRPr="00D1457B" w:rsidRDefault="00BE4BD6" w:rsidP="00BE4BD6">
      <w:r>
        <w:t>[</w:t>
      </w:r>
      <w:r w:rsidRPr="00DF474E">
        <w:rPr>
          <w:highlight w:val="yellow"/>
        </w:rPr>
        <w:t>Option 2 start</w:t>
      </w:r>
      <w:r>
        <w:t>]</w:t>
      </w:r>
    </w:p>
    <w:p w14:paraId="22F5A106" w14:textId="3FFD0016" w:rsidR="00BE4BD6" w:rsidRDefault="00BE4BD6" w:rsidP="00BE4BD6">
      <w:pPr>
        <w:shd w:val="clear" w:color="auto" w:fill="FFC000"/>
      </w:pPr>
      <w:r w:rsidRPr="00D1457B">
        <w:t xml:space="preserve">Option 2: No data, know-how or information of </w:t>
      </w:r>
      <w:r w:rsidR="001C7522" w:rsidRPr="00F06B69">
        <w:rPr>
          <w:rFonts w:ascii="Arial" w:hAnsi="Arial" w:cs="Arial"/>
          <w:b/>
          <w:iCs/>
          <w:szCs w:val="20"/>
        </w:rPr>
        <w:t>HOCHSCHULE KARLSRUHE</w:t>
      </w:r>
      <w:r w:rsidR="001C7522" w:rsidRPr="001B156A">
        <w:rPr>
          <w:rFonts w:ascii="Arial" w:hAnsi="Arial" w:cs="Arial"/>
          <w:iCs/>
          <w:szCs w:val="20"/>
        </w:rPr>
        <w:t xml:space="preserve"> </w:t>
      </w:r>
      <w:r w:rsidR="001C7522" w:rsidRPr="00A55BAE">
        <w:rPr>
          <w:rFonts w:ascii="Arial" w:hAnsi="Arial" w:cs="Arial"/>
          <w:b/>
          <w:iCs/>
          <w:szCs w:val="20"/>
        </w:rPr>
        <w:t>(</w:t>
      </w:r>
      <w:r w:rsidR="001C7522" w:rsidRPr="00A55BAE">
        <w:rPr>
          <w:rFonts w:ascii="Arial" w:hAnsi="Arial" w:cs="Arial"/>
          <w:b/>
          <w:szCs w:val="20"/>
        </w:rPr>
        <w:t>HKA)</w:t>
      </w:r>
      <w:r w:rsidRPr="00D1457B">
        <w:t xml:space="preserve"> 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w:t>
      </w:r>
      <w:r w:rsidRPr="00D1457B">
        <w:lastRenderedPageBreak/>
        <w:t>Agreement, Section “Access rights to results and background”, sub-section “Access rights for exploiting the results”).</w:t>
      </w:r>
    </w:p>
    <w:p w14:paraId="442F1B3A" w14:textId="77777777" w:rsidR="00BE4BD6" w:rsidRPr="00D1457B" w:rsidRDefault="00BE4BD6" w:rsidP="00BE4BD6">
      <w:r>
        <w:t>[</w:t>
      </w:r>
      <w:r w:rsidRPr="00DF474E">
        <w:rPr>
          <w:highlight w:val="yellow"/>
        </w:rPr>
        <w:t>Option 2 end</w:t>
      </w:r>
      <w:r>
        <w:t>]</w:t>
      </w:r>
    </w:p>
    <w:p w14:paraId="5E3454D0" w14:textId="77777777" w:rsidR="00BE4BD6" w:rsidRPr="00D1457B" w:rsidRDefault="00BE4BD6" w:rsidP="00BE4BD6">
      <w:r w:rsidRPr="00D1457B">
        <w:t xml:space="preserve">This represents the status at the time of signature of this Consortium Agreement. </w:t>
      </w:r>
    </w:p>
    <w:p w14:paraId="110520A1" w14:textId="2099EDA0" w:rsidR="00757847" w:rsidRPr="00D1457B" w:rsidRDefault="00BE4BD6" w:rsidP="00AF61EC">
      <w:pPr>
        <w:spacing w:before="0" w:after="80" w:line="240" w:lineRule="auto"/>
        <w:jc w:val="left"/>
      </w:pPr>
      <w:r w:rsidDel="00ED0366">
        <w:t xml:space="preserve"> </w:t>
      </w:r>
      <w:r w:rsidR="00757847" w:rsidRPr="00D1457B">
        <w:t>P</w:t>
      </w:r>
      <w:r w:rsidR="00757847">
        <w:t>ARTY 4</w:t>
      </w:r>
    </w:p>
    <w:p w14:paraId="0CC16F9F" w14:textId="456FED02" w:rsidR="00757847" w:rsidRPr="00D1457B" w:rsidRDefault="00757847" w:rsidP="00757847">
      <w:r w:rsidRPr="00D1457B">
        <w:t>As to</w:t>
      </w:r>
      <w:r>
        <w:rPr>
          <w:rFonts w:ascii="Arial" w:hAnsi="Arial" w:cs="Arial"/>
          <w:b/>
          <w:szCs w:val="20"/>
        </w:rPr>
        <w:t xml:space="preserve"> </w:t>
      </w:r>
      <w:r w:rsidRPr="00F06B69">
        <w:rPr>
          <w:rFonts w:ascii="MyriadPro-It" w:hAnsi="MyriadPro-It" w:cs="MyriadPro-It"/>
          <w:b/>
          <w:iCs/>
          <w:szCs w:val="20"/>
        </w:rPr>
        <w:t>UNIVERSITA DEGLI STUDI GABRIELE D'ANNUNZIO DI CHIETI-PESCARA</w:t>
      </w:r>
      <w:r>
        <w:rPr>
          <w:rFonts w:ascii="MyriadPro-It" w:hAnsi="MyriadPro-It" w:cs="MyriadPro-It"/>
          <w:b/>
          <w:iCs/>
          <w:szCs w:val="20"/>
        </w:rPr>
        <w:t xml:space="preserve"> </w:t>
      </w:r>
      <w:r w:rsidRPr="00A55BAE">
        <w:rPr>
          <w:b/>
        </w:rPr>
        <w:t>(Ud'A)</w:t>
      </w:r>
      <w:r>
        <w:rPr>
          <w:rFonts w:ascii="Arial" w:hAnsi="Arial" w:cs="Arial"/>
          <w:b/>
          <w:iCs/>
          <w:szCs w:val="20"/>
        </w:rPr>
        <w:t>,</w:t>
      </w:r>
      <w:r w:rsidRPr="00A55BAE" w:rsidDel="00430966">
        <w:rPr>
          <w:b/>
          <w:lang w:val="en-GB"/>
        </w:rPr>
        <w:t xml:space="preserve"> </w:t>
      </w:r>
      <w:r w:rsidRPr="00D1457B">
        <w:t>it is agreed between the Parties that, to the best of their knowledge,</w:t>
      </w:r>
      <w:r>
        <w:t xml:space="preserve"> [</w:t>
      </w:r>
      <w:r w:rsidRPr="00DF474E">
        <w:rPr>
          <w:highlight w:val="yellow"/>
        </w:rPr>
        <w:t>insert the relevant option here</w:t>
      </w:r>
      <w:r>
        <w:t>].</w:t>
      </w:r>
    </w:p>
    <w:p w14:paraId="73E3E3E6" w14:textId="77777777" w:rsidR="00757847" w:rsidRPr="00D1457B" w:rsidRDefault="00757847" w:rsidP="00757847">
      <w:r>
        <w:t>[</w:t>
      </w:r>
      <w:r w:rsidRPr="00DF474E">
        <w:rPr>
          <w:highlight w:val="yellow"/>
        </w:rPr>
        <w:t>Option 1 start</w:t>
      </w:r>
      <w:r>
        <w:t>]</w:t>
      </w:r>
    </w:p>
    <w:p w14:paraId="08AAF727" w14:textId="77777777" w:rsidR="00757847" w:rsidRPr="00D1457B" w:rsidRDefault="00757847" w:rsidP="00757847">
      <w:r>
        <w:t>t</w:t>
      </w:r>
      <w:r w:rsidRPr="00D1457B">
        <w:t>he 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757847" w:rsidRPr="008F17DC" w14:paraId="4CDBD29D" w14:textId="77777777" w:rsidTr="00BB3746">
        <w:tc>
          <w:tcPr>
            <w:tcW w:w="1611" w:type="pct"/>
          </w:tcPr>
          <w:p w14:paraId="21D84BBE" w14:textId="77777777" w:rsidR="00757847" w:rsidRPr="00DF474E" w:rsidRDefault="00757847" w:rsidP="00BB3746">
            <w:pPr>
              <w:rPr>
                <w:b/>
                <w:bCs/>
              </w:rPr>
            </w:pPr>
            <w:r w:rsidRPr="00DF474E">
              <w:rPr>
                <w:b/>
                <w:bCs/>
              </w:rPr>
              <w:t>Describe Background</w:t>
            </w:r>
          </w:p>
        </w:tc>
        <w:tc>
          <w:tcPr>
            <w:tcW w:w="1776" w:type="pct"/>
          </w:tcPr>
          <w:p w14:paraId="01DE70D3" w14:textId="77777777" w:rsidR="00757847" w:rsidRPr="00DF474E" w:rsidRDefault="00757847" w:rsidP="00BB3746">
            <w:pPr>
              <w:rPr>
                <w:b/>
                <w:bCs/>
              </w:rPr>
            </w:pPr>
            <w:r w:rsidRPr="00DF474E">
              <w:rPr>
                <w:b/>
                <w:bCs/>
              </w:rPr>
              <w:t>Specific restrictions and/or conditions for implementation (Article 16.4 Grant Agreement and its Annex 5, Section “Access rights to results and background”, sub-section “Access rights to background and results for implementing the Action”)</w:t>
            </w:r>
          </w:p>
        </w:tc>
        <w:tc>
          <w:tcPr>
            <w:tcW w:w="1612" w:type="pct"/>
          </w:tcPr>
          <w:p w14:paraId="4D9AF5FD" w14:textId="77777777" w:rsidR="00757847" w:rsidRPr="00DF474E" w:rsidRDefault="00757847" w:rsidP="00BB3746">
            <w:pPr>
              <w:rPr>
                <w:b/>
                <w:bCs/>
              </w:rPr>
            </w:pPr>
            <w:r w:rsidRPr="00DF474E">
              <w:rPr>
                <w:b/>
                <w:bCs/>
              </w:rPr>
              <w:t>Specific restrictions and/or conditions for Exploitation (Article 16.4  Grant Agreement and its Annex 5, Section “Access rights to results and background”, sub-section “Access rights for exploiting the results”)</w:t>
            </w:r>
          </w:p>
        </w:tc>
      </w:tr>
      <w:tr w:rsidR="00757847" w:rsidRPr="00D1457B" w14:paraId="02A900F7" w14:textId="77777777" w:rsidTr="00BB3746">
        <w:tc>
          <w:tcPr>
            <w:tcW w:w="1611" w:type="pct"/>
          </w:tcPr>
          <w:p w14:paraId="282BAA80" w14:textId="77777777" w:rsidR="00757847" w:rsidRPr="00D1457B" w:rsidRDefault="00757847" w:rsidP="00BB3746"/>
        </w:tc>
        <w:tc>
          <w:tcPr>
            <w:tcW w:w="1776" w:type="pct"/>
          </w:tcPr>
          <w:p w14:paraId="2E38C5B2" w14:textId="77777777" w:rsidR="00757847" w:rsidRPr="00D1457B" w:rsidRDefault="00757847" w:rsidP="00BB3746"/>
        </w:tc>
        <w:tc>
          <w:tcPr>
            <w:tcW w:w="1612" w:type="pct"/>
          </w:tcPr>
          <w:p w14:paraId="5305054B" w14:textId="77777777" w:rsidR="00757847" w:rsidRPr="00D1457B" w:rsidRDefault="00757847" w:rsidP="00BB3746"/>
        </w:tc>
      </w:tr>
      <w:tr w:rsidR="00757847" w:rsidRPr="00D1457B" w14:paraId="7B646976" w14:textId="77777777" w:rsidTr="00BB3746">
        <w:tc>
          <w:tcPr>
            <w:tcW w:w="1611" w:type="pct"/>
          </w:tcPr>
          <w:p w14:paraId="2896BABB" w14:textId="77777777" w:rsidR="00757847" w:rsidRPr="00D1457B" w:rsidRDefault="00757847" w:rsidP="00BB3746"/>
        </w:tc>
        <w:tc>
          <w:tcPr>
            <w:tcW w:w="1776" w:type="pct"/>
          </w:tcPr>
          <w:p w14:paraId="398657DA" w14:textId="77777777" w:rsidR="00757847" w:rsidRPr="00D1457B" w:rsidRDefault="00757847" w:rsidP="00BB3746"/>
        </w:tc>
        <w:tc>
          <w:tcPr>
            <w:tcW w:w="1612" w:type="pct"/>
          </w:tcPr>
          <w:p w14:paraId="71E50E59" w14:textId="77777777" w:rsidR="00757847" w:rsidRPr="00D1457B" w:rsidRDefault="00757847" w:rsidP="00BB3746"/>
        </w:tc>
      </w:tr>
    </w:tbl>
    <w:p w14:paraId="562EBAE4" w14:textId="77777777" w:rsidR="00757847" w:rsidRPr="00D1457B" w:rsidRDefault="00757847" w:rsidP="00757847">
      <w:r>
        <w:t>[</w:t>
      </w:r>
      <w:r w:rsidRPr="00DF474E">
        <w:rPr>
          <w:highlight w:val="yellow"/>
        </w:rPr>
        <w:t>Option 1 end</w:t>
      </w:r>
      <w:r>
        <w:t>]</w:t>
      </w:r>
    </w:p>
    <w:p w14:paraId="59C4B3BD" w14:textId="77777777" w:rsidR="00757847" w:rsidRPr="00D1457B" w:rsidRDefault="00757847" w:rsidP="00757847">
      <w:r>
        <w:t>[</w:t>
      </w:r>
      <w:r w:rsidRPr="00DF474E">
        <w:rPr>
          <w:highlight w:val="yellow"/>
        </w:rPr>
        <w:t>Option 2 start</w:t>
      </w:r>
      <w:r>
        <w:t>]</w:t>
      </w:r>
    </w:p>
    <w:p w14:paraId="6A303D9D" w14:textId="5AC0B598" w:rsidR="00757847" w:rsidRDefault="00757847" w:rsidP="00757847">
      <w:pPr>
        <w:shd w:val="clear" w:color="auto" w:fill="FFC000"/>
      </w:pPr>
      <w:r w:rsidRPr="00D1457B">
        <w:t xml:space="preserve">Option 2: No data, know-how or information of </w:t>
      </w:r>
      <w:r w:rsidRPr="00F06B69">
        <w:rPr>
          <w:rFonts w:ascii="MyriadPro-It" w:hAnsi="MyriadPro-It" w:cs="MyriadPro-It"/>
          <w:b/>
          <w:iCs/>
          <w:szCs w:val="20"/>
        </w:rPr>
        <w:t>UNIVERSITA DEGLI STUDI GABRIELE D'ANNUNZIO DI CHIETI-PESCARA</w:t>
      </w:r>
      <w:r>
        <w:rPr>
          <w:rFonts w:ascii="MyriadPro-It" w:hAnsi="MyriadPro-It" w:cs="MyriadPro-It"/>
          <w:b/>
          <w:iCs/>
          <w:szCs w:val="20"/>
        </w:rPr>
        <w:t xml:space="preserve"> </w:t>
      </w:r>
      <w:r w:rsidRPr="00A55BAE">
        <w:rPr>
          <w:b/>
        </w:rPr>
        <w:t>(Ud'A)</w:t>
      </w:r>
      <w:r w:rsidRPr="00D1457B">
        <w:t xml:space="preserve"> 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Agreement, Section “Access rights to results and background”, sub-section “Access rights for exploiting the results”).</w:t>
      </w:r>
    </w:p>
    <w:p w14:paraId="57B895B6" w14:textId="77777777" w:rsidR="00757847" w:rsidRPr="00D1457B" w:rsidRDefault="00757847" w:rsidP="00757847">
      <w:r>
        <w:t>[</w:t>
      </w:r>
      <w:r w:rsidRPr="00DF474E">
        <w:rPr>
          <w:highlight w:val="yellow"/>
        </w:rPr>
        <w:t>Option 2 end</w:t>
      </w:r>
      <w:r>
        <w:t>]</w:t>
      </w:r>
    </w:p>
    <w:p w14:paraId="6E9FB225" w14:textId="77777777" w:rsidR="00B426CB" w:rsidRDefault="00757847">
      <w:pPr>
        <w:spacing w:before="0" w:after="80" w:line="240" w:lineRule="auto"/>
        <w:jc w:val="left"/>
      </w:pPr>
      <w:r w:rsidRPr="00D1457B">
        <w:t xml:space="preserve">This represents the status at the time of signature of this Consortium Agreement. </w:t>
      </w:r>
    </w:p>
    <w:p w14:paraId="7BCBA7A5" w14:textId="77777777" w:rsidR="00B426CB" w:rsidRDefault="00B426CB">
      <w:pPr>
        <w:spacing w:before="0" w:after="80" w:line="240" w:lineRule="auto"/>
        <w:jc w:val="left"/>
      </w:pPr>
    </w:p>
    <w:p w14:paraId="45910AA7" w14:textId="69297437" w:rsidR="00B426CB" w:rsidRPr="00D1457B" w:rsidRDefault="00662485" w:rsidP="00B426CB">
      <w:r>
        <w:rPr>
          <w:noProof/>
          <w:lang w:eastAsia="de-DE"/>
        </w:rPr>
        <w:br w:type="page"/>
      </w:r>
      <w:r w:rsidR="00B426CB" w:rsidRPr="00D1457B">
        <w:lastRenderedPageBreak/>
        <w:t>P</w:t>
      </w:r>
      <w:r w:rsidR="00B426CB">
        <w:t>ARTY 5</w:t>
      </w:r>
    </w:p>
    <w:p w14:paraId="68528248" w14:textId="66674813" w:rsidR="00B426CB" w:rsidRPr="00D1457B" w:rsidRDefault="00B426CB" w:rsidP="00B426CB">
      <w:r w:rsidRPr="00D1457B">
        <w:t>As to</w:t>
      </w:r>
      <w:r w:rsidR="005C6B0D" w:rsidRPr="005C6B0D">
        <w:rPr>
          <w:rFonts w:ascii="MyriadPro-It" w:hAnsi="MyriadPro-It" w:cs="MyriadPro-It"/>
          <w:b/>
          <w:iCs/>
          <w:szCs w:val="20"/>
        </w:rPr>
        <w:t xml:space="preserve"> </w:t>
      </w:r>
      <w:r w:rsidR="005C6B0D" w:rsidRPr="00F06B69">
        <w:rPr>
          <w:rFonts w:ascii="MyriadPro-It" w:hAnsi="MyriadPro-It" w:cs="MyriadPro-It"/>
          <w:b/>
          <w:iCs/>
          <w:szCs w:val="20"/>
        </w:rPr>
        <w:t>MEDICAL UNIVERSITY SOFIA</w:t>
      </w:r>
      <w:r w:rsidR="005C6B0D">
        <w:rPr>
          <w:rFonts w:ascii="MyriadPro-It" w:hAnsi="MyriadPro-It" w:cs="MyriadPro-It"/>
          <w:iCs/>
          <w:szCs w:val="20"/>
        </w:rPr>
        <w:t xml:space="preserve"> </w:t>
      </w:r>
      <w:r w:rsidR="005C6B0D" w:rsidRPr="00B20528">
        <w:rPr>
          <w:b/>
        </w:rPr>
        <w:t>(MUS)</w:t>
      </w:r>
      <w:r>
        <w:rPr>
          <w:rFonts w:ascii="Arial" w:hAnsi="Arial" w:cs="Arial"/>
          <w:b/>
          <w:iCs/>
          <w:szCs w:val="20"/>
        </w:rPr>
        <w:t>,</w:t>
      </w:r>
      <w:r w:rsidRPr="00A55BAE" w:rsidDel="00430966">
        <w:rPr>
          <w:b/>
          <w:lang w:val="en-GB"/>
        </w:rPr>
        <w:t xml:space="preserve"> </w:t>
      </w:r>
      <w:r w:rsidRPr="00D1457B">
        <w:t>it is agreed between the Parties that, to the best of their knowledge,</w:t>
      </w:r>
      <w:r>
        <w:t xml:space="preserve"> [</w:t>
      </w:r>
      <w:r w:rsidRPr="00DF474E">
        <w:rPr>
          <w:highlight w:val="yellow"/>
        </w:rPr>
        <w:t>insert the relevant option here</w:t>
      </w:r>
      <w:r>
        <w:t>].</w:t>
      </w:r>
    </w:p>
    <w:p w14:paraId="405CE749" w14:textId="77777777" w:rsidR="00B426CB" w:rsidRPr="00D1457B" w:rsidRDefault="00B426CB" w:rsidP="00B426CB">
      <w:r>
        <w:t>[</w:t>
      </w:r>
      <w:r w:rsidRPr="00DF474E">
        <w:rPr>
          <w:highlight w:val="yellow"/>
        </w:rPr>
        <w:t>Option 1 start</w:t>
      </w:r>
      <w:r>
        <w:t>]</w:t>
      </w:r>
    </w:p>
    <w:p w14:paraId="4721C146" w14:textId="77777777" w:rsidR="00B426CB" w:rsidRPr="00D1457B" w:rsidRDefault="00B426CB" w:rsidP="00B426CB">
      <w:r>
        <w:t>t</w:t>
      </w:r>
      <w:r w:rsidRPr="00D1457B">
        <w:t>he 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B426CB" w:rsidRPr="008F17DC" w14:paraId="5A37267A" w14:textId="77777777" w:rsidTr="00BB3746">
        <w:tc>
          <w:tcPr>
            <w:tcW w:w="1611" w:type="pct"/>
          </w:tcPr>
          <w:p w14:paraId="75006787" w14:textId="77777777" w:rsidR="00B426CB" w:rsidRPr="00DF474E" w:rsidRDefault="00B426CB" w:rsidP="00BB3746">
            <w:pPr>
              <w:rPr>
                <w:b/>
                <w:bCs/>
              </w:rPr>
            </w:pPr>
            <w:r w:rsidRPr="00DF474E">
              <w:rPr>
                <w:b/>
                <w:bCs/>
              </w:rPr>
              <w:t>Describe Background</w:t>
            </w:r>
          </w:p>
        </w:tc>
        <w:tc>
          <w:tcPr>
            <w:tcW w:w="1776" w:type="pct"/>
          </w:tcPr>
          <w:p w14:paraId="2B90A2BA" w14:textId="77777777" w:rsidR="00B426CB" w:rsidRPr="00DF474E" w:rsidRDefault="00B426CB" w:rsidP="00BB3746">
            <w:pPr>
              <w:rPr>
                <w:b/>
                <w:bCs/>
              </w:rPr>
            </w:pPr>
            <w:r w:rsidRPr="00DF474E">
              <w:rPr>
                <w:b/>
                <w:bCs/>
              </w:rPr>
              <w:t>Specific restrictions and/or conditions for implementation (Article 16.4 Grant Agreement and its Annex 5, Section “Access rights to results and background”, sub-section “Access rights to background and results for implementing the Action”)</w:t>
            </w:r>
          </w:p>
        </w:tc>
        <w:tc>
          <w:tcPr>
            <w:tcW w:w="1612" w:type="pct"/>
          </w:tcPr>
          <w:p w14:paraId="66BF76A3" w14:textId="77777777" w:rsidR="00B426CB" w:rsidRPr="00DF474E" w:rsidRDefault="00B426CB" w:rsidP="00BB3746">
            <w:pPr>
              <w:rPr>
                <w:b/>
                <w:bCs/>
              </w:rPr>
            </w:pPr>
            <w:r w:rsidRPr="00DF474E">
              <w:rPr>
                <w:b/>
                <w:bCs/>
              </w:rPr>
              <w:t>Specific restrictions and/or conditions for Exploitation (Article 16.4  Grant Agreement and its Annex 5, Section “Access rights to results and background”, sub-section “Access rights for exploiting the results”)</w:t>
            </w:r>
          </w:p>
        </w:tc>
      </w:tr>
      <w:tr w:rsidR="00B426CB" w:rsidRPr="00D1457B" w14:paraId="6DF22D36" w14:textId="77777777" w:rsidTr="00BB3746">
        <w:tc>
          <w:tcPr>
            <w:tcW w:w="1611" w:type="pct"/>
          </w:tcPr>
          <w:p w14:paraId="10CBF94E" w14:textId="77777777" w:rsidR="00B426CB" w:rsidRPr="00D1457B" w:rsidRDefault="00B426CB" w:rsidP="00BB3746"/>
        </w:tc>
        <w:tc>
          <w:tcPr>
            <w:tcW w:w="1776" w:type="pct"/>
          </w:tcPr>
          <w:p w14:paraId="7C27D6C9" w14:textId="77777777" w:rsidR="00B426CB" w:rsidRPr="00D1457B" w:rsidRDefault="00B426CB" w:rsidP="00BB3746"/>
        </w:tc>
        <w:tc>
          <w:tcPr>
            <w:tcW w:w="1612" w:type="pct"/>
          </w:tcPr>
          <w:p w14:paraId="1F67D8BA" w14:textId="77777777" w:rsidR="00B426CB" w:rsidRPr="00D1457B" w:rsidRDefault="00B426CB" w:rsidP="00BB3746"/>
        </w:tc>
      </w:tr>
      <w:tr w:rsidR="00B426CB" w:rsidRPr="00D1457B" w14:paraId="77F07B68" w14:textId="77777777" w:rsidTr="00BB3746">
        <w:tc>
          <w:tcPr>
            <w:tcW w:w="1611" w:type="pct"/>
          </w:tcPr>
          <w:p w14:paraId="7EBD620E" w14:textId="77777777" w:rsidR="00B426CB" w:rsidRPr="00D1457B" w:rsidRDefault="00B426CB" w:rsidP="00BB3746"/>
        </w:tc>
        <w:tc>
          <w:tcPr>
            <w:tcW w:w="1776" w:type="pct"/>
          </w:tcPr>
          <w:p w14:paraId="4267B397" w14:textId="77777777" w:rsidR="00B426CB" w:rsidRPr="00D1457B" w:rsidRDefault="00B426CB" w:rsidP="00BB3746"/>
        </w:tc>
        <w:tc>
          <w:tcPr>
            <w:tcW w:w="1612" w:type="pct"/>
          </w:tcPr>
          <w:p w14:paraId="1F616F1D" w14:textId="77777777" w:rsidR="00B426CB" w:rsidRPr="00D1457B" w:rsidRDefault="00B426CB" w:rsidP="00BB3746"/>
        </w:tc>
      </w:tr>
    </w:tbl>
    <w:p w14:paraId="5FBB36BF" w14:textId="77777777" w:rsidR="00B426CB" w:rsidRPr="00D1457B" w:rsidRDefault="00B426CB" w:rsidP="00B426CB">
      <w:r>
        <w:t>[</w:t>
      </w:r>
      <w:r w:rsidRPr="00DF474E">
        <w:rPr>
          <w:highlight w:val="yellow"/>
        </w:rPr>
        <w:t>Option 1 end</w:t>
      </w:r>
      <w:r>
        <w:t>]</w:t>
      </w:r>
    </w:p>
    <w:p w14:paraId="2C3021DE" w14:textId="77777777" w:rsidR="00B426CB" w:rsidRPr="00D1457B" w:rsidRDefault="00B426CB" w:rsidP="00B426CB">
      <w:r>
        <w:t>[</w:t>
      </w:r>
      <w:r w:rsidRPr="00DF474E">
        <w:rPr>
          <w:highlight w:val="yellow"/>
        </w:rPr>
        <w:t>Option 2 start</w:t>
      </w:r>
      <w:r>
        <w:t>]</w:t>
      </w:r>
    </w:p>
    <w:p w14:paraId="4D900B61" w14:textId="26ED5823" w:rsidR="00B426CB" w:rsidRDefault="00B426CB" w:rsidP="00B426CB">
      <w:pPr>
        <w:shd w:val="clear" w:color="auto" w:fill="FFC000"/>
      </w:pPr>
      <w:r w:rsidRPr="00D1457B">
        <w:t>Option 2: No data, know-how or information of</w:t>
      </w:r>
      <w:r w:rsidR="005C6B0D" w:rsidRPr="005C6B0D">
        <w:rPr>
          <w:rFonts w:ascii="MyriadPro-It" w:hAnsi="MyriadPro-It" w:cs="MyriadPro-It"/>
          <w:b/>
          <w:iCs/>
          <w:szCs w:val="20"/>
        </w:rPr>
        <w:t xml:space="preserve"> </w:t>
      </w:r>
      <w:r w:rsidR="005C6B0D" w:rsidRPr="00F06B69">
        <w:rPr>
          <w:rFonts w:ascii="MyriadPro-It" w:hAnsi="MyriadPro-It" w:cs="MyriadPro-It"/>
          <w:b/>
          <w:iCs/>
          <w:szCs w:val="20"/>
        </w:rPr>
        <w:t>MEDICAL UNIVERSITY SOFIA</w:t>
      </w:r>
      <w:r w:rsidR="005C6B0D">
        <w:rPr>
          <w:rFonts w:ascii="MyriadPro-It" w:hAnsi="MyriadPro-It" w:cs="MyriadPro-It"/>
          <w:iCs/>
          <w:szCs w:val="20"/>
        </w:rPr>
        <w:t xml:space="preserve"> </w:t>
      </w:r>
      <w:r w:rsidR="005C6B0D" w:rsidRPr="00B20528">
        <w:rPr>
          <w:b/>
        </w:rPr>
        <w:t>(MUS)</w:t>
      </w:r>
      <w:r w:rsidRPr="00D1457B">
        <w:t xml:space="preserve"> 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Agreement, Section “Access rights to results and background”, sub-section “Access rights for exploiting the results”).</w:t>
      </w:r>
    </w:p>
    <w:p w14:paraId="2A1157E4" w14:textId="77777777" w:rsidR="00B426CB" w:rsidRPr="00D1457B" w:rsidRDefault="00B426CB" w:rsidP="00B426CB">
      <w:r>
        <w:t>[</w:t>
      </w:r>
      <w:r w:rsidRPr="00DF474E">
        <w:rPr>
          <w:highlight w:val="yellow"/>
        </w:rPr>
        <w:t>Option 2 end</w:t>
      </w:r>
      <w:r>
        <w:t>]</w:t>
      </w:r>
    </w:p>
    <w:p w14:paraId="08BF7CD1" w14:textId="76657C86" w:rsidR="00662485" w:rsidRDefault="00B426CB" w:rsidP="00B426CB">
      <w:pPr>
        <w:spacing w:before="0" w:after="80" w:line="240" w:lineRule="auto"/>
        <w:jc w:val="left"/>
        <w:rPr>
          <w:noProof/>
          <w:lang w:eastAsia="de-DE"/>
        </w:rPr>
      </w:pPr>
      <w:r w:rsidRPr="00D1457B">
        <w:t>This represents the status at the time of signature of this Consortium Agreement.</w:t>
      </w:r>
    </w:p>
    <w:p w14:paraId="33B657F8" w14:textId="41FEABDD" w:rsidR="00CD125F" w:rsidRPr="00D1457B" w:rsidRDefault="00CD125F" w:rsidP="00CD125F">
      <w:r w:rsidRPr="00D1457B">
        <w:t>P</w:t>
      </w:r>
      <w:r>
        <w:t>ARTY 6</w:t>
      </w:r>
    </w:p>
    <w:p w14:paraId="75598441" w14:textId="0BD7EA53" w:rsidR="00CD125F" w:rsidRPr="00D1457B" w:rsidRDefault="00CD125F" w:rsidP="00CD125F">
      <w:r w:rsidRPr="00D1457B">
        <w:t>As to</w:t>
      </w:r>
      <w:r w:rsidRPr="005C6B0D">
        <w:rPr>
          <w:rFonts w:ascii="MyriadPro-It" w:hAnsi="MyriadPro-It" w:cs="MyriadPro-It"/>
          <w:b/>
          <w:iCs/>
          <w:szCs w:val="20"/>
        </w:rPr>
        <w:t xml:space="preserve"> </w:t>
      </w:r>
      <w:r w:rsidRPr="00F06B69">
        <w:rPr>
          <w:rFonts w:ascii="MyriadPro-It" w:hAnsi="MyriadPro-It" w:cs="MyriadPro-It"/>
          <w:b/>
          <w:iCs/>
          <w:szCs w:val="20"/>
        </w:rPr>
        <w:t>UNIVERSITE DE ROUEN NORMANDIE</w:t>
      </w:r>
      <w:r>
        <w:rPr>
          <w:rFonts w:ascii="MyriadPro-It" w:hAnsi="MyriadPro-It" w:cs="MyriadPro-It"/>
          <w:b/>
          <w:iCs/>
          <w:szCs w:val="20"/>
        </w:rPr>
        <w:t xml:space="preserve"> </w:t>
      </w:r>
      <w:r w:rsidRPr="00B20528">
        <w:rPr>
          <w:b/>
        </w:rPr>
        <w:t>(URN)</w:t>
      </w:r>
      <w:r w:rsidRPr="00A6576A">
        <w:rPr>
          <w:rFonts w:ascii="Arial" w:hAnsi="Arial" w:cs="Arial"/>
          <w:b/>
          <w:iCs/>
          <w:szCs w:val="20"/>
        </w:rPr>
        <w:t>,</w:t>
      </w:r>
      <w:r w:rsidRPr="00A55BAE" w:rsidDel="00430966">
        <w:rPr>
          <w:b/>
          <w:lang w:val="en-GB"/>
        </w:rPr>
        <w:t xml:space="preserve"> </w:t>
      </w:r>
      <w:r w:rsidRPr="00D1457B">
        <w:t>it is agreed between the Parties that, to the best of their knowledge,</w:t>
      </w:r>
      <w:r>
        <w:t xml:space="preserve"> [</w:t>
      </w:r>
      <w:r w:rsidRPr="00DF474E">
        <w:rPr>
          <w:highlight w:val="yellow"/>
        </w:rPr>
        <w:t>insert the relevant option here</w:t>
      </w:r>
      <w:r>
        <w:t>].</w:t>
      </w:r>
    </w:p>
    <w:p w14:paraId="0633B68A" w14:textId="77777777" w:rsidR="00CD125F" w:rsidRPr="00D1457B" w:rsidRDefault="00CD125F" w:rsidP="00CD125F">
      <w:r>
        <w:t>[</w:t>
      </w:r>
      <w:r w:rsidRPr="00DF474E">
        <w:rPr>
          <w:highlight w:val="yellow"/>
        </w:rPr>
        <w:t>Option 1 start</w:t>
      </w:r>
      <w:r>
        <w:t>]</w:t>
      </w:r>
    </w:p>
    <w:p w14:paraId="08EE889B" w14:textId="77777777" w:rsidR="00CD125F" w:rsidRPr="00D1457B" w:rsidRDefault="00CD125F" w:rsidP="00CD125F">
      <w:r>
        <w:t>t</w:t>
      </w:r>
      <w:r w:rsidRPr="00D1457B">
        <w:t>he 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CD125F" w:rsidRPr="008F17DC" w14:paraId="5D473556" w14:textId="77777777" w:rsidTr="00BB3746">
        <w:tc>
          <w:tcPr>
            <w:tcW w:w="1611" w:type="pct"/>
          </w:tcPr>
          <w:p w14:paraId="41FB45D3" w14:textId="77777777" w:rsidR="00CD125F" w:rsidRPr="00DF474E" w:rsidRDefault="00CD125F" w:rsidP="00BB3746">
            <w:pPr>
              <w:rPr>
                <w:b/>
                <w:bCs/>
              </w:rPr>
            </w:pPr>
            <w:r w:rsidRPr="00DF474E">
              <w:rPr>
                <w:b/>
                <w:bCs/>
              </w:rPr>
              <w:lastRenderedPageBreak/>
              <w:t>Describe Background</w:t>
            </w:r>
          </w:p>
        </w:tc>
        <w:tc>
          <w:tcPr>
            <w:tcW w:w="1776" w:type="pct"/>
          </w:tcPr>
          <w:p w14:paraId="5FB28D3C" w14:textId="77777777" w:rsidR="00CD125F" w:rsidRPr="00DF474E" w:rsidRDefault="00CD125F" w:rsidP="00BB3746">
            <w:pPr>
              <w:rPr>
                <w:b/>
                <w:bCs/>
              </w:rPr>
            </w:pPr>
            <w:r w:rsidRPr="00DF474E">
              <w:rPr>
                <w:b/>
                <w:bCs/>
              </w:rPr>
              <w:t>Specific restrictions and/or conditions for implementation (Article 16.4 Grant Agreement and its Annex 5, Section “Access rights to results and background”, sub-section “Access rights to background and results for implementing the Action”)</w:t>
            </w:r>
          </w:p>
        </w:tc>
        <w:tc>
          <w:tcPr>
            <w:tcW w:w="1612" w:type="pct"/>
          </w:tcPr>
          <w:p w14:paraId="5FE131FA" w14:textId="77777777" w:rsidR="00CD125F" w:rsidRPr="00DF474E" w:rsidRDefault="00CD125F" w:rsidP="00BB3746">
            <w:pPr>
              <w:rPr>
                <w:b/>
                <w:bCs/>
              </w:rPr>
            </w:pPr>
            <w:r w:rsidRPr="00DF474E">
              <w:rPr>
                <w:b/>
                <w:bCs/>
              </w:rPr>
              <w:t>Specific restrictions and/or conditions for Exploitation (Article 16.4  Grant Agreement and its Annex 5, Section “Access rights to results and background”, sub-section “Access rights for exploiting the results”)</w:t>
            </w:r>
          </w:p>
        </w:tc>
      </w:tr>
      <w:tr w:rsidR="00CD125F" w:rsidRPr="00D1457B" w14:paraId="747C5D45" w14:textId="77777777" w:rsidTr="00BB3746">
        <w:tc>
          <w:tcPr>
            <w:tcW w:w="1611" w:type="pct"/>
          </w:tcPr>
          <w:p w14:paraId="0FD60534" w14:textId="77777777" w:rsidR="00CD125F" w:rsidRPr="00D1457B" w:rsidRDefault="00CD125F" w:rsidP="00BB3746"/>
        </w:tc>
        <w:tc>
          <w:tcPr>
            <w:tcW w:w="1776" w:type="pct"/>
          </w:tcPr>
          <w:p w14:paraId="20925104" w14:textId="77777777" w:rsidR="00CD125F" w:rsidRPr="00D1457B" w:rsidRDefault="00CD125F" w:rsidP="00BB3746"/>
        </w:tc>
        <w:tc>
          <w:tcPr>
            <w:tcW w:w="1612" w:type="pct"/>
          </w:tcPr>
          <w:p w14:paraId="283AD7FA" w14:textId="77777777" w:rsidR="00CD125F" w:rsidRPr="00D1457B" w:rsidRDefault="00CD125F" w:rsidP="00BB3746"/>
        </w:tc>
      </w:tr>
      <w:tr w:rsidR="00CD125F" w:rsidRPr="00D1457B" w14:paraId="4EC47F9B" w14:textId="77777777" w:rsidTr="00BB3746">
        <w:tc>
          <w:tcPr>
            <w:tcW w:w="1611" w:type="pct"/>
          </w:tcPr>
          <w:p w14:paraId="62131CE5" w14:textId="77777777" w:rsidR="00CD125F" w:rsidRPr="00D1457B" w:rsidRDefault="00CD125F" w:rsidP="00BB3746"/>
        </w:tc>
        <w:tc>
          <w:tcPr>
            <w:tcW w:w="1776" w:type="pct"/>
          </w:tcPr>
          <w:p w14:paraId="12486EB6" w14:textId="77777777" w:rsidR="00CD125F" w:rsidRPr="00D1457B" w:rsidRDefault="00CD125F" w:rsidP="00BB3746"/>
        </w:tc>
        <w:tc>
          <w:tcPr>
            <w:tcW w:w="1612" w:type="pct"/>
          </w:tcPr>
          <w:p w14:paraId="7FCBF6B5" w14:textId="77777777" w:rsidR="00CD125F" w:rsidRPr="00D1457B" w:rsidRDefault="00CD125F" w:rsidP="00BB3746"/>
        </w:tc>
      </w:tr>
    </w:tbl>
    <w:p w14:paraId="63602EE7" w14:textId="77777777" w:rsidR="00CD125F" w:rsidRPr="00D1457B" w:rsidRDefault="00CD125F" w:rsidP="00CD125F">
      <w:r>
        <w:t>[</w:t>
      </w:r>
      <w:r w:rsidRPr="00DF474E">
        <w:rPr>
          <w:highlight w:val="yellow"/>
        </w:rPr>
        <w:t>Option 1 end</w:t>
      </w:r>
      <w:r>
        <w:t>]</w:t>
      </w:r>
    </w:p>
    <w:p w14:paraId="7BF44CB3" w14:textId="77777777" w:rsidR="00CD125F" w:rsidRPr="00D1457B" w:rsidRDefault="00CD125F" w:rsidP="00CD125F">
      <w:r>
        <w:t>[</w:t>
      </w:r>
      <w:r w:rsidRPr="00DF474E">
        <w:rPr>
          <w:highlight w:val="yellow"/>
        </w:rPr>
        <w:t>Option 2 start</w:t>
      </w:r>
      <w:r>
        <w:t>]</w:t>
      </w:r>
    </w:p>
    <w:p w14:paraId="662F67BC" w14:textId="4BE5552C" w:rsidR="00CD125F" w:rsidRDefault="00CD125F" w:rsidP="00CD125F">
      <w:pPr>
        <w:shd w:val="clear" w:color="auto" w:fill="FFC000"/>
      </w:pPr>
      <w:r w:rsidRPr="00D1457B">
        <w:t>Option 2: No data, know-how or information of</w:t>
      </w:r>
      <w:r w:rsidRPr="005C6B0D">
        <w:rPr>
          <w:rFonts w:ascii="MyriadPro-It" w:hAnsi="MyriadPro-It" w:cs="MyriadPro-It"/>
          <w:b/>
          <w:iCs/>
          <w:szCs w:val="20"/>
        </w:rPr>
        <w:t xml:space="preserve"> </w:t>
      </w:r>
      <w:r w:rsidRPr="00F06B69">
        <w:rPr>
          <w:rFonts w:ascii="MyriadPro-It" w:hAnsi="MyriadPro-It" w:cs="MyriadPro-It"/>
          <w:b/>
          <w:iCs/>
          <w:szCs w:val="20"/>
        </w:rPr>
        <w:t>UNIVERSITE DE ROUEN NORMANDIE</w:t>
      </w:r>
      <w:r>
        <w:rPr>
          <w:rFonts w:ascii="MyriadPro-It" w:hAnsi="MyriadPro-It" w:cs="MyriadPro-It"/>
          <w:b/>
          <w:iCs/>
          <w:szCs w:val="20"/>
        </w:rPr>
        <w:t xml:space="preserve"> </w:t>
      </w:r>
      <w:r w:rsidRPr="00B20528">
        <w:rPr>
          <w:b/>
        </w:rPr>
        <w:t>(URN)</w:t>
      </w:r>
      <w:r w:rsidRPr="00D1457B">
        <w:t xml:space="preserve"> 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Agreement, Section “Access rights to results and background”, sub-section “Access rights for exploiting the results”).</w:t>
      </w:r>
    </w:p>
    <w:p w14:paraId="43AB891D" w14:textId="77777777" w:rsidR="00CD125F" w:rsidRPr="00D1457B" w:rsidRDefault="00CD125F" w:rsidP="00CD125F">
      <w:r>
        <w:t>[</w:t>
      </w:r>
      <w:r w:rsidRPr="00DF474E">
        <w:rPr>
          <w:highlight w:val="yellow"/>
        </w:rPr>
        <w:t>Option 2 end</w:t>
      </w:r>
      <w:r>
        <w:t>]</w:t>
      </w:r>
    </w:p>
    <w:p w14:paraId="26B7F401" w14:textId="77777777" w:rsidR="00CD125F" w:rsidRDefault="00CD125F" w:rsidP="00CD125F">
      <w:pPr>
        <w:spacing w:before="0" w:after="80" w:line="240" w:lineRule="auto"/>
        <w:jc w:val="left"/>
        <w:rPr>
          <w:noProof/>
          <w:lang w:eastAsia="de-DE"/>
        </w:rPr>
      </w:pPr>
      <w:r w:rsidRPr="00D1457B">
        <w:t>This represents the status at the time of signature of this Consortium Agreement.</w:t>
      </w:r>
    </w:p>
    <w:p w14:paraId="78BB7348" w14:textId="04CC375B" w:rsidR="00CD125F" w:rsidRPr="00D1457B" w:rsidRDefault="00CD125F" w:rsidP="00CD125F">
      <w:r w:rsidRPr="00D1457B">
        <w:t>P</w:t>
      </w:r>
      <w:r>
        <w:t>ARTY 7</w:t>
      </w:r>
    </w:p>
    <w:p w14:paraId="4A427782" w14:textId="299CAFC5" w:rsidR="00CD125F" w:rsidRPr="00D1457B" w:rsidRDefault="00CD125F" w:rsidP="00CD125F">
      <w:r w:rsidRPr="00D1457B">
        <w:t>As to</w:t>
      </w:r>
      <w:r w:rsidRPr="005C6B0D">
        <w:rPr>
          <w:rFonts w:ascii="MyriadPro-It" w:hAnsi="MyriadPro-It" w:cs="MyriadPro-It"/>
          <w:b/>
          <w:iCs/>
          <w:szCs w:val="20"/>
        </w:rPr>
        <w:t xml:space="preserve"> </w:t>
      </w:r>
      <w:r w:rsidR="006E0839" w:rsidRPr="006C1D8D">
        <w:rPr>
          <w:rFonts w:ascii="MyriadPro-It" w:hAnsi="MyriadPro-It" w:cs="MyriadPro-It"/>
          <w:b/>
          <w:iCs/>
          <w:szCs w:val="20"/>
        </w:rPr>
        <w:t>MUNSTER TECHNOLOGICAL UNIVERSITY</w:t>
      </w:r>
      <w:r w:rsidR="006E0839">
        <w:rPr>
          <w:rFonts w:ascii="MyriadPro-It" w:hAnsi="MyriadPro-It" w:cs="MyriadPro-It"/>
          <w:iCs/>
          <w:szCs w:val="20"/>
        </w:rPr>
        <w:t xml:space="preserve"> </w:t>
      </w:r>
      <w:r w:rsidR="006E0839" w:rsidRPr="00B20528">
        <w:rPr>
          <w:b/>
        </w:rPr>
        <w:t>(MTU)</w:t>
      </w:r>
      <w:r w:rsidRPr="00A6576A">
        <w:rPr>
          <w:rFonts w:ascii="Arial" w:hAnsi="Arial" w:cs="Arial"/>
          <w:b/>
          <w:iCs/>
          <w:szCs w:val="20"/>
        </w:rPr>
        <w:t>,</w:t>
      </w:r>
      <w:r w:rsidRPr="00A55BAE" w:rsidDel="00430966">
        <w:rPr>
          <w:b/>
          <w:lang w:val="en-GB"/>
        </w:rPr>
        <w:t xml:space="preserve"> </w:t>
      </w:r>
      <w:r w:rsidRPr="00D1457B">
        <w:t>it is agreed between the Parties that, to the best of their knowledge,</w:t>
      </w:r>
      <w:r>
        <w:t xml:space="preserve"> [</w:t>
      </w:r>
      <w:r w:rsidRPr="00DF474E">
        <w:rPr>
          <w:highlight w:val="yellow"/>
        </w:rPr>
        <w:t>insert the relevant option here</w:t>
      </w:r>
      <w:r>
        <w:t>].</w:t>
      </w:r>
    </w:p>
    <w:p w14:paraId="72EF94DC" w14:textId="77777777" w:rsidR="00CD125F" w:rsidRPr="00D1457B" w:rsidRDefault="00CD125F" w:rsidP="00CD125F">
      <w:r>
        <w:t>[</w:t>
      </w:r>
      <w:r w:rsidRPr="00DF474E">
        <w:rPr>
          <w:highlight w:val="yellow"/>
        </w:rPr>
        <w:t>Option 1 start</w:t>
      </w:r>
      <w:r>
        <w:t>]</w:t>
      </w:r>
    </w:p>
    <w:p w14:paraId="6C2EA592" w14:textId="77777777" w:rsidR="00CD125F" w:rsidRPr="00D1457B" w:rsidRDefault="00CD125F" w:rsidP="00CD125F">
      <w:r>
        <w:t>t</w:t>
      </w:r>
      <w:r w:rsidRPr="00D1457B">
        <w:t>he 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CD125F" w:rsidRPr="008F17DC" w14:paraId="7DEE950C" w14:textId="77777777" w:rsidTr="00BB3746">
        <w:tc>
          <w:tcPr>
            <w:tcW w:w="1611" w:type="pct"/>
          </w:tcPr>
          <w:p w14:paraId="5492B05F" w14:textId="77777777" w:rsidR="00CD125F" w:rsidRPr="00DF474E" w:rsidRDefault="00CD125F" w:rsidP="00BB3746">
            <w:pPr>
              <w:rPr>
                <w:b/>
                <w:bCs/>
              </w:rPr>
            </w:pPr>
            <w:r w:rsidRPr="00DF474E">
              <w:rPr>
                <w:b/>
                <w:bCs/>
              </w:rPr>
              <w:t>Describe Background</w:t>
            </w:r>
          </w:p>
        </w:tc>
        <w:tc>
          <w:tcPr>
            <w:tcW w:w="1776" w:type="pct"/>
          </w:tcPr>
          <w:p w14:paraId="1A8520BA" w14:textId="77777777" w:rsidR="00CD125F" w:rsidRPr="00DF474E" w:rsidRDefault="00CD125F" w:rsidP="00BB3746">
            <w:pPr>
              <w:rPr>
                <w:b/>
                <w:bCs/>
              </w:rPr>
            </w:pPr>
            <w:r w:rsidRPr="00DF474E">
              <w:rPr>
                <w:b/>
                <w:bCs/>
              </w:rPr>
              <w:t>Specific restrictions and/or conditions for implementation (Article 16.4 Grant Agreement and its Annex 5, Section “Access rights to results and background”, sub-section “Access rights to background and results for implementing the Action”)</w:t>
            </w:r>
          </w:p>
        </w:tc>
        <w:tc>
          <w:tcPr>
            <w:tcW w:w="1612" w:type="pct"/>
          </w:tcPr>
          <w:p w14:paraId="00454ED9" w14:textId="77777777" w:rsidR="00CD125F" w:rsidRPr="00DF474E" w:rsidRDefault="00CD125F" w:rsidP="00BB3746">
            <w:pPr>
              <w:rPr>
                <w:b/>
                <w:bCs/>
              </w:rPr>
            </w:pPr>
            <w:r w:rsidRPr="00DF474E">
              <w:rPr>
                <w:b/>
                <w:bCs/>
              </w:rPr>
              <w:t>Specific restrictions and/or conditions for Exploitation (Article 16.4  Grant Agreement and its Annex 5, Section “Access rights to results and background”, sub-section “Access rights for exploiting the results”)</w:t>
            </w:r>
          </w:p>
        </w:tc>
      </w:tr>
      <w:tr w:rsidR="00CD125F" w:rsidRPr="00D1457B" w14:paraId="4E136869" w14:textId="77777777" w:rsidTr="00BB3746">
        <w:tc>
          <w:tcPr>
            <w:tcW w:w="1611" w:type="pct"/>
          </w:tcPr>
          <w:p w14:paraId="44D8F2BC" w14:textId="77777777" w:rsidR="00CD125F" w:rsidRPr="00D1457B" w:rsidRDefault="00CD125F" w:rsidP="00BB3746"/>
        </w:tc>
        <w:tc>
          <w:tcPr>
            <w:tcW w:w="1776" w:type="pct"/>
          </w:tcPr>
          <w:p w14:paraId="51E4E472" w14:textId="77777777" w:rsidR="00CD125F" w:rsidRPr="00D1457B" w:rsidRDefault="00CD125F" w:rsidP="00BB3746"/>
        </w:tc>
        <w:tc>
          <w:tcPr>
            <w:tcW w:w="1612" w:type="pct"/>
          </w:tcPr>
          <w:p w14:paraId="551CD490" w14:textId="77777777" w:rsidR="00CD125F" w:rsidRPr="00D1457B" w:rsidRDefault="00CD125F" w:rsidP="00BB3746"/>
        </w:tc>
      </w:tr>
      <w:tr w:rsidR="00CD125F" w:rsidRPr="00D1457B" w14:paraId="53D4D3B8" w14:textId="77777777" w:rsidTr="00BB3746">
        <w:tc>
          <w:tcPr>
            <w:tcW w:w="1611" w:type="pct"/>
          </w:tcPr>
          <w:p w14:paraId="599964A7" w14:textId="77777777" w:rsidR="00CD125F" w:rsidRPr="00D1457B" w:rsidRDefault="00CD125F" w:rsidP="00BB3746"/>
        </w:tc>
        <w:tc>
          <w:tcPr>
            <w:tcW w:w="1776" w:type="pct"/>
          </w:tcPr>
          <w:p w14:paraId="6CB732B5" w14:textId="77777777" w:rsidR="00CD125F" w:rsidRPr="00D1457B" w:rsidRDefault="00CD125F" w:rsidP="00BB3746"/>
        </w:tc>
        <w:tc>
          <w:tcPr>
            <w:tcW w:w="1612" w:type="pct"/>
          </w:tcPr>
          <w:p w14:paraId="4B213400" w14:textId="77777777" w:rsidR="00CD125F" w:rsidRPr="00D1457B" w:rsidRDefault="00CD125F" w:rsidP="00BB3746"/>
        </w:tc>
      </w:tr>
    </w:tbl>
    <w:p w14:paraId="26CB0D04" w14:textId="77777777" w:rsidR="00CD125F" w:rsidRPr="00D1457B" w:rsidRDefault="00CD125F" w:rsidP="00CD125F">
      <w:r>
        <w:t>[</w:t>
      </w:r>
      <w:r w:rsidRPr="00DF474E">
        <w:rPr>
          <w:highlight w:val="yellow"/>
        </w:rPr>
        <w:t>Option 1 end</w:t>
      </w:r>
      <w:r>
        <w:t>]</w:t>
      </w:r>
    </w:p>
    <w:p w14:paraId="56BF1DC1" w14:textId="77777777" w:rsidR="00CD125F" w:rsidRPr="00D1457B" w:rsidRDefault="00CD125F" w:rsidP="00CD125F">
      <w:r>
        <w:t>[</w:t>
      </w:r>
      <w:r w:rsidRPr="00DF474E">
        <w:rPr>
          <w:highlight w:val="yellow"/>
        </w:rPr>
        <w:t>Option 2 start</w:t>
      </w:r>
      <w:r>
        <w:t>]</w:t>
      </w:r>
    </w:p>
    <w:p w14:paraId="7CE56401" w14:textId="62D08AB4" w:rsidR="00CD125F" w:rsidRDefault="00CD125F" w:rsidP="00CD125F">
      <w:pPr>
        <w:shd w:val="clear" w:color="auto" w:fill="FFC000"/>
      </w:pPr>
      <w:r w:rsidRPr="00D1457B">
        <w:t>Option 2: No data, know-how or information of</w:t>
      </w:r>
      <w:r w:rsidRPr="005C6B0D">
        <w:rPr>
          <w:rFonts w:ascii="MyriadPro-It" w:hAnsi="MyriadPro-It" w:cs="MyriadPro-It"/>
          <w:b/>
          <w:iCs/>
          <w:szCs w:val="20"/>
        </w:rPr>
        <w:t xml:space="preserve"> </w:t>
      </w:r>
      <w:r w:rsidR="006E0839" w:rsidRPr="006C1D8D">
        <w:rPr>
          <w:rFonts w:ascii="MyriadPro-It" w:hAnsi="MyriadPro-It" w:cs="MyriadPro-It"/>
          <w:b/>
          <w:iCs/>
          <w:szCs w:val="20"/>
        </w:rPr>
        <w:t>MUNSTER TECHNOLOGICAL UNIVERSITY</w:t>
      </w:r>
      <w:r w:rsidR="006E0839">
        <w:rPr>
          <w:rFonts w:ascii="MyriadPro-It" w:hAnsi="MyriadPro-It" w:cs="MyriadPro-It"/>
          <w:iCs/>
          <w:szCs w:val="20"/>
        </w:rPr>
        <w:t xml:space="preserve"> </w:t>
      </w:r>
      <w:r w:rsidR="006E0839" w:rsidRPr="00B20528">
        <w:rPr>
          <w:b/>
        </w:rPr>
        <w:t>(MTU)</w:t>
      </w:r>
      <w:r w:rsidRPr="00D1457B">
        <w:t xml:space="preserve"> 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Agreement, Section “Access rights to results and background”, sub-section “Access rights for exploiting the results”).</w:t>
      </w:r>
    </w:p>
    <w:p w14:paraId="073A73FA" w14:textId="77777777" w:rsidR="00CD125F" w:rsidRPr="00D1457B" w:rsidRDefault="00CD125F" w:rsidP="00CD125F">
      <w:r>
        <w:t>[</w:t>
      </w:r>
      <w:r w:rsidRPr="00DF474E">
        <w:rPr>
          <w:highlight w:val="yellow"/>
        </w:rPr>
        <w:t>Option 2 end</w:t>
      </w:r>
      <w:r>
        <w:t>]</w:t>
      </w:r>
    </w:p>
    <w:p w14:paraId="687FE9CD" w14:textId="77777777" w:rsidR="00CD125F" w:rsidRDefault="00CD125F" w:rsidP="00CD125F">
      <w:pPr>
        <w:spacing w:before="0" w:after="80" w:line="240" w:lineRule="auto"/>
        <w:jc w:val="left"/>
        <w:rPr>
          <w:noProof/>
          <w:lang w:eastAsia="de-DE"/>
        </w:rPr>
      </w:pPr>
      <w:r w:rsidRPr="00D1457B">
        <w:t>This represents the status at the time of signature of this Consortium Agreement.</w:t>
      </w:r>
    </w:p>
    <w:p w14:paraId="3CEFDF5B" w14:textId="31EE93D9" w:rsidR="0097019E" w:rsidRPr="00D1457B" w:rsidRDefault="0097019E" w:rsidP="0097019E">
      <w:r w:rsidRPr="00D1457B">
        <w:t>P</w:t>
      </w:r>
      <w:r>
        <w:t>ARTY 8</w:t>
      </w:r>
    </w:p>
    <w:p w14:paraId="595879E7" w14:textId="77CB3C67" w:rsidR="0097019E" w:rsidRPr="00D1457B" w:rsidRDefault="0097019E" w:rsidP="0097019E">
      <w:r w:rsidRPr="00D1457B">
        <w:t>As to</w:t>
      </w:r>
      <w:r w:rsidRPr="005C6B0D">
        <w:rPr>
          <w:rFonts w:ascii="MyriadPro-It" w:hAnsi="MyriadPro-It" w:cs="MyriadPro-It"/>
          <w:b/>
          <w:iCs/>
          <w:szCs w:val="20"/>
        </w:rPr>
        <w:t xml:space="preserve"> </w:t>
      </w:r>
      <w:r w:rsidRPr="00B61D29">
        <w:rPr>
          <w:rFonts w:ascii="MyriadPro-It" w:hAnsi="MyriadPro-It" w:cs="MyriadPro-It"/>
          <w:b/>
          <w:iCs/>
          <w:szCs w:val="20"/>
        </w:rPr>
        <w:t xml:space="preserve">HOGSKOLAN I SKOVDE </w:t>
      </w:r>
      <w:r w:rsidRPr="00B20528">
        <w:rPr>
          <w:b/>
        </w:rPr>
        <w:t>(HIS)</w:t>
      </w:r>
      <w:r w:rsidRPr="00A55BAE">
        <w:rPr>
          <w:rFonts w:ascii="Arial" w:hAnsi="Arial" w:cs="Arial"/>
          <w:b/>
          <w:iCs/>
          <w:szCs w:val="20"/>
        </w:rPr>
        <w:t>,</w:t>
      </w:r>
      <w:r w:rsidRPr="00A55BAE" w:rsidDel="00430966">
        <w:rPr>
          <w:b/>
          <w:lang w:val="en-GB"/>
        </w:rPr>
        <w:t xml:space="preserve"> </w:t>
      </w:r>
      <w:r w:rsidRPr="00D1457B">
        <w:t>it is agreed between the Parties that, to the best of their knowledge,</w:t>
      </w:r>
      <w:r>
        <w:t xml:space="preserve"> [</w:t>
      </w:r>
      <w:r w:rsidRPr="00DF474E">
        <w:rPr>
          <w:highlight w:val="yellow"/>
        </w:rPr>
        <w:t>insert the relevant option here</w:t>
      </w:r>
      <w:r>
        <w:t>].</w:t>
      </w:r>
    </w:p>
    <w:p w14:paraId="32497693" w14:textId="77777777" w:rsidR="0097019E" w:rsidRPr="00D1457B" w:rsidRDefault="0097019E" w:rsidP="0097019E">
      <w:r>
        <w:t>[</w:t>
      </w:r>
      <w:r w:rsidRPr="00DF474E">
        <w:rPr>
          <w:highlight w:val="yellow"/>
        </w:rPr>
        <w:t>Option 1 start</w:t>
      </w:r>
      <w:r>
        <w:t>]</w:t>
      </w:r>
    </w:p>
    <w:p w14:paraId="4756AF35" w14:textId="77777777" w:rsidR="0097019E" w:rsidRPr="00D1457B" w:rsidRDefault="0097019E" w:rsidP="0097019E">
      <w:r>
        <w:t>t</w:t>
      </w:r>
      <w:r w:rsidRPr="00D1457B">
        <w:t>he following Background is hereby identified and agreed upon for the Project. Specific limitations and/or conditions, shall be as mentioned hereunder:</w:t>
      </w:r>
    </w:p>
    <w:tbl>
      <w:tblPr>
        <w:tblStyle w:val="TableGrid"/>
        <w:tblW w:w="5000" w:type="pct"/>
        <w:tblLook w:val="04A0" w:firstRow="1" w:lastRow="0" w:firstColumn="1" w:lastColumn="0" w:noHBand="0" w:noVBand="1"/>
      </w:tblPr>
      <w:tblGrid>
        <w:gridCol w:w="2920"/>
        <w:gridCol w:w="3219"/>
        <w:gridCol w:w="2921"/>
      </w:tblGrid>
      <w:tr w:rsidR="0097019E" w:rsidRPr="008F17DC" w14:paraId="1164595A" w14:textId="77777777" w:rsidTr="00BB3746">
        <w:tc>
          <w:tcPr>
            <w:tcW w:w="1611" w:type="pct"/>
          </w:tcPr>
          <w:p w14:paraId="638C5ADF" w14:textId="77777777" w:rsidR="0097019E" w:rsidRPr="00DF474E" w:rsidRDefault="0097019E" w:rsidP="00BB3746">
            <w:pPr>
              <w:rPr>
                <w:b/>
                <w:bCs/>
              </w:rPr>
            </w:pPr>
            <w:r w:rsidRPr="00DF474E">
              <w:rPr>
                <w:b/>
                <w:bCs/>
              </w:rPr>
              <w:t>Describe Background</w:t>
            </w:r>
          </w:p>
        </w:tc>
        <w:tc>
          <w:tcPr>
            <w:tcW w:w="1776" w:type="pct"/>
          </w:tcPr>
          <w:p w14:paraId="1A86F5F4" w14:textId="77777777" w:rsidR="0097019E" w:rsidRPr="00DF474E" w:rsidRDefault="0097019E" w:rsidP="00BB3746">
            <w:pPr>
              <w:rPr>
                <w:b/>
                <w:bCs/>
              </w:rPr>
            </w:pPr>
            <w:r w:rsidRPr="00DF474E">
              <w:rPr>
                <w:b/>
                <w:bCs/>
              </w:rPr>
              <w:t>Specific restrictions and/or conditions for implementation (Article 16.4 Grant Agreement and its Annex 5, Section “Access rights to results and background”, sub-section “Access rights to background and results for implementing the Action”)</w:t>
            </w:r>
          </w:p>
        </w:tc>
        <w:tc>
          <w:tcPr>
            <w:tcW w:w="1612" w:type="pct"/>
          </w:tcPr>
          <w:p w14:paraId="46965C6B" w14:textId="77777777" w:rsidR="0097019E" w:rsidRPr="00DF474E" w:rsidRDefault="0097019E" w:rsidP="00BB3746">
            <w:pPr>
              <w:rPr>
                <w:b/>
                <w:bCs/>
              </w:rPr>
            </w:pPr>
            <w:r w:rsidRPr="00DF474E">
              <w:rPr>
                <w:b/>
                <w:bCs/>
              </w:rPr>
              <w:t>Specific restrictions and/or conditions for Exploitation (Article 16.4  Grant Agreement and its Annex 5, Section “Access rights to results and background”, sub-section “Access rights for exploiting the results”)</w:t>
            </w:r>
          </w:p>
        </w:tc>
      </w:tr>
      <w:tr w:rsidR="0097019E" w:rsidRPr="00D1457B" w14:paraId="1DDB41D5" w14:textId="77777777" w:rsidTr="00BB3746">
        <w:tc>
          <w:tcPr>
            <w:tcW w:w="1611" w:type="pct"/>
          </w:tcPr>
          <w:p w14:paraId="51C49B6D" w14:textId="77777777" w:rsidR="0097019E" w:rsidRPr="00D1457B" w:rsidRDefault="0097019E" w:rsidP="00BB3746"/>
        </w:tc>
        <w:tc>
          <w:tcPr>
            <w:tcW w:w="1776" w:type="pct"/>
          </w:tcPr>
          <w:p w14:paraId="7E8B743E" w14:textId="77777777" w:rsidR="0097019E" w:rsidRPr="00D1457B" w:rsidRDefault="0097019E" w:rsidP="00BB3746"/>
        </w:tc>
        <w:tc>
          <w:tcPr>
            <w:tcW w:w="1612" w:type="pct"/>
          </w:tcPr>
          <w:p w14:paraId="46F771F3" w14:textId="77777777" w:rsidR="0097019E" w:rsidRPr="00D1457B" w:rsidRDefault="0097019E" w:rsidP="00BB3746"/>
        </w:tc>
      </w:tr>
      <w:tr w:rsidR="0097019E" w:rsidRPr="00D1457B" w14:paraId="789BDADB" w14:textId="77777777" w:rsidTr="00BB3746">
        <w:tc>
          <w:tcPr>
            <w:tcW w:w="1611" w:type="pct"/>
          </w:tcPr>
          <w:p w14:paraId="7F7957F3" w14:textId="77777777" w:rsidR="0097019E" w:rsidRPr="00D1457B" w:rsidRDefault="0097019E" w:rsidP="00BB3746"/>
        </w:tc>
        <w:tc>
          <w:tcPr>
            <w:tcW w:w="1776" w:type="pct"/>
          </w:tcPr>
          <w:p w14:paraId="6D3001BB" w14:textId="77777777" w:rsidR="0097019E" w:rsidRPr="00D1457B" w:rsidRDefault="0097019E" w:rsidP="00BB3746"/>
        </w:tc>
        <w:tc>
          <w:tcPr>
            <w:tcW w:w="1612" w:type="pct"/>
          </w:tcPr>
          <w:p w14:paraId="65BF57E5" w14:textId="77777777" w:rsidR="0097019E" w:rsidRPr="00D1457B" w:rsidRDefault="0097019E" w:rsidP="00BB3746"/>
        </w:tc>
      </w:tr>
    </w:tbl>
    <w:p w14:paraId="0E280EA1" w14:textId="77777777" w:rsidR="0097019E" w:rsidRPr="00D1457B" w:rsidRDefault="0097019E" w:rsidP="0097019E">
      <w:r>
        <w:t>[</w:t>
      </w:r>
      <w:r w:rsidRPr="00DF474E">
        <w:rPr>
          <w:highlight w:val="yellow"/>
        </w:rPr>
        <w:t>Option 1 end</w:t>
      </w:r>
      <w:r>
        <w:t>]</w:t>
      </w:r>
    </w:p>
    <w:p w14:paraId="31C5EEC3" w14:textId="77777777" w:rsidR="0097019E" w:rsidRPr="00D1457B" w:rsidRDefault="0097019E" w:rsidP="0097019E">
      <w:r>
        <w:t>[</w:t>
      </w:r>
      <w:r w:rsidRPr="00DF474E">
        <w:rPr>
          <w:highlight w:val="yellow"/>
        </w:rPr>
        <w:t>Option 2 start</w:t>
      </w:r>
      <w:r>
        <w:t>]</w:t>
      </w:r>
    </w:p>
    <w:p w14:paraId="11657221" w14:textId="73B171F9" w:rsidR="0097019E" w:rsidRDefault="0097019E" w:rsidP="0097019E">
      <w:pPr>
        <w:shd w:val="clear" w:color="auto" w:fill="FFC000"/>
      </w:pPr>
      <w:r w:rsidRPr="00D1457B">
        <w:lastRenderedPageBreak/>
        <w:t>Option 2: No data, know-how or information of</w:t>
      </w:r>
      <w:r w:rsidRPr="005C6B0D">
        <w:rPr>
          <w:rFonts w:ascii="MyriadPro-It" w:hAnsi="MyriadPro-It" w:cs="MyriadPro-It"/>
          <w:b/>
          <w:iCs/>
          <w:szCs w:val="20"/>
        </w:rPr>
        <w:t xml:space="preserve"> </w:t>
      </w:r>
      <w:r w:rsidRPr="00B61D29">
        <w:rPr>
          <w:rFonts w:ascii="MyriadPro-It" w:hAnsi="MyriadPro-It" w:cs="MyriadPro-It"/>
          <w:b/>
          <w:iCs/>
          <w:szCs w:val="20"/>
        </w:rPr>
        <w:t xml:space="preserve">HOGSKOLAN I SKOVDE </w:t>
      </w:r>
      <w:r>
        <w:t>(HIS)</w:t>
      </w:r>
      <w:r w:rsidRPr="00D1457B">
        <w:t xml:space="preserve"> is Needed by another Party for implementation of the Project (Article 16.1 and its Annex 5 Grant Agreement, Section “Access rights to results and background”, sub-section “Access rights to background and results for implementing the action”) or Exploitation of that other Party’s Results (Article 16.1 and its Annex 5 Grant Agreement, Section “Access rights to results and background”, sub-section “Access rights for exploiting the results”).</w:t>
      </w:r>
    </w:p>
    <w:p w14:paraId="7BD813CE" w14:textId="77777777" w:rsidR="0097019E" w:rsidRPr="00D1457B" w:rsidRDefault="0097019E" w:rsidP="0097019E">
      <w:r>
        <w:t>[</w:t>
      </w:r>
      <w:r w:rsidRPr="00DF474E">
        <w:rPr>
          <w:highlight w:val="yellow"/>
        </w:rPr>
        <w:t>Option 2 end</w:t>
      </w:r>
      <w:r>
        <w:t>]</w:t>
      </w:r>
    </w:p>
    <w:p w14:paraId="2B7CD267" w14:textId="77777777" w:rsidR="0097019E" w:rsidRDefault="0097019E" w:rsidP="0097019E">
      <w:pPr>
        <w:spacing w:before="0" w:after="80" w:line="240" w:lineRule="auto"/>
        <w:jc w:val="left"/>
        <w:rPr>
          <w:noProof/>
          <w:lang w:eastAsia="de-DE"/>
        </w:rPr>
      </w:pPr>
      <w:r w:rsidRPr="00D1457B">
        <w:t>This represents the status at the time of signature of this Consortium Agreement.</w:t>
      </w:r>
    </w:p>
    <w:p w14:paraId="23EDD897" w14:textId="77777777" w:rsidR="0097019E" w:rsidRDefault="0097019E" w:rsidP="00B20528">
      <w:pPr>
        <w:pStyle w:val="Attachmentheading"/>
        <w:jc w:val="both"/>
        <w:rPr>
          <w:sz w:val="24"/>
          <w:szCs w:val="24"/>
        </w:rPr>
      </w:pPr>
    </w:p>
    <w:p w14:paraId="19955C78" w14:textId="77777777" w:rsidR="0097019E" w:rsidRDefault="0097019E" w:rsidP="00B20528">
      <w:pPr>
        <w:pStyle w:val="Attachmentheading"/>
        <w:jc w:val="both"/>
        <w:rPr>
          <w:sz w:val="24"/>
          <w:szCs w:val="24"/>
        </w:rPr>
      </w:pPr>
    </w:p>
    <w:p w14:paraId="52EBAAF8" w14:textId="77777777" w:rsidR="0097019E" w:rsidRDefault="0097019E" w:rsidP="00B20528">
      <w:pPr>
        <w:pStyle w:val="Attachmentheading"/>
        <w:jc w:val="both"/>
        <w:rPr>
          <w:sz w:val="24"/>
          <w:szCs w:val="24"/>
        </w:rPr>
      </w:pPr>
    </w:p>
    <w:p w14:paraId="696F3710" w14:textId="77777777" w:rsidR="0097019E" w:rsidRDefault="0097019E" w:rsidP="00B20528">
      <w:pPr>
        <w:pStyle w:val="Attachmentheading"/>
        <w:jc w:val="both"/>
        <w:rPr>
          <w:sz w:val="24"/>
          <w:szCs w:val="24"/>
        </w:rPr>
      </w:pPr>
    </w:p>
    <w:p w14:paraId="1A543147" w14:textId="193C4F3B" w:rsidR="0097019E" w:rsidRDefault="0097019E" w:rsidP="00B20528">
      <w:pPr>
        <w:pStyle w:val="Attachmentheading"/>
        <w:jc w:val="both"/>
        <w:rPr>
          <w:sz w:val="24"/>
          <w:szCs w:val="24"/>
        </w:rPr>
      </w:pPr>
    </w:p>
    <w:p w14:paraId="39B856DC" w14:textId="50C8264C" w:rsidR="00B20528" w:rsidRDefault="00B20528">
      <w:pPr>
        <w:spacing w:before="0" w:after="80" w:line="240" w:lineRule="auto"/>
        <w:jc w:val="left"/>
      </w:pPr>
      <w:r>
        <w:br w:type="page"/>
      </w:r>
    </w:p>
    <w:p w14:paraId="35241E5D" w14:textId="0F61144B" w:rsidR="00F5485F" w:rsidRPr="00B20528" w:rsidRDefault="00F5485F" w:rsidP="00B20528">
      <w:pPr>
        <w:pStyle w:val="Attachmentheading"/>
        <w:jc w:val="both"/>
        <w:rPr>
          <w:sz w:val="24"/>
          <w:szCs w:val="24"/>
          <w:lang w:val="en-GB"/>
        </w:rPr>
      </w:pPr>
      <w:bookmarkStart w:id="159" w:name="_Toc100242326"/>
      <w:r w:rsidRPr="00B20528">
        <w:rPr>
          <w:sz w:val="24"/>
          <w:szCs w:val="24"/>
        </w:rPr>
        <w:t>Attachment 2: Accession document</w:t>
      </w:r>
      <w:bookmarkEnd w:id="159"/>
    </w:p>
    <w:p w14:paraId="45ADB7B7" w14:textId="77777777" w:rsidR="005957CD" w:rsidRPr="00983185" w:rsidRDefault="005957CD" w:rsidP="005957CD">
      <w:r w:rsidRPr="00983185">
        <w:t>ACCESSION</w:t>
      </w:r>
    </w:p>
    <w:p w14:paraId="73F13DB0" w14:textId="77777777" w:rsidR="005957CD" w:rsidRPr="00DF474E" w:rsidRDefault="005957CD" w:rsidP="005957CD">
      <w:pPr>
        <w:rPr>
          <w:b/>
          <w:bCs/>
        </w:rPr>
      </w:pPr>
      <w:r w:rsidRPr="00DF474E">
        <w:rPr>
          <w:b/>
          <w:bCs/>
        </w:rPr>
        <w:t>of a new Party to</w:t>
      </w:r>
    </w:p>
    <w:p w14:paraId="74A4EC2C" w14:textId="77777777" w:rsidR="005957CD" w:rsidRPr="00A6576A" w:rsidRDefault="005957CD" w:rsidP="005957CD">
      <w:pPr>
        <w:rPr>
          <w:b/>
          <w:bCs/>
        </w:rPr>
      </w:pPr>
      <w:r w:rsidRPr="00DF474E">
        <w:rPr>
          <w:b/>
          <w:bCs/>
        </w:rPr>
        <w:t>[</w:t>
      </w:r>
      <w:r w:rsidRPr="00B20528">
        <w:rPr>
          <w:b/>
          <w:bCs/>
        </w:rPr>
        <w:t>Acronym of the Project</w:t>
      </w:r>
      <w:r w:rsidRPr="00A6576A">
        <w:rPr>
          <w:b/>
          <w:bCs/>
        </w:rPr>
        <w:t>] Consortium Agreement, version [</w:t>
      </w:r>
      <w:r w:rsidRPr="00B20528">
        <w:rPr>
          <w:b/>
          <w:bCs/>
        </w:rPr>
        <w:t>…, YYYY-MM-DD</w:t>
      </w:r>
      <w:r w:rsidRPr="00A6576A">
        <w:rPr>
          <w:b/>
          <w:bCs/>
        </w:rPr>
        <w:t>]</w:t>
      </w:r>
    </w:p>
    <w:p w14:paraId="435C3FB4" w14:textId="77777777" w:rsidR="005957CD" w:rsidRPr="00A6576A" w:rsidRDefault="005957CD" w:rsidP="005957CD">
      <w:r w:rsidRPr="00A6576A">
        <w:t>[</w:t>
      </w:r>
      <w:r w:rsidRPr="00B20528">
        <w:t>OFFICIAL NAME OF THE NEW PARTY AS IDENTIFIED IN THE Grant Agreement</w:t>
      </w:r>
      <w:r w:rsidRPr="00A6576A">
        <w:t>]</w:t>
      </w:r>
    </w:p>
    <w:p w14:paraId="5ED5DDDD" w14:textId="77777777" w:rsidR="005957CD" w:rsidRPr="00A6576A" w:rsidRDefault="005957CD" w:rsidP="005957CD">
      <w:r w:rsidRPr="00A6576A">
        <w:t>hereby consents to become a Party to the Consortium Agreement identified above and accepts all the rights and obligations of a Party starting [</w:t>
      </w:r>
      <w:r w:rsidRPr="00B20528">
        <w:t>date</w:t>
      </w:r>
      <w:r w:rsidRPr="00A6576A">
        <w:t>].</w:t>
      </w:r>
    </w:p>
    <w:p w14:paraId="0FCCBF12" w14:textId="77777777" w:rsidR="005957CD" w:rsidRPr="00A6576A" w:rsidRDefault="005957CD" w:rsidP="005957CD">
      <w:r w:rsidRPr="00A6576A">
        <w:t>[</w:t>
      </w:r>
      <w:r w:rsidRPr="00B20528">
        <w:t>OFFICIAL NAME OF THE COORDINATOR AS IDENTIFIED IN THE Grant Agreement</w:t>
      </w:r>
      <w:r w:rsidRPr="00A6576A">
        <w:t>]</w:t>
      </w:r>
    </w:p>
    <w:p w14:paraId="4957FE18" w14:textId="02798C03" w:rsidR="005957CD" w:rsidRPr="00A6576A" w:rsidRDefault="005957CD" w:rsidP="005957CD">
      <w:r w:rsidRPr="00A6576A">
        <w:t>hereby certifies that the consortium has accepted in the meeting held on [</w:t>
      </w:r>
      <w:r w:rsidRPr="00B20528">
        <w:t>date</w:t>
      </w:r>
      <w:r w:rsidRPr="00A6576A">
        <w:t>] the accession of [</w:t>
      </w:r>
      <w:r w:rsidRPr="00B20528">
        <w:t>the name of the new Party</w:t>
      </w:r>
      <w:r w:rsidRPr="00A6576A">
        <w:t>] to the consortium starting [</w:t>
      </w:r>
      <w:r w:rsidRPr="00B20528">
        <w:t>date</w:t>
      </w:r>
      <w:r w:rsidRPr="00A6576A">
        <w:t>].</w:t>
      </w:r>
    </w:p>
    <w:p w14:paraId="6D4872C7" w14:textId="77777777" w:rsidR="005957CD" w:rsidRPr="00A6576A" w:rsidRDefault="005957CD" w:rsidP="005957CD">
      <w:r w:rsidRPr="00A6576A">
        <w:t>This Accession document has been done in 2 originals to be duly signed by the undersigned authorised representatives.</w:t>
      </w:r>
    </w:p>
    <w:p w14:paraId="0F682B1D" w14:textId="77777777" w:rsidR="002F69DB" w:rsidRPr="00A6576A" w:rsidRDefault="002F69DB" w:rsidP="005957CD"/>
    <w:p w14:paraId="1149B8D4" w14:textId="77777777" w:rsidR="005957CD" w:rsidRPr="00A6576A" w:rsidRDefault="005957CD" w:rsidP="005957CD">
      <w:r w:rsidRPr="00A6576A">
        <w:t>[</w:t>
      </w:r>
      <w:r w:rsidRPr="00B20528">
        <w:t>Date and Place</w:t>
      </w:r>
      <w:r w:rsidRPr="00A6576A">
        <w:t>]</w:t>
      </w:r>
    </w:p>
    <w:p w14:paraId="5DADEDFA" w14:textId="77777777" w:rsidR="005957CD" w:rsidRPr="00A6576A" w:rsidRDefault="005957CD" w:rsidP="005957CD">
      <w:r w:rsidRPr="00A6576A">
        <w:t>[</w:t>
      </w:r>
      <w:r w:rsidRPr="00B20528">
        <w:t>INSERT NAME OF THE NEW PARTY</w:t>
      </w:r>
      <w:r w:rsidRPr="00A6576A">
        <w:t>]</w:t>
      </w:r>
    </w:p>
    <w:p w14:paraId="748F6FA7" w14:textId="68D5BECB" w:rsidR="005957CD" w:rsidRPr="00A6576A" w:rsidRDefault="005957CD" w:rsidP="005957CD">
      <w:r w:rsidRPr="00A6576A">
        <w:t>Signature(s)</w:t>
      </w:r>
    </w:p>
    <w:p w14:paraId="3DBB3FB9" w14:textId="53F56809" w:rsidR="005957CD" w:rsidRPr="00A6576A" w:rsidRDefault="005957CD" w:rsidP="005957CD">
      <w:r w:rsidRPr="00A6576A">
        <w:t>Name(s)</w:t>
      </w:r>
    </w:p>
    <w:p w14:paraId="53885EF8" w14:textId="77777777" w:rsidR="005957CD" w:rsidRPr="00A6576A" w:rsidRDefault="005957CD" w:rsidP="005957CD">
      <w:r w:rsidRPr="00A6576A">
        <w:lastRenderedPageBreak/>
        <w:t>Title(s)</w:t>
      </w:r>
    </w:p>
    <w:p w14:paraId="31B023DD" w14:textId="77777777" w:rsidR="005957CD" w:rsidRPr="00A6576A" w:rsidRDefault="005957CD" w:rsidP="005957CD"/>
    <w:p w14:paraId="4D5CB1F9" w14:textId="77777777" w:rsidR="005957CD" w:rsidRPr="00A6576A" w:rsidRDefault="005957CD" w:rsidP="005957CD">
      <w:r w:rsidRPr="00A6576A">
        <w:t>[</w:t>
      </w:r>
      <w:r w:rsidRPr="00B20528">
        <w:t>Date and Place</w:t>
      </w:r>
      <w:r w:rsidRPr="00A6576A">
        <w:t>]</w:t>
      </w:r>
    </w:p>
    <w:p w14:paraId="283864D9" w14:textId="77777777" w:rsidR="005957CD" w:rsidRPr="00A6576A" w:rsidRDefault="005957CD" w:rsidP="005957CD">
      <w:r w:rsidRPr="00A6576A">
        <w:t>[</w:t>
      </w:r>
      <w:r w:rsidRPr="00B20528">
        <w:t>INSERT NAME OF THE COORDINATOR</w:t>
      </w:r>
      <w:r w:rsidRPr="00A6576A">
        <w:t>]</w:t>
      </w:r>
    </w:p>
    <w:p w14:paraId="16818F02" w14:textId="77777777" w:rsidR="005957CD" w:rsidRPr="00A6576A" w:rsidRDefault="005957CD" w:rsidP="005957CD">
      <w:r w:rsidRPr="00A6576A">
        <w:t xml:space="preserve">Signature(s) </w:t>
      </w:r>
    </w:p>
    <w:p w14:paraId="0357FFB8" w14:textId="77777777" w:rsidR="005957CD" w:rsidRPr="005957CD" w:rsidRDefault="005957CD" w:rsidP="005957CD">
      <w:r w:rsidRPr="00A6576A">
        <w:t>Name(s)</w:t>
      </w:r>
      <w:r w:rsidRPr="005957CD">
        <w:t xml:space="preserve"> </w:t>
      </w:r>
    </w:p>
    <w:p w14:paraId="61F9EDF7" w14:textId="77777777" w:rsidR="005957CD" w:rsidRPr="00983185" w:rsidRDefault="005957CD" w:rsidP="005957CD">
      <w:r w:rsidRPr="005957CD">
        <w:t>Title(s)</w:t>
      </w:r>
    </w:p>
    <w:p w14:paraId="4C2AF871" w14:textId="77777777" w:rsidR="008B4E67" w:rsidRDefault="008B4E67">
      <w:pPr>
        <w:spacing w:before="0" w:after="80" w:line="240" w:lineRule="auto"/>
        <w:jc w:val="left"/>
        <w:rPr>
          <w:noProof/>
          <w:lang w:eastAsia="de-DE"/>
        </w:rPr>
      </w:pPr>
      <w:r>
        <w:rPr>
          <w:noProof/>
          <w:lang w:eastAsia="de-DE"/>
        </w:rPr>
        <w:br w:type="page"/>
      </w:r>
    </w:p>
    <w:p w14:paraId="2789ED7B" w14:textId="0C6E333E" w:rsidR="007E5DF4" w:rsidRPr="00B20528" w:rsidRDefault="007E5DF4" w:rsidP="00B20528">
      <w:pPr>
        <w:pStyle w:val="Attachmentheading"/>
        <w:ind w:left="1985" w:right="-569" w:hanging="1985"/>
        <w:jc w:val="left"/>
        <w:rPr>
          <w:sz w:val="24"/>
          <w:szCs w:val="24"/>
          <w:lang w:val="en-GB"/>
        </w:rPr>
      </w:pPr>
      <w:bookmarkStart w:id="160" w:name="_Toc100242327"/>
      <w:r w:rsidRPr="00B20528">
        <w:rPr>
          <w:sz w:val="24"/>
          <w:szCs w:val="24"/>
        </w:rPr>
        <w:lastRenderedPageBreak/>
        <w:t>Attachment 3: List of third parties for simplified transfer according to Section 8.3.2</w:t>
      </w:r>
      <w:bookmarkEnd w:id="160"/>
    </w:p>
    <w:p w14:paraId="4A775376" w14:textId="4C3DE89E" w:rsidR="00BA7DC0" w:rsidRPr="00BA7DC0" w:rsidRDefault="00BA7DC0" w:rsidP="00B20528">
      <w:pPr>
        <w:spacing w:before="0" w:after="80" w:line="240" w:lineRule="auto"/>
        <w:jc w:val="left"/>
      </w:pPr>
    </w:p>
    <w:sectPr w:rsidR="00BA7DC0" w:rsidRPr="00BA7DC0" w:rsidSect="007A0862">
      <w:headerReference w:type="default" r:id="rId17"/>
      <w:footerReference w:type="default" r:id="rId1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3A531" w14:textId="77777777" w:rsidR="007609B9" w:rsidRDefault="007609B9" w:rsidP="00EA7AF5">
      <w:r>
        <w:separator/>
      </w:r>
    </w:p>
  </w:endnote>
  <w:endnote w:type="continuationSeparator" w:id="0">
    <w:p w14:paraId="76841D91" w14:textId="77777777" w:rsidR="007609B9" w:rsidRDefault="007609B9" w:rsidP="00EA7AF5">
      <w:r>
        <w:continuationSeparator/>
      </w:r>
    </w:p>
  </w:endnote>
  <w:endnote w:type="continuationNotice" w:id="1">
    <w:p w14:paraId="56331B97" w14:textId="77777777" w:rsidR="007609B9" w:rsidRDefault="007609B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quot;Arial&quot;,sans-serif">
    <w:altName w:val="Times New Roman"/>
    <w:panose1 w:val="00000000000000000000"/>
    <w:charset w:val="00"/>
    <w:family w:val="roman"/>
    <w:notTrueType/>
    <w:pitch w:val="default"/>
  </w:font>
  <w:font w:name="FZShuTi">
    <w:altName w:val="方正舒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Com 45 Light">
    <w:charset w:val="00"/>
    <w:family w:val="swiss"/>
    <w:pitch w:val="variable"/>
    <w:sig w:usb0="800000AF" w:usb1="5000204A" w:usb2="00000000" w:usb3="00000000" w:csb0="0000009B" w:csb1="00000000"/>
  </w:font>
  <w:font w:name="Consolas">
    <w:panose1 w:val="020B0609020204030204"/>
    <w:charset w:val="00"/>
    <w:family w:val="modern"/>
    <w:pitch w:val="fixed"/>
    <w:sig w:usb0="E00006FF" w:usb1="0000FCFF" w:usb2="00000001"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6881F" w14:textId="77777777" w:rsidR="007609B9" w:rsidRDefault="007609B9" w:rsidP="008016E1">
    <w:pP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53</w:t>
    </w:r>
    <w:r>
      <w:rPr>
        <w:rStyle w:val="PageNumber"/>
      </w:rPr>
      <w:fldChar w:fldCharType="end"/>
    </w:r>
  </w:p>
  <w:p w14:paraId="39F0FFFA" w14:textId="77777777" w:rsidR="007609B9" w:rsidRDefault="007609B9" w:rsidP="008016E1">
    <w:pPr>
      <w:pStyle w:val="Footer"/>
    </w:pPr>
  </w:p>
  <w:p w14:paraId="6D98F72E" w14:textId="77777777" w:rsidR="007609B9" w:rsidRDefault="007609B9" w:rsidP="008016E1"/>
  <w:p w14:paraId="204F85FE" w14:textId="77777777" w:rsidR="007609B9" w:rsidRDefault="007609B9" w:rsidP="008016E1"/>
  <w:p w14:paraId="25D41281" w14:textId="77777777" w:rsidR="007609B9" w:rsidRDefault="007609B9" w:rsidP="008016E1"/>
  <w:p w14:paraId="53D69F4D" w14:textId="77777777" w:rsidR="007609B9" w:rsidRDefault="007609B9" w:rsidP="008016E1"/>
  <w:p w14:paraId="6BAA2EE7" w14:textId="77777777" w:rsidR="007609B9" w:rsidRDefault="007609B9" w:rsidP="008016E1"/>
  <w:p w14:paraId="7AD63D44" w14:textId="77777777" w:rsidR="007609B9" w:rsidRDefault="007609B9" w:rsidP="008016E1"/>
  <w:p w14:paraId="07F94288" w14:textId="77777777" w:rsidR="007609B9" w:rsidRDefault="007609B9" w:rsidP="008016E1"/>
  <w:p w14:paraId="007A1362" w14:textId="77777777" w:rsidR="007609B9" w:rsidRDefault="007609B9" w:rsidP="008016E1"/>
  <w:p w14:paraId="66463E03" w14:textId="77777777" w:rsidR="007609B9" w:rsidRDefault="007609B9" w:rsidP="008016E1"/>
  <w:p w14:paraId="2FC5E7C3" w14:textId="77777777" w:rsidR="007609B9" w:rsidRDefault="007609B9" w:rsidP="008016E1"/>
  <w:p w14:paraId="5658EDA5" w14:textId="77777777" w:rsidR="007609B9" w:rsidRDefault="007609B9" w:rsidP="008016E1"/>
  <w:p w14:paraId="2CA1A98F" w14:textId="77777777" w:rsidR="007609B9" w:rsidRDefault="007609B9" w:rsidP="008016E1"/>
  <w:p w14:paraId="50F2ABE3" w14:textId="77777777" w:rsidR="007609B9" w:rsidRDefault="007609B9" w:rsidP="008016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862CA" w14:textId="1B62D41F" w:rsidR="007609B9" w:rsidRPr="002561B9" w:rsidRDefault="007609B9" w:rsidP="006A0079">
    <w:pPr>
      <w:pStyle w:val="Footer"/>
      <w:jc w:val="center"/>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30645" w14:textId="318B6C02" w:rsidR="007609B9" w:rsidRPr="005656DF" w:rsidRDefault="007609B9" w:rsidP="005656DF">
    <w:pPr>
      <w:pStyle w:val="Footer"/>
      <w:rPr>
        <w:noProof/>
        <w:szCs w:val="20"/>
        <w:lang w:eastAsia="de-DE"/>
      </w:rPr>
    </w:pPr>
    <w:r>
      <w:rPr>
        <w:noProof/>
        <w:lang w:eastAsia="de-DE"/>
      </w:rPr>
      <w:tab/>
    </w:r>
    <w:r>
      <w:rPr>
        <w:noProof/>
        <w:lang w:eastAsia="de-DE"/>
      </w:rPr>
      <w:tab/>
    </w:r>
    <w:r w:rsidRPr="00EA7AF5">
      <w:rPr>
        <w:noProof/>
        <w:lang w:eastAsia="de-DE"/>
      </w:rPr>
      <w:fldChar w:fldCharType="begin"/>
    </w:r>
    <w:r w:rsidRPr="00EA7AF5">
      <w:rPr>
        <w:noProof/>
        <w:lang w:eastAsia="de-DE"/>
      </w:rPr>
      <w:instrText xml:space="preserve">PAGE  </w:instrText>
    </w:r>
    <w:r w:rsidRPr="00EA7AF5">
      <w:rPr>
        <w:noProof/>
        <w:lang w:eastAsia="de-DE"/>
      </w:rPr>
      <w:fldChar w:fldCharType="separate"/>
    </w:r>
    <w:r w:rsidR="00931183">
      <w:rPr>
        <w:noProof/>
        <w:lang w:eastAsia="de-DE"/>
      </w:rPr>
      <w:t>39</w:t>
    </w:r>
    <w:r w:rsidRPr="00EA7AF5">
      <w:rPr>
        <w:noProof/>
        <w:lang w:eastAsia="de-DE"/>
      </w:rPr>
      <w:fldChar w:fldCharType="end"/>
    </w:r>
    <w:r w:rsidRPr="00EA7AF5">
      <w:rPr>
        <w:noProof/>
        <w:lang w:eastAsia="de-DE"/>
      </w:rPr>
      <w:t xml:space="preserve"> / </w:t>
    </w:r>
    <w:r w:rsidRPr="00EA7AF5">
      <w:rPr>
        <w:noProof/>
        <w:color w:val="808080"/>
        <w:lang w:eastAsia="de-DE"/>
      </w:rPr>
      <w:fldChar w:fldCharType="begin"/>
    </w:r>
    <w:r w:rsidRPr="00EA7AF5">
      <w:rPr>
        <w:noProof/>
        <w:color w:val="808080"/>
        <w:lang w:eastAsia="de-DE"/>
      </w:rPr>
      <w:instrText xml:space="preserve"> NUMPAGES </w:instrText>
    </w:r>
    <w:r w:rsidRPr="00EA7AF5">
      <w:rPr>
        <w:noProof/>
        <w:color w:val="808080"/>
        <w:lang w:eastAsia="de-DE"/>
      </w:rPr>
      <w:fldChar w:fldCharType="separate"/>
    </w:r>
    <w:r w:rsidR="00931183">
      <w:rPr>
        <w:noProof/>
        <w:color w:val="808080"/>
        <w:lang w:eastAsia="de-DE"/>
      </w:rPr>
      <w:t>40</w:t>
    </w:r>
    <w:r w:rsidRPr="00EA7AF5">
      <w:rPr>
        <w:noProof/>
        <w:color w:val="808080"/>
        <w:lang w:eastAsia="de-DE"/>
      </w:rPr>
      <w:fldChar w:fldCharType="end"/>
    </w:r>
    <w:bookmarkStart w:id="161" w:name="_Toc444527613"/>
    <w:bookmarkStart w:id="162" w:name="_Toc455998608"/>
    <w:bookmarkEnd w:id="161"/>
    <w:bookmarkEnd w:id="16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BD61D" w14:textId="77777777" w:rsidR="007609B9" w:rsidRDefault="007609B9" w:rsidP="00EA7AF5">
      <w:r>
        <w:separator/>
      </w:r>
    </w:p>
  </w:footnote>
  <w:footnote w:type="continuationSeparator" w:id="0">
    <w:p w14:paraId="7DE7D2A5" w14:textId="77777777" w:rsidR="007609B9" w:rsidRDefault="007609B9" w:rsidP="00EA7AF5">
      <w:r>
        <w:continuationSeparator/>
      </w:r>
    </w:p>
  </w:footnote>
  <w:footnote w:type="continuationNotice" w:id="1">
    <w:p w14:paraId="3F2BFFE1" w14:textId="77777777" w:rsidR="007609B9" w:rsidRDefault="007609B9">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0768A" w14:textId="77777777" w:rsidR="007609B9" w:rsidRDefault="007609B9" w:rsidP="008016E1">
    <w:pPr>
      <w:pStyle w:val="Header"/>
    </w:pPr>
    <w:r>
      <w:pict w14:anchorId="21ADAE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56.7pt;height:182.6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p w14:paraId="7C505316" w14:textId="77777777" w:rsidR="007609B9" w:rsidRDefault="007609B9" w:rsidP="008016E1"/>
  <w:p w14:paraId="309073B8" w14:textId="77777777" w:rsidR="007609B9" w:rsidRDefault="007609B9" w:rsidP="008016E1"/>
  <w:p w14:paraId="30B43615" w14:textId="77777777" w:rsidR="007609B9" w:rsidRDefault="007609B9" w:rsidP="008016E1"/>
  <w:p w14:paraId="0C8B8E1C" w14:textId="77777777" w:rsidR="007609B9" w:rsidRDefault="007609B9" w:rsidP="008016E1"/>
  <w:p w14:paraId="60D790C7" w14:textId="77777777" w:rsidR="007609B9" w:rsidRDefault="007609B9" w:rsidP="008016E1"/>
  <w:p w14:paraId="48D9FC82" w14:textId="77777777" w:rsidR="007609B9" w:rsidRDefault="007609B9" w:rsidP="008016E1"/>
  <w:p w14:paraId="6DB8D560" w14:textId="77777777" w:rsidR="007609B9" w:rsidRDefault="007609B9" w:rsidP="008016E1"/>
  <w:p w14:paraId="66DEAF05" w14:textId="77777777" w:rsidR="007609B9" w:rsidRDefault="007609B9" w:rsidP="008016E1"/>
  <w:p w14:paraId="07ED496E" w14:textId="77777777" w:rsidR="007609B9" w:rsidRDefault="007609B9" w:rsidP="008016E1"/>
  <w:p w14:paraId="3526C90B" w14:textId="77777777" w:rsidR="007609B9" w:rsidRDefault="007609B9" w:rsidP="008016E1"/>
  <w:p w14:paraId="2BFB7ACC" w14:textId="77777777" w:rsidR="007609B9" w:rsidRDefault="007609B9" w:rsidP="008016E1"/>
  <w:p w14:paraId="69A2A8BE" w14:textId="77777777" w:rsidR="007609B9" w:rsidRDefault="007609B9" w:rsidP="008016E1"/>
  <w:p w14:paraId="2030698D" w14:textId="77777777" w:rsidR="007609B9" w:rsidRDefault="007609B9" w:rsidP="008016E1"/>
  <w:p w14:paraId="7C4E089B" w14:textId="77777777" w:rsidR="007609B9" w:rsidRDefault="007609B9" w:rsidP="008016E1"/>
  <w:p w14:paraId="58AD1FF6" w14:textId="77777777" w:rsidR="007609B9" w:rsidRDefault="007609B9" w:rsidP="008016E1"/>
  <w:p w14:paraId="04B011BD" w14:textId="77777777" w:rsidR="007609B9" w:rsidRDefault="007609B9" w:rsidP="008016E1"/>
  <w:p w14:paraId="71A52C51" w14:textId="77777777" w:rsidR="007609B9" w:rsidRDefault="007609B9" w:rsidP="008016E1"/>
  <w:p w14:paraId="68A20327" w14:textId="77777777" w:rsidR="007609B9" w:rsidRDefault="007609B9" w:rsidP="008016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5F0B4" w14:textId="4DF26DC9" w:rsidR="007609B9" w:rsidRPr="00471052" w:rsidRDefault="007609B9" w:rsidP="00471052">
    <w:pPr>
      <w:pStyle w:val="Header"/>
      <w:jc w:val="both"/>
      <w:rPr>
        <w:b/>
        <w:sz w:val="18"/>
        <w:szCs w:val="18"/>
      </w:rPr>
    </w:pPr>
    <w:r w:rsidRPr="00471052">
      <w:rPr>
        <w:b/>
        <w:noProof/>
        <w:sz w:val="18"/>
        <w:szCs w:val="18"/>
        <w:lang w:eastAsia="de-DE"/>
      </w:rPr>
      <w:t>BI4E Co</w:t>
    </w:r>
    <w:r>
      <w:rPr>
        <w:b/>
        <w:noProof/>
        <w:sz w:val="18"/>
        <w:szCs w:val="18"/>
        <w:lang w:eastAsia="de-DE"/>
      </w:rPr>
      <w:t>nsortium Agreement, version 1, 07</w:t>
    </w:r>
    <w:r w:rsidRPr="00471052">
      <w:rPr>
        <w:b/>
        <w:noProof/>
        <w:sz w:val="18"/>
        <w:szCs w:val="18"/>
        <w:lang w:eastAsia="de-DE"/>
      </w:rPr>
      <w:t>.0</w:t>
    </w:r>
    <w:r>
      <w:rPr>
        <w:b/>
        <w:noProof/>
        <w:sz w:val="18"/>
        <w:szCs w:val="18"/>
        <w:lang w:eastAsia="de-DE"/>
      </w:rPr>
      <w:t>4</w:t>
    </w:r>
    <w:r w:rsidRPr="00471052">
      <w:rPr>
        <w:b/>
        <w:noProof/>
        <w:sz w:val="18"/>
        <w:szCs w:val="18"/>
        <w:lang w:eastAsia="de-DE"/>
      </w:rPr>
      <w:t>.2022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8D2E" w14:textId="307D505E" w:rsidR="007609B9" w:rsidRDefault="007609B9" w:rsidP="007609B9">
    <w:pPr>
      <w:pStyle w:val="Header"/>
      <w:jc w:val="both"/>
      <w:rPr>
        <w:noProof/>
        <w:lang w:eastAsia="de-DE"/>
      </w:rPr>
    </w:pPr>
    <w:r>
      <w:rPr>
        <w:noProof/>
        <w:lang w:eastAsia="de-DE"/>
      </w:rPr>
      <w:t>BI4E</w:t>
    </w:r>
    <w:r w:rsidRPr="00EA7AF5">
      <w:rPr>
        <w:noProof/>
        <w:lang w:eastAsia="de-DE"/>
      </w:rPr>
      <w:t xml:space="preserve"> Consortium Agreement, version</w:t>
    </w:r>
    <w:r>
      <w:rPr>
        <w:noProof/>
        <w:lang w:eastAsia="de-DE"/>
      </w:rPr>
      <w:t xml:space="preserve"> 1,</w:t>
    </w:r>
    <w:r w:rsidRPr="002C6F5A">
      <w:rPr>
        <w:noProof/>
        <w:lang w:eastAsia="de-DE"/>
      </w:rPr>
      <w:t xml:space="preserve"> </w:t>
    </w:r>
    <w:r>
      <w:rPr>
        <w:noProof/>
        <w:lang w:eastAsia="de-DE"/>
      </w:rPr>
      <w:t>07.04.2022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FC20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654D37"/>
    <w:multiLevelType w:val="multilevel"/>
    <w:tmpl w:val="1BB415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1541D3E"/>
    <w:multiLevelType w:val="hybridMultilevel"/>
    <w:tmpl w:val="17160CAA"/>
    <w:lvl w:ilvl="0" w:tplc="3A60F16E">
      <w:start w:val="6"/>
      <w:numFmt w:val="decimal"/>
      <w:lvlText w:val="%1"/>
      <w:lvlJc w:val="left"/>
      <w:pPr>
        <w:ind w:left="720" w:hanging="360"/>
      </w:pPr>
    </w:lvl>
    <w:lvl w:ilvl="1" w:tplc="A00C9CA6">
      <w:start w:val="1"/>
      <w:numFmt w:val="lowerLetter"/>
      <w:lvlText w:val="%2."/>
      <w:lvlJc w:val="left"/>
      <w:pPr>
        <w:ind w:left="1440" w:hanging="360"/>
      </w:pPr>
    </w:lvl>
    <w:lvl w:ilvl="2" w:tplc="2F702C22">
      <w:start w:val="1"/>
      <w:numFmt w:val="lowerRoman"/>
      <w:lvlText w:val="%3."/>
      <w:lvlJc w:val="right"/>
      <w:pPr>
        <w:ind w:left="2160" w:hanging="180"/>
      </w:pPr>
    </w:lvl>
    <w:lvl w:ilvl="3" w:tplc="697C585E">
      <w:start w:val="1"/>
      <w:numFmt w:val="decimal"/>
      <w:lvlText w:val="%4."/>
      <w:lvlJc w:val="left"/>
      <w:pPr>
        <w:ind w:left="2880" w:hanging="360"/>
      </w:pPr>
    </w:lvl>
    <w:lvl w:ilvl="4" w:tplc="7D047690">
      <w:start w:val="1"/>
      <w:numFmt w:val="lowerLetter"/>
      <w:lvlText w:val="%5."/>
      <w:lvlJc w:val="left"/>
      <w:pPr>
        <w:ind w:left="3600" w:hanging="360"/>
      </w:pPr>
    </w:lvl>
    <w:lvl w:ilvl="5" w:tplc="F5F6928C">
      <w:start w:val="1"/>
      <w:numFmt w:val="lowerRoman"/>
      <w:lvlText w:val="%6."/>
      <w:lvlJc w:val="right"/>
      <w:pPr>
        <w:ind w:left="4320" w:hanging="180"/>
      </w:pPr>
    </w:lvl>
    <w:lvl w:ilvl="6" w:tplc="94E0E9AE">
      <w:start w:val="1"/>
      <w:numFmt w:val="decimal"/>
      <w:lvlText w:val="%7."/>
      <w:lvlJc w:val="left"/>
      <w:pPr>
        <w:ind w:left="5040" w:hanging="360"/>
      </w:pPr>
    </w:lvl>
    <w:lvl w:ilvl="7" w:tplc="4F3E93F6">
      <w:start w:val="1"/>
      <w:numFmt w:val="lowerLetter"/>
      <w:lvlText w:val="%8."/>
      <w:lvlJc w:val="left"/>
      <w:pPr>
        <w:ind w:left="5760" w:hanging="360"/>
      </w:pPr>
    </w:lvl>
    <w:lvl w:ilvl="8" w:tplc="C8E0C3EA">
      <w:start w:val="1"/>
      <w:numFmt w:val="lowerRoman"/>
      <w:lvlText w:val="%9."/>
      <w:lvlJc w:val="right"/>
      <w:pPr>
        <w:ind w:left="6480" w:hanging="180"/>
      </w:pPr>
    </w:lvl>
  </w:abstractNum>
  <w:abstractNum w:abstractNumId="3" w15:restartNumberingAfterBreak="0">
    <w:nsid w:val="02175246"/>
    <w:multiLevelType w:val="hybridMultilevel"/>
    <w:tmpl w:val="17DC94D6"/>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72D710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B61046"/>
    <w:multiLevelType w:val="hybridMultilevel"/>
    <w:tmpl w:val="15105650"/>
    <w:lvl w:ilvl="0" w:tplc="D4241620">
      <w:start w:val="1"/>
      <w:numFmt w:val="decimal"/>
      <w:lvlText w:val="%1."/>
      <w:lvlJc w:val="left"/>
      <w:pPr>
        <w:ind w:left="720" w:hanging="360"/>
      </w:pPr>
    </w:lvl>
    <w:lvl w:ilvl="1" w:tplc="3D487BAE">
      <w:start w:val="1"/>
      <w:numFmt w:val="lowerLetter"/>
      <w:lvlText w:val="%2."/>
      <w:lvlJc w:val="left"/>
      <w:pPr>
        <w:ind w:left="1440" w:hanging="360"/>
      </w:pPr>
    </w:lvl>
    <w:lvl w:ilvl="2" w:tplc="3CB67DCE">
      <w:start w:val="1"/>
      <w:numFmt w:val="lowerRoman"/>
      <w:lvlText w:val="%3."/>
      <w:lvlJc w:val="right"/>
      <w:pPr>
        <w:ind w:left="2160" w:hanging="180"/>
      </w:pPr>
    </w:lvl>
    <w:lvl w:ilvl="3" w:tplc="E312C80A">
      <w:start w:val="1"/>
      <w:numFmt w:val="decimal"/>
      <w:lvlText w:val="%4."/>
      <w:lvlJc w:val="left"/>
      <w:pPr>
        <w:ind w:left="2880" w:hanging="360"/>
      </w:pPr>
    </w:lvl>
    <w:lvl w:ilvl="4" w:tplc="AAD4F8CE">
      <w:start w:val="1"/>
      <w:numFmt w:val="lowerLetter"/>
      <w:lvlText w:val="%5."/>
      <w:lvlJc w:val="left"/>
      <w:pPr>
        <w:ind w:left="3600" w:hanging="360"/>
      </w:pPr>
    </w:lvl>
    <w:lvl w:ilvl="5" w:tplc="AB626798">
      <w:start w:val="1"/>
      <w:numFmt w:val="lowerRoman"/>
      <w:lvlText w:val="%6."/>
      <w:lvlJc w:val="right"/>
      <w:pPr>
        <w:ind w:left="4320" w:hanging="180"/>
      </w:pPr>
    </w:lvl>
    <w:lvl w:ilvl="6" w:tplc="D40C697A">
      <w:start w:val="1"/>
      <w:numFmt w:val="decimal"/>
      <w:lvlText w:val="%7."/>
      <w:lvlJc w:val="left"/>
      <w:pPr>
        <w:ind w:left="5040" w:hanging="360"/>
      </w:pPr>
    </w:lvl>
    <w:lvl w:ilvl="7" w:tplc="F0FA3194">
      <w:start w:val="1"/>
      <w:numFmt w:val="lowerLetter"/>
      <w:lvlText w:val="%8."/>
      <w:lvlJc w:val="left"/>
      <w:pPr>
        <w:ind w:left="5760" w:hanging="360"/>
      </w:pPr>
    </w:lvl>
    <w:lvl w:ilvl="8" w:tplc="7438E1F0">
      <w:start w:val="1"/>
      <w:numFmt w:val="lowerRoman"/>
      <w:lvlText w:val="%9."/>
      <w:lvlJc w:val="right"/>
      <w:pPr>
        <w:ind w:left="6480" w:hanging="180"/>
      </w:pPr>
    </w:lvl>
  </w:abstractNum>
  <w:abstractNum w:abstractNumId="6" w15:restartNumberingAfterBreak="0">
    <w:nsid w:val="07C36A87"/>
    <w:multiLevelType w:val="hybridMultilevel"/>
    <w:tmpl w:val="051AF342"/>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CD611A0"/>
    <w:multiLevelType w:val="hybridMultilevel"/>
    <w:tmpl w:val="8F2C2270"/>
    <w:lvl w:ilvl="0" w:tplc="78F4C91C">
      <w:start w:val="1"/>
      <w:numFmt w:val="bullet"/>
      <w:lvlText w:val=""/>
      <w:lvlJc w:val="left"/>
      <w:pPr>
        <w:ind w:left="720" w:hanging="360"/>
      </w:pPr>
      <w:rPr>
        <w:rFonts w:ascii="Symbol" w:hAnsi="Symbol" w:hint="default"/>
      </w:rPr>
    </w:lvl>
    <w:lvl w:ilvl="1" w:tplc="E3F841F0">
      <w:start w:val="1"/>
      <w:numFmt w:val="bullet"/>
      <w:lvlText w:val="o"/>
      <w:lvlJc w:val="left"/>
      <w:pPr>
        <w:ind w:left="1440" w:hanging="360"/>
      </w:pPr>
      <w:rPr>
        <w:rFonts w:ascii="Courier New" w:hAnsi="Courier New" w:hint="default"/>
      </w:rPr>
    </w:lvl>
    <w:lvl w:ilvl="2" w:tplc="23A4C9E4">
      <w:start w:val="1"/>
      <w:numFmt w:val="bullet"/>
      <w:lvlText w:val=""/>
      <w:lvlJc w:val="left"/>
      <w:pPr>
        <w:ind w:left="2160" w:hanging="360"/>
      </w:pPr>
      <w:rPr>
        <w:rFonts w:ascii="Wingdings" w:hAnsi="Wingdings" w:hint="default"/>
      </w:rPr>
    </w:lvl>
    <w:lvl w:ilvl="3" w:tplc="C6648188">
      <w:start w:val="1"/>
      <w:numFmt w:val="bullet"/>
      <w:lvlText w:val=""/>
      <w:lvlJc w:val="left"/>
      <w:pPr>
        <w:ind w:left="2880" w:hanging="360"/>
      </w:pPr>
      <w:rPr>
        <w:rFonts w:ascii="Symbol" w:hAnsi="Symbol" w:hint="default"/>
      </w:rPr>
    </w:lvl>
    <w:lvl w:ilvl="4" w:tplc="B2F88B9A">
      <w:start w:val="1"/>
      <w:numFmt w:val="bullet"/>
      <w:lvlText w:val="o"/>
      <w:lvlJc w:val="left"/>
      <w:pPr>
        <w:ind w:left="3600" w:hanging="360"/>
      </w:pPr>
      <w:rPr>
        <w:rFonts w:ascii="Courier New" w:hAnsi="Courier New" w:hint="default"/>
      </w:rPr>
    </w:lvl>
    <w:lvl w:ilvl="5" w:tplc="3216D190">
      <w:start w:val="1"/>
      <w:numFmt w:val="bullet"/>
      <w:lvlText w:val=""/>
      <w:lvlJc w:val="left"/>
      <w:pPr>
        <w:ind w:left="4320" w:hanging="360"/>
      </w:pPr>
      <w:rPr>
        <w:rFonts w:ascii="Wingdings" w:hAnsi="Wingdings" w:hint="default"/>
      </w:rPr>
    </w:lvl>
    <w:lvl w:ilvl="6" w:tplc="2B7A440A">
      <w:start w:val="1"/>
      <w:numFmt w:val="bullet"/>
      <w:lvlText w:val=""/>
      <w:lvlJc w:val="left"/>
      <w:pPr>
        <w:ind w:left="5040" w:hanging="360"/>
      </w:pPr>
      <w:rPr>
        <w:rFonts w:ascii="Symbol" w:hAnsi="Symbol" w:hint="default"/>
      </w:rPr>
    </w:lvl>
    <w:lvl w:ilvl="7" w:tplc="AB86E95A">
      <w:start w:val="1"/>
      <w:numFmt w:val="bullet"/>
      <w:lvlText w:val="o"/>
      <w:lvlJc w:val="left"/>
      <w:pPr>
        <w:ind w:left="5760" w:hanging="360"/>
      </w:pPr>
      <w:rPr>
        <w:rFonts w:ascii="Courier New" w:hAnsi="Courier New" w:hint="default"/>
      </w:rPr>
    </w:lvl>
    <w:lvl w:ilvl="8" w:tplc="C22813B8">
      <w:start w:val="1"/>
      <w:numFmt w:val="bullet"/>
      <w:lvlText w:val=""/>
      <w:lvlJc w:val="left"/>
      <w:pPr>
        <w:ind w:left="6480" w:hanging="360"/>
      </w:pPr>
      <w:rPr>
        <w:rFonts w:ascii="Wingdings" w:hAnsi="Wingdings" w:hint="default"/>
      </w:rPr>
    </w:lvl>
  </w:abstractNum>
  <w:abstractNum w:abstractNumId="8" w15:restartNumberingAfterBreak="0">
    <w:nsid w:val="0D411A1D"/>
    <w:multiLevelType w:val="hybridMultilevel"/>
    <w:tmpl w:val="AE08E9A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0E7726BF"/>
    <w:multiLevelType w:val="hybridMultilevel"/>
    <w:tmpl w:val="4A249FE4"/>
    <w:lvl w:ilvl="0" w:tplc="869A650E">
      <w:start w:val="1"/>
      <w:numFmt w:val="decimal"/>
      <w:lvlText w:val="%1."/>
      <w:lvlJc w:val="left"/>
      <w:pPr>
        <w:ind w:left="196" w:hanging="360"/>
      </w:pPr>
      <w:rPr>
        <w:rFonts w:ascii="Arial" w:eastAsia="Arial" w:hAnsi="Arial" w:hint="default"/>
        <w:spacing w:val="-3"/>
        <w:sz w:val="22"/>
        <w:szCs w:val="22"/>
      </w:rPr>
    </w:lvl>
    <w:lvl w:ilvl="1" w:tplc="2D6E63DA">
      <w:start w:val="1"/>
      <w:numFmt w:val="bullet"/>
      <w:lvlText w:val="•"/>
      <w:lvlJc w:val="left"/>
      <w:pPr>
        <w:ind w:left="1165" w:hanging="360"/>
      </w:pPr>
      <w:rPr>
        <w:rFonts w:hint="default"/>
      </w:rPr>
    </w:lvl>
    <w:lvl w:ilvl="2" w:tplc="1B8C1612">
      <w:start w:val="1"/>
      <w:numFmt w:val="bullet"/>
      <w:lvlText w:val="•"/>
      <w:lvlJc w:val="left"/>
      <w:pPr>
        <w:ind w:left="2134" w:hanging="360"/>
      </w:pPr>
      <w:rPr>
        <w:rFonts w:hint="default"/>
      </w:rPr>
    </w:lvl>
    <w:lvl w:ilvl="3" w:tplc="332EFDCE">
      <w:start w:val="1"/>
      <w:numFmt w:val="bullet"/>
      <w:lvlText w:val="•"/>
      <w:lvlJc w:val="left"/>
      <w:pPr>
        <w:ind w:left="3103" w:hanging="360"/>
      </w:pPr>
      <w:rPr>
        <w:rFonts w:hint="default"/>
      </w:rPr>
    </w:lvl>
    <w:lvl w:ilvl="4" w:tplc="94DA050C">
      <w:start w:val="1"/>
      <w:numFmt w:val="bullet"/>
      <w:lvlText w:val="•"/>
      <w:lvlJc w:val="left"/>
      <w:pPr>
        <w:ind w:left="4072" w:hanging="360"/>
      </w:pPr>
      <w:rPr>
        <w:rFonts w:hint="default"/>
      </w:rPr>
    </w:lvl>
    <w:lvl w:ilvl="5" w:tplc="DF8CBD74">
      <w:start w:val="1"/>
      <w:numFmt w:val="bullet"/>
      <w:lvlText w:val="•"/>
      <w:lvlJc w:val="left"/>
      <w:pPr>
        <w:ind w:left="5041" w:hanging="360"/>
      </w:pPr>
      <w:rPr>
        <w:rFonts w:hint="default"/>
      </w:rPr>
    </w:lvl>
    <w:lvl w:ilvl="6" w:tplc="A372B85E">
      <w:start w:val="1"/>
      <w:numFmt w:val="bullet"/>
      <w:lvlText w:val="•"/>
      <w:lvlJc w:val="left"/>
      <w:pPr>
        <w:ind w:left="6010" w:hanging="360"/>
      </w:pPr>
      <w:rPr>
        <w:rFonts w:hint="default"/>
      </w:rPr>
    </w:lvl>
    <w:lvl w:ilvl="7" w:tplc="688C2C08">
      <w:start w:val="1"/>
      <w:numFmt w:val="bullet"/>
      <w:lvlText w:val="•"/>
      <w:lvlJc w:val="left"/>
      <w:pPr>
        <w:ind w:left="6979" w:hanging="360"/>
      </w:pPr>
      <w:rPr>
        <w:rFonts w:hint="default"/>
      </w:rPr>
    </w:lvl>
    <w:lvl w:ilvl="8" w:tplc="A35ED03C">
      <w:start w:val="1"/>
      <w:numFmt w:val="bullet"/>
      <w:lvlText w:val="•"/>
      <w:lvlJc w:val="left"/>
      <w:pPr>
        <w:ind w:left="7948" w:hanging="360"/>
      </w:pPr>
      <w:rPr>
        <w:rFonts w:hint="default"/>
      </w:rPr>
    </w:lvl>
  </w:abstractNum>
  <w:abstractNum w:abstractNumId="10" w15:restartNumberingAfterBreak="0">
    <w:nsid w:val="0EE92277"/>
    <w:multiLevelType w:val="hybridMultilevel"/>
    <w:tmpl w:val="D37CC280"/>
    <w:lvl w:ilvl="0" w:tplc="3F9212AA">
      <w:start w:val="1"/>
      <w:numFmt w:val="bullet"/>
      <w:lvlText w:val="-"/>
      <w:lvlJc w:val="left"/>
      <w:pPr>
        <w:ind w:left="63" w:hanging="106"/>
      </w:pPr>
      <w:rPr>
        <w:rFonts w:ascii="Arial" w:eastAsia="Arial" w:hAnsi="Arial" w:hint="default"/>
        <w:sz w:val="18"/>
        <w:szCs w:val="18"/>
      </w:rPr>
    </w:lvl>
    <w:lvl w:ilvl="1" w:tplc="57302D06">
      <w:start w:val="1"/>
      <w:numFmt w:val="bullet"/>
      <w:lvlText w:val="•"/>
      <w:lvlJc w:val="left"/>
      <w:pPr>
        <w:ind w:left="424" w:hanging="106"/>
      </w:pPr>
      <w:rPr>
        <w:rFonts w:hint="default"/>
      </w:rPr>
    </w:lvl>
    <w:lvl w:ilvl="2" w:tplc="93A2415A">
      <w:start w:val="1"/>
      <w:numFmt w:val="bullet"/>
      <w:lvlText w:val="•"/>
      <w:lvlJc w:val="left"/>
      <w:pPr>
        <w:ind w:left="785" w:hanging="106"/>
      </w:pPr>
      <w:rPr>
        <w:rFonts w:hint="default"/>
      </w:rPr>
    </w:lvl>
    <w:lvl w:ilvl="3" w:tplc="9474992E">
      <w:start w:val="1"/>
      <w:numFmt w:val="bullet"/>
      <w:lvlText w:val="•"/>
      <w:lvlJc w:val="left"/>
      <w:pPr>
        <w:ind w:left="1146" w:hanging="106"/>
      </w:pPr>
      <w:rPr>
        <w:rFonts w:hint="default"/>
      </w:rPr>
    </w:lvl>
    <w:lvl w:ilvl="4" w:tplc="EEBAE680">
      <w:start w:val="1"/>
      <w:numFmt w:val="bullet"/>
      <w:lvlText w:val="•"/>
      <w:lvlJc w:val="left"/>
      <w:pPr>
        <w:ind w:left="1507" w:hanging="106"/>
      </w:pPr>
      <w:rPr>
        <w:rFonts w:hint="default"/>
      </w:rPr>
    </w:lvl>
    <w:lvl w:ilvl="5" w:tplc="66009826">
      <w:start w:val="1"/>
      <w:numFmt w:val="bullet"/>
      <w:lvlText w:val="•"/>
      <w:lvlJc w:val="left"/>
      <w:pPr>
        <w:ind w:left="1868" w:hanging="106"/>
      </w:pPr>
      <w:rPr>
        <w:rFonts w:hint="default"/>
      </w:rPr>
    </w:lvl>
    <w:lvl w:ilvl="6" w:tplc="701EB59C">
      <w:start w:val="1"/>
      <w:numFmt w:val="bullet"/>
      <w:lvlText w:val="•"/>
      <w:lvlJc w:val="left"/>
      <w:pPr>
        <w:ind w:left="2228" w:hanging="106"/>
      </w:pPr>
      <w:rPr>
        <w:rFonts w:hint="default"/>
      </w:rPr>
    </w:lvl>
    <w:lvl w:ilvl="7" w:tplc="AE80EE62">
      <w:start w:val="1"/>
      <w:numFmt w:val="bullet"/>
      <w:lvlText w:val="•"/>
      <w:lvlJc w:val="left"/>
      <w:pPr>
        <w:ind w:left="2589" w:hanging="106"/>
      </w:pPr>
      <w:rPr>
        <w:rFonts w:hint="default"/>
      </w:rPr>
    </w:lvl>
    <w:lvl w:ilvl="8" w:tplc="C1A8060A">
      <w:start w:val="1"/>
      <w:numFmt w:val="bullet"/>
      <w:lvlText w:val="•"/>
      <w:lvlJc w:val="left"/>
      <w:pPr>
        <w:ind w:left="2950" w:hanging="106"/>
      </w:pPr>
      <w:rPr>
        <w:rFonts w:hint="default"/>
      </w:rPr>
    </w:lvl>
  </w:abstractNum>
  <w:abstractNum w:abstractNumId="11" w15:restartNumberingAfterBreak="0">
    <w:nsid w:val="113D10E3"/>
    <w:multiLevelType w:val="hybridMultilevel"/>
    <w:tmpl w:val="F2F09766"/>
    <w:lvl w:ilvl="0" w:tplc="9ECEBA10">
      <w:start w:val="1"/>
      <w:numFmt w:val="lowerLetter"/>
      <w:lvlText w:val="(%1)"/>
      <w:lvlJc w:val="left"/>
      <w:pPr>
        <w:ind w:left="64" w:hanging="260"/>
      </w:pPr>
      <w:rPr>
        <w:rFonts w:ascii="Arial" w:eastAsia="Arial" w:hAnsi="Arial" w:hint="default"/>
        <w:spacing w:val="-3"/>
        <w:sz w:val="18"/>
        <w:szCs w:val="18"/>
      </w:rPr>
    </w:lvl>
    <w:lvl w:ilvl="1" w:tplc="97287586">
      <w:start w:val="1"/>
      <w:numFmt w:val="bullet"/>
      <w:lvlText w:val="•"/>
      <w:lvlJc w:val="left"/>
      <w:pPr>
        <w:ind w:left="424" w:hanging="260"/>
      </w:pPr>
      <w:rPr>
        <w:rFonts w:hint="default"/>
      </w:rPr>
    </w:lvl>
    <w:lvl w:ilvl="2" w:tplc="008C73B2">
      <w:start w:val="1"/>
      <w:numFmt w:val="bullet"/>
      <w:lvlText w:val="•"/>
      <w:lvlJc w:val="left"/>
      <w:pPr>
        <w:ind w:left="785" w:hanging="260"/>
      </w:pPr>
      <w:rPr>
        <w:rFonts w:hint="default"/>
      </w:rPr>
    </w:lvl>
    <w:lvl w:ilvl="3" w:tplc="E278BF8C">
      <w:start w:val="1"/>
      <w:numFmt w:val="bullet"/>
      <w:lvlText w:val="•"/>
      <w:lvlJc w:val="left"/>
      <w:pPr>
        <w:ind w:left="1146" w:hanging="260"/>
      </w:pPr>
      <w:rPr>
        <w:rFonts w:hint="default"/>
      </w:rPr>
    </w:lvl>
    <w:lvl w:ilvl="4" w:tplc="0A049B90">
      <w:start w:val="1"/>
      <w:numFmt w:val="bullet"/>
      <w:lvlText w:val="•"/>
      <w:lvlJc w:val="left"/>
      <w:pPr>
        <w:ind w:left="1507" w:hanging="260"/>
      </w:pPr>
      <w:rPr>
        <w:rFonts w:hint="default"/>
      </w:rPr>
    </w:lvl>
    <w:lvl w:ilvl="5" w:tplc="4B7A0524">
      <w:start w:val="1"/>
      <w:numFmt w:val="bullet"/>
      <w:lvlText w:val="•"/>
      <w:lvlJc w:val="left"/>
      <w:pPr>
        <w:ind w:left="1868" w:hanging="260"/>
      </w:pPr>
      <w:rPr>
        <w:rFonts w:hint="default"/>
      </w:rPr>
    </w:lvl>
    <w:lvl w:ilvl="6" w:tplc="71AAF4A8">
      <w:start w:val="1"/>
      <w:numFmt w:val="bullet"/>
      <w:lvlText w:val="•"/>
      <w:lvlJc w:val="left"/>
      <w:pPr>
        <w:ind w:left="2229" w:hanging="260"/>
      </w:pPr>
      <w:rPr>
        <w:rFonts w:hint="default"/>
      </w:rPr>
    </w:lvl>
    <w:lvl w:ilvl="7" w:tplc="8A3A6E72">
      <w:start w:val="1"/>
      <w:numFmt w:val="bullet"/>
      <w:lvlText w:val="•"/>
      <w:lvlJc w:val="left"/>
      <w:pPr>
        <w:ind w:left="2589" w:hanging="260"/>
      </w:pPr>
      <w:rPr>
        <w:rFonts w:hint="default"/>
      </w:rPr>
    </w:lvl>
    <w:lvl w:ilvl="8" w:tplc="6880857A">
      <w:start w:val="1"/>
      <w:numFmt w:val="bullet"/>
      <w:lvlText w:val="•"/>
      <w:lvlJc w:val="left"/>
      <w:pPr>
        <w:ind w:left="2950" w:hanging="260"/>
      </w:pPr>
      <w:rPr>
        <w:rFonts w:hint="default"/>
      </w:rPr>
    </w:lvl>
  </w:abstractNum>
  <w:abstractNum w:abstractNumId="12" w15:restartNumberingAfterBreak="0">
    <w:nsid w:val="11C1472D"/>
    <w:multiLevelType w:val="hybridMultilevel"/>
    <w:tmpl w:val="A992E6E4"/>
    <w:lvl w:ilvl="0" w:tplc="D9AC19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25B6E3C"/>
    <w:multiLevelType w:val="hybridMultilevel"/>
    <w:tmpl w:val="A09879AC"/>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38F022E"/>
    <w:multiLevelType w:val="hybridMultilevel"/>
    <w:tmpl w:val="108C173C"/>
    <w:lvl w:ilvl="0" w:tplc="AC9200CC">
      <w:start w:val="3"/>
      <w:numFmt w:val="bullet"/>
      <w:lvlText w:val="-"/>
      <w:lvlJc w:val="left"/>
      <w:pPr>
        <w:ind w:left="1068" w:hanging="708"/>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0F3FFE"/>
    <w:multiLevelType w:val="hybridMultilevel"/>
    <w:tmpl w:val="92322E3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141B7CAF"/>
    <w:multiLevelType w:val="hybridMultilevel"/>
    <w:tmpl w:val="26C48DF4"/>
    <w:lvl w:ilvl="0" w:tplc="F0266D22">
      <w:numFmt w:val="bullet"/>
      <w:lvlText w:val="-"/>
      <w:lvlJc w:val="left"/>
      <w:pPr>
        <w:ind w:left="1068" w:hanging="708"/>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50A454A"/>
    <w:multiLevelType w:val="hybridMultilevel"/>
    <w:tmpl w:val="E0BADCF4"/>
    <w:lvl w:ilvl="0" w:tplc="FFFFFFFF">
      <w:start w:val="1"/>
      <w:numFmt w:val="bullet"/>
      <w:lvlText w:val="-"/>
      <w:lvlJc w:val="left"/>
      <w:pPr>
        <w:ind w:left="720" w:hanging="360"/>
      </w:pPr>
      <w:rPr>
        <w:rFonts w:ascii="Arial" w:hAnsi="Arial" w:hint="default"/>
        <w:sz w:val="18"/>
        <w:szCs w:val="1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6476248"/>
    <w:multiLevelType w:val="hybridMultilevel"/>
    <w:tmpl w:val="4A4A65FA"/>
    <w:lvl w:ilvl="0" w:tplc="A1C0DD08">
      <w:start w:val="1"/>
      <w:numFmt w:val="bullet"/>
      <w:lvlText w:val=""/>
      <w:lvlJc w:val="left"/>
      <w:pPr>
        <w:ind w:left="720" w:hanging="360"/>
      </w:pPr>
      <w:rPr>
        <w:rFonts w:ascii="Symbol" w:hAnsi="Symbol" w:hint="default"/>
      </w:rPr>
    </w:lvl>
    <w:lvl w:ilvl="1" w:tplc="1CDCA85C">
      <w:start w:val="1"/>
      <w:numFmt w:val="bullet"/>
      <w:lvlText w:val="o"/>
      <w:lvlJc w:val="left"/>
      <w:pPr>
        <w:ind w:left="1440" w:hanging="360"/>
      </w:pPr>
      <w:rPr>
        <w:rFonts w:ascii="Courier New" w:hAnsi="Courier New" w:hint="default"/>
      </w:rPr>
    </w:lvl>
    <w:lvl w:ilvl="2" w:tplc="6A4EA88A">
      <w:start w:val="1"/>
      <w:numFmt w:val="bullet"/>
      <w:lvlText w:val=""/>
      <w:lvlJc w:val="left"/>
      <w:pPr>
        <w:ind w:left="2160" w:hanging="360"/>
      </w:pPr>
      <w:rPr>
        <w:rFonts w:ascii="Wingdings" w:hAnsi="Wingdings" w:hint="default"/>
      </w:rPr>
    </w:lvl>
    <w:lvl w:ilvl="3" w:tplc="50CE8958">
      <w:start w:val="1"/>
      <w:numFmt w:val="bullet"/>
      <w:lvlText w:val=""/>
      <w:lvlJc w:val="left"/>
      <w:pPr>
        <w:ind w:left="2880" w:hanging="360"/>
      </w:pPr>
      <w:rPr>
        <w:rFonts w:ascii="Symbol" w:hAnsi="Symbol" w:hint="default"/>
      </w:rPr>
    </w:lvl>
    <w:lvl w:ilvl="4" w:tplc="7720828C">
      <w:start w:val="1"/>
      <w:numFmt w:val="bullet"/>
      <w:lvlText w:val="o"/>
      <w:lvlJc w:val="left"/>
      <w:pPr>
        <w:ind w:left="3600" w:hanging="360"/>
      </w:pPr>
      <w:rPr>
        <w:rFonts w:ascii="Courier New" w:hAnsi="Courier New" w:hint="default"/>
      </w:rPr>
    </w:lvl>
    <w:lvl w:ilvl="5" w:tplc="9934C434">
      <w:start w:val="1"/>
      <w:numFmt w:val="bullet"/>
      <w:lvlText w:val=""/>
      <w:lvlJc w:val="left"/>
      <w:pPr>
        <w:ind w:left="4320" w:hanging="360"/>
      </w:pPr>
      <w:rPr>
        <w:rFonts w:ascii="Wingdings" w:hAnsi="Wingdings" w:hint="default"/>
      </w:rPr>
    </w:lvl>
    <w:lvl w:ilvl="6" w:tplc="97564BAA">
      <w:start w:val="1"/>
      <w:numFmt w:val="bullet"/>
      <w:lvlText w:val=""/>
      <w:lvlJc w:val="left"/>
      <w:pPr>
        <w:ind w:left="5040" w:hanging="360"/>
      </w:pPr>
      <w:rPr>
        <w:rFonts w:ascii="Symbol" w:hAnsi="Symbol" w:hint="default"/>
      </w:rPr>
    </w:lvl>
    <w:lvl w:ilvl="7" w:tplc="10F6EEAA">
      <w:start w:val="1"/>
      <w:numFmt w:val="bullet"/>
      <w:lvlText w:val="o"/>
      <w:lvlJc w:val="left"/>
      <w:pPr>
        <w:ind w:left="5760" w:hanging="360"/>
      </w:pPr>
      <w:rPr>
        <w:rFonts w:ascii="Courier New" w:hAnsi="Courier New" w:hint="default"/>
      </w:rPr>
    </w:lvl>
    <w:lvl w:ilvl="8" w:tplc="AD5E5BF6">
      <w:start w:val="1"/>
      <w:numFmt w:val="bullet"/>
      <w:lvlText w:val=""/>
      <w:lvlJc w:val="left"/>
      <w:pPr>
        <w:ind w:left="6480" w:hanging="360"/>
      </w:pPr>
      <w:rPr>
        <w:rFonts w:ascii="Wingdings" w:hAnsi="Wingdings" w:hint="default"/>
      </w:rPr>
    </w:lvl>
  </w:abstractNum>
  <w:abstractNum w:abstractNumId="19" w15:restartNumberingAfterBreak="0">
    <w:nsid w:val="16FE3161"/>
    <w:multiLevelType w:val="hybridMultilevel"/>
    <w:tmpl w:val="154C71E8"/>
    <w:lvl w:ilvl="0" w:tplc="0407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1AB30562"/>
    <w:multiLevelType w:val="hybridMultilevel"/>
    <w:tmpl w:val="3DEE5318"/>
    <w:lvl w:ilvl="0" w:tplc="D9AC19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21A78FF"/>
    <w:multiLevelType w:val="hybridMultilevel"/>
    <w:tmpl w:val="2BB89C0A"/>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23C56BB0"/>
    <w:multiLevelType w:val="hybridMultilevel"/>
    <w:tmpl w:val="1C6CB5B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24A8685C"/>
    <w:multiLevelType w:val="hybridMultilevel"/>
    <w:tmpl w:val="BDB673EA"/>
    <w:lvl w:ilvl="0" w:tplc="AD2604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7C3DFE"/>
    <w:multiLevelType w:val="hybridMultilevel"/>
    <w:tmpl w:val="903E396E"/>
    <w:lvl w:ilvl="0" w:tplc="98B0FF76">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5D6CAE"/>
    <w:multiLevelType w:val="hybridMultilevel"/>
    <w:tmpl w:val="2380311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2C21216B"/>
    <w:multiLevelType w:val="hybridMultilevel"/>
    <w:tmpl w:val="68645540"/>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2CA7374C"/>
    <w:multiLevelType w:val="hybridMultilevel"/>
    <w:tmpl w:val="4D06342A"/>
    <w:lvl w:ilvl="0" w:tplc="A1F47E72">
      <w:start w:val="6"/>
      <w:numFmt w:val="decimal"/>
      <w:lvlText w:val="%1"/>
      <w:lvlJc w:val="left"/>
      <w:pPr>
        <w:ind w:left="720" w:hanging="360"/>
      </w:pPr>
    </w:lvl>
    <w:lvl w:ilvl="1" w:tplc="5C20B51E">
      <w:start w:val="1"/>
      <w:numFmt w:val="lowerLetter"/>
      <w:lvlText w:val="%2."/>
      <w:lvlJc w:val="left"/>
      <w:pPr>
        <w:ind w:left="1440" w:hanging="360"/>
      </w:pPr>
    </w:lvl>
    <w:lvl w:ilvl="2" w:tplc="C2D4F0F4">
      <w:start w:val="1"/>
      <w:numFmt w:val="lowerRoman"/>
      <w:lvlText w:val="%3."/>
      <w:lvlJc w:val="right"/>
      <w:pPr>
        <w:ind w:left="2160" w:hanging="180"/>
      </w:pPr>
    </w:lvl>
    <w:lvl w:ilvl="3" w:tplc="614E76F8">
      <w:start w:val="1"/>
      <w:numFmt w:val="decimal"/>
      <w:lvlText w:val="%4."/>
      <w:lvlJc w:val="left"/>
      <w:pPr>
        <w:ind w:left="2880" w:hanging="360"/>
      </w:pPr>
    </w:lvl>
    <w:lvl w:ilvl="4" w:tplc="83D874C4">
      <w:start w:val="1"/>
      <w:numFmt w:val="lowerLetter"/>
      <w:lvlText w:val="%5."/>
      <w:lvlJc w:val="left"/>
      <w:pPr>
        <w:ind w:left="3600" w:hanging="360"/>
      </w:pPr>
    </w:lvl>
    <w:lvl w:ilvl="5" w:tplc="E6CA8EEC">
      <w:start w:val="1"/>
      <w:numFmt w:val="lowerRoman"/>
      <w:lvlText w:val="%6."/>
      <w:lvlJc w:val="right"/>
      <w:pPr>
        <w:ind w:left="4320" w:hanging="180"/>
      </w:pPr>
    </w:lvl>
    <w:lvl w:ilvl="6" w:tplc="9C3E6930">
      <w:start w:val="1"/>
      <w:numFmt w:val="decimal"/>
      <w:lvlText w:val="%7."/>
      <w:lvlJc w:val="left"/>
      <w:pPr>
        <w:ind w:left="5040" w:hanging="360"/>
      </w:pPr>
    </w:lvl>
    <w:lvl w:ilvl="7" w:tplc="DB2A9AB4">
      <w:start w:val="1"/>
      <w:numFmt w:val="lowerLetter"/>
      <w:lvlText w:val="%8."/>
      <w:lvlJc w:val="left"/>
      <w:pPr>
        <w:ind w:left="5760" w:hanging="360"/>
      </w:pPr>
    </w:lvl>
    <w:lvl w:ilvl="8" w:tplc="74A20FA8">
      <w:start w:val="1"/>
      <w:numFmt w:val="lowerRoman"/>
      <w:lvlText w:val="%9."/>
      <w:lvlJc w:val="right"/>
      <w:pPr>
        <w:ind w:left="6480" w:hanging="180"/>
      </w:pPr>
    </w:lvl>
  </w:abstractNum>
  <w:abstractNum w:abstractNumId="28" w15:restartNumberingAfterBreak="0">
    <w:nsid w:val="2D000F3F"/>
    <w:multiLevelType w:val="hybridMultilevel"/>
    <w:tmpl w:val="4A062634"/>
    <w:lvl w:ilvl="0" w:tplc="5FA49A9C">
      <w:start w:val="1"/>
      <w:numFmt w:val="bullet"/>
      <w:pStyle w:val="List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31973585"/>
    <w:multiLevelType w:val="hybridMultilevel"/>
    <w:tmpl w:val="F2540FFA"/>
    <w:lvl w:ilvl="0" w:tplc="70C23A92">
      <w:start w:val="1"/>
      <w:numFmt w:val="bullet"/>
      <w:lvlText w:val="-"/>
      <w:lvlJc w:val="left"/>
      <w:pPr>
        <w:ind w:left="598" w:hanging="360"/>
      </w:pPr>
      <w:rPr>
        <w:rFonts w:ascii="Arial" w:eastAsia="Arial" w:hAnsi="Arial" w:hint="default"/>
        <w:sz w:val="16"/>
        <w:szCs w:val="16"/>
      </w:rPr>
    </w:lvl>
    <w:lvl w:ilvl="1" w:tplc="630AF5D4">
      <w:start w:val="1"/>
      <w:numFmt w:val="bullet"/>
      <w:lvlText w:val="•"/>
      <w:lvlJc w:val="left"/>
      <w:pPr>
        <w:ind w:left="1151" w:hanging="360"/>
      </w:pPr>
      <w:rPr>
        <w:rFonts w:hint="default"/>
      </w:rPr>
    </w:lvl>
    <w:lvl w:ilvl="2" w:tplc="8B5CBFFC">
      <w:start w:val="1"/>
      <w:numFmt w:val="bullet"/>
      <w:lvlText w:val="•"/>
      <w:lvlJc w:val="left"/>
      <w:pPr>
        <w:ind w:left="1704" w:hanging="360"/>
      </w:pPr>
      <w:rPr>
        <w:rFonts w:hint="default"/>
      </w:rPr>
    </w:lvl>
    <w:lvl w:ilvl="3" w:tplc="AA9E04F2">
      <w:start w:val="1"/>
      <w:numFmt w:val="bullet"/>
      <w:lvlText w:val="•"/>
      <w:lvlJc w:val="left"/>
      <w:pPr>
        <w:ind w:left="2257" w:hanging="360"/>
      </w:pPr>
      <w:rPr>
        <w:rFonts w:hint="default"/>
      </w:rPr>
    </w:lvl>
    <w:lvl w:ilvl="4" w:tplc="FA18F5B0">
      <w:start w:val="1"/>
      <w:numFmt w:val="bullet"/>
      <w:lvlText w:val="•"/>
      <w:lvlJc w:val="left"/>
      <w:pPr>
        <w:ind w:left="2810" w:hanging="360"/>
      </w:pPr>
      <w:rPr>
        <w:rFonts w:hint="default"/>
      </w:rPr>
    </w:lvl>
    <w:lvl w:ilvl="5" w:tplc="F252C30A">
      <w:start w:val="1"/>
      <w:numFmt w:val="bullet"/>
      <w:lvlText w:val="•"/>
      <w:lvlJc w:val="left"/>
      <w:pPr>
        <w:ind w:left="3363" w:hanging="360"/>
      </w:pPr>
      <w:rPr>
        <w:rFonts w:hint="default"/>
      </w:rPr>
    </w:lvl>
    <w:lvl w:ilvl="6" w:tplc="F2A2EC4C">
      <w:start w:val="1"/>
      <w:numFmt w:val="bullet"/>
      <w:lvlText w:val="•"/>
      <w:lvlJc w:val="left"/>
      <w:pPr>
        <w:ind w:left="3916" w:hanging="360"/>
      </w:pPr>
      <w:rPr>
        <w:rFonts w:hint="default"/>
      </w:rPr>
    </w:lvl>
    <w:lvl w:ilvl="7" w:tplc="D89A2258">
      <w:start w:val="1"/>
      <w:numFmt w:val="bullet"/>
      <w:lvlText w:val="•"/>
      <w:lvlJc w:val="left"/>
      <w:pPr>
        <w:ind w:left="4469" w:hanging="360"/>
      </w:pPr>
      <w:rPr>
        <w:rFonts w:hint="default"/>
      </w:rPr>
    </w:lvl>
    <w:lvl w:ilvl="8" w:tplc="1618F7C0">
      <w:start w:val="1"/>
      <w:numFmt w:val="bullet"/>
      <w:lvlText w:val="•"/>
      <w:lvlJc w:val="left"/>
      <w:pPr>
        <w:ind w:left="5022" w:hanging="360"/>
      </w:pPr>
      <w:rPr>
        <w:rFonts w:hint="default"/>
      </w:rPr>
    </w:lvl>
  </w:abstractNum>
  <w:abstractNum w:abstractNumId="30" w15:restartNumberingAfterBreak="0">
    <w:nsid w:val="37207A9F"/>
    <w:multiLevelType w:val="hybridMultilevel"/>
    <w:tmpl w:val="31ACE8F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389B4A5B"/>
    <w:multiLevelType w:val="hybridMultilevel"/>
    <w:tmpl w:val="82EAD198"/>
    <w:lvl w:ilvl="0" w:tplc="65760086">
      <w:start w:val="1"/>
      <w:numFmt w:val="bullet"/>
      <w:lvlText w:val=""/>
      <w:lvlJc w:val="left"/>
      <w:pPr>
        <w:ind w:left="720" w:hanging="360"/>
      </w:pPr>
      <w:rPr>
        <w:rFonts w:ascii="Symbol" w:hAnsi="Symbol" w:hint="default"/>
      </w:rPr>
    </w:lvl>
    <w:lvl w:ilvl="1" w:tplc="6D826F44">
      <w:start w:val="1"/>
      <w:numFmt w:val="bullet"/>
      <w:lvlText w:val="o"/>
      <w:lvlJc w:val="left"/>
      <w:pPr>
        <w:ind w:left="1440" w:hanging="360"/>
      </w:pPr>
      <w:rPr>
        <w:rFonts w:ascii="Courier New" w:hAnsi="Courier New" w:hint="default"/>
      </w:rPr>
    </w:lvl>
    <w:lvl w:ilvl="2" w:tplc="FB98C09E">
      <w:start w:val="1"/>
      <w:numFmt w:val="bullet"/>
      <w:lvlText w:val=""/>
      <w:lvlJc w:val="left"/>
      <w:pPr>
        <w:ind w:left="2160" w:hanging="360"/>
      </w:pPr>
      <w:rPr>
        <w:rFonts w:ascii="Wingdings" w:hAnsi="Wingdings" w:hint="default"/>
      </w:rPr>
    </w:lvl>
    <w:lvl w:ilvl="3" w:tplc="1A0C7C62">
      <w:start w:val="1"/>
      <w:numFmt w:val="bullet"/>
      <w:lvlText w:val=""/>
      <w:lvlJc w:val="left"/>
      <w:pPr>
        <w:ind w:left="2880" w:hanging="360"/>
      </w:pPr>
      <w:rPr>
        <w:rFonts w:ascii="Symbol" w:hAnsi="Symbol" w:hint="default"/>
      </w:rPr>
    </w:lvl>
    <w:lvl w:ilvl="4" w:tplc="260022F4">
      <w:start w:val="1"/>
      <w:numFmt w:val="bullet"/>
      <w:lvlText w:val="o"/>
      <w:lvlJc w:val="left"/>
      <w:pPr>
        <w:ind w:left="3600" w:hanging="360"/>
      </w:pPr>
      <w:rPr>
        <w:rFonts w:ascii="Courier New" w:hAnsi="Courier New" w:hint="default"/>
      </w:rPr>
    </w:lvl>
    <w:lvl w:ilvl="5" w:tplc="3C10AE50">
      <w:start w:val="1"/>
      <w:numFmt w:val="bullet"/>
      <w:lvlText w:val=""/>
      <w:lvlJc w:val="left"/>
      <w:pPr>
        <w:ind w:left="4320" w:hanging="360"/>
      </w:pPr>
      <w:rPr>
        <w:rFonts w:ascii="Wingdings" w:hAnsi="Wingdings" w:hint="default"/>
      </w:rPr>
    </w:lvl>
    <w:lvl w:ilvl="6" w:tplc="C706C200">
      <w:start w:val="1"/>
      <w:numFmt w:val="bullet"/>
      <w:lvlText w:val=""/>
      <w:lvlJc w:val="left"/>
      <w:pPr>
        <w:ind w:left="5040" w:hanging="360"/>
      </w:pPr>
      <w:rPr>
        <w:rFonts w:ascii="Symbol" w:hAnsi="Symbol" w:hint="default"/>
      </w:rPr>
    </w:lvl>
    <w:lvl w:ilvl="7" w:tplc="0D4203C4">
      <w:start w:val="1"/>
      <w:numFmt w:val="bullet"/>
      <w:lvlText w:val="o"/>
      <w:lvlJc w:val="left"/>
      <w:pPr>
        <w:ind w:left="5760" w:hanging="360"/>
      </w:pPr>
      <w:rPr>
        <w:rFonts w:ascii="Courier New" w:hAnsi="Courier New" w:hint="default"/>
      </w:rPr>
    </w:lvl>
    <w:lvl w:ilvl="8" w:tplc="BF70A72E">
      <w:start w:val="1"/>
      <w:numFmt w:val="bullet"/>
      <w:lvlText w:val=""/>
      <w:lvlJc w:val="left"/>
      <w:pPr>
        <w:ind w:left="6480" w:hanging="360"/>
      </w:pPr>
      <w:rPr>
        <w:rFonts w:ascii="Wingdings" w:hAnsi="Wingdings" w:hint="default"/>
      </w:rPr>
    </w:lvl>
  </w:abstractNum>
  <w:abstractNum w:abstractNumId="32" w15:restartNumberingAfterBreak="0">
    <w:nsid w:val="3BC65DFF"/>
    <w:multiLevelType w:val="hybridMultilevel"/>
    <w:tmpl w:val="0302A5C8"/>
    <w:lvl w:ilvl="0" w:tplc="D9AC19EA">
      <w:start w:val="1"/>
      <w:numFmt w:val="bullet"/>
      <w:lvlText w:val=""/>
      <w:lvlJc w:val="left"/>
      <w:pPr>
        <w:ind w:left="360" w:hanging="360"/>
      </w:pPr>
      <w:rPr>
        <w:rFonts w:ascii="Symbol" w:hAnsi="Symbol" w:hint="default"/>
      </w:rPr>
    </w:lvl>
    <w:lvl w:ilvl="1" w:tplc="65D8768A">
      <w:numFmt w:val="bullet"/>
      <w:lvlText w:val="-"/>
      <w:lvlJc w:val="left"/>
      <w:pPr>
        <w:ind w:left="1428" w:hanging="708"/>
      </w:pPr>
      <w:rPr>
        <w:rFonts w:ascii="Arial" w:eastAsia="Calibri" w:hAnsi="Arial"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3C08355D"/>
    <w:multiLevelType w:val="multilevel"/>
    <w:tmpl w:val="F8D6E3A6"/>
    <w:lvl w:ilvl="0">
      <w:start w:val="6"/>
      <w:numFmt w:val="decimal"/>
      <w:lvlText w:val="%1"/>
      <w:lvlJc w:val="left"/>
      <w:pPr>
        <w:ind w:left="66" w:hanging="708"/>
      </w:pPr>
    </w:lvl>
    <w:lvl w:ilvl="1">
      <w:start w:val="2"/>
      <w:numFmt w:val="decimal"/>
      <w:lvlText w:val="%1.%2"/>
      <w:lvlJc w:val="left"/>
      <w:pPr>
        <w:ind w:left="66" w:hanging="708"/>
      </w:pPr>
      <w:rPr>
        <w:rFonts w:hint="default"/>
      </w:rPr>
    </w:lvl>
    <w:lvl w:ilvl="2">
      <w:start w:val="3"/>
      <w:numFmt w:val="decimal"/>
      <w:lvlText w:val="%1.%2.%3"/>
      <w:lvlJc w:val="left"/>
      <w:pPr>
        <w:ind w:left="66" w:hanging="708"/>
      </w:pPr>
      <w:rPr>
        <w:rFonts w:hint="default"/>
      </w:rPr>
    </w:lvl>
    <w:lvl w:ilvl="3">
      <w:start w:val="1"/>
      <w:numFmt w:val="decimal"/>
      <w:lvlText w:val="%1.%2.%3.%4"/>
      <w:lvlJc w:val="left"/>
      <w:pPr>
        <w:ind w:left="66" w:hanging="708"/>
      </w:pPr>
      <w:rPr>
        <w:spacing w:val="-3"/>
        <w:sz w:val="22"/>
        <w:szCs w:val="22"/>
      </w:rPr>
    </w:lvl>
    <w:lvl w:ilvl="4">
      <w:start w:val="1"/>
      <w:numFmt w:val="bullet"/>
      <w:lvlText w:val="•"/>
      <w:lvlJc w:val="left"/>
      <w:pPr>
        <w:ind w:left="2421" w:hanging="708"/>
      </w:pPr>
      <w:rPr>
        <w:rFonts w:hint="default"/>
      </w:rPr>
    </w:lvl>
    <w:lvl w:ilvl="5">
      <w:start w:val="1"/>
      <w:numFmt w:val="bullet"/>
      <w:lvlText w:val="•"/>
      <w:lvlJc w:val="left"/>
      <w:pPr>
        <w:ind w:left="3010" w:hanging="708"/>
      </w:pPr>
      <w:rPr>
        <w:rFonts w:hint="default"/>
      </w:rPr>
    </w:lvl>
    <w:lvl w:ilvl="6">
      <w:start w:val="1"/>
      <w:numFmt w:val="bullet"/>
      <w:lvlText w:val="•"/>
      <w:lvlJc w:val="left"/>
      <w:pPr>
        <w:ind w:left="3599" w:hanging="708"/>
      </w:pPr>
      <w:rPr>
        <w:rFonts w:hint="default"/>
      </w:rPr>
    </w:lvl>
    <w:lvl w:ilvl="7">
      <w:start w:val="1"/>
      <w:numFmt w:val="bullet"/>
      <w:lvlText w:val="•"/>
      <w:lvlJc w:val="left"/>
      <w:pPr>
        <w:ind w:left="4188" w:hanging="708"/>
      </w:pPr>
      <w:rPr>
        <w:rFonts w:hint="default"/>
      </w:rPr>
    </w:lvl>
    <w:lvl w:ilvl="8">
      <w:start w:val="1"/>
      <w:numFmt w:val="bullet"/>
      <w:lvlText w:val="•"/>
      <w:lvlJc w:val="left"/>
      <w:pPr>
        <w:ind w:left="4777" w:hanging="708"/>
      </w:pPr>
      <w:rPr>
        <w:rFonts w:hint="default"/>
      </w:rPr>
    </w:lvl>
  </w:abstractNum>
  <w:abstractNum w:abstractNumId="34" w15:restartNumberingAfterBreak="0">
    <w:nsid w:val="3C5A1BE3"/>
    <w:multiLevelType w:val="hybridMultilevel"/>
    <w:tmpl w:val="F22286C8"/>
    <w:lvl w:ilvl="0" w:tplc="129407A0">
      <w:numFmt w:val="bullet"/>
      <w:lvlText w:val="-"/>
      <w:lvlJc w:val="left"/>
      <w:pPr>
        <w:ind w:left="1068" w:hanging="708"/>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C972D3A"/>
    <w:multiLevelType w:val="hybridMultilevel"/>
    <w:tmpl w:val="A9D0FAB8"/>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415F09C9"/>
    <w:multiLevelType w:val="hybridMultilevel"/>
    <w:tmpl w:val="8370D758"/>
    <w:lvl w:ilvl="0" w:tplc="52D4E658">
      <w:start w:val="6"/>
      <w:numFmt w:val="bullet"/>
      <w:lvlText w:val="-"/>
      <w:lvlJc w:val="left"/>
      <w:pPr>
        <w:ind w:left="1068" w:hanging="360"/>
      </w:pPr>
      <w:rPr>
        <w:rFonts w:ascii="Arial" w:eastAsia="SimSun" w:hAnsi="Arial" w:cs="Arial" w:hint="default"/>
        <w:u w:val="none"/>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7" w15:restartNumberingAfterBreak="0">
    <w:nsid w:val="43F7142B"/>
    <w:multiLevelType w:val="hybridMultilevel"/>
    <w:tmpl w:val="B58ADFF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453A73CB"/>
    <w:multiLevelType w:val="hybridMultilevel"/>
    <w:tmpl w:val="1D4EA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6142F56"/>
    <w:multiLevelType w:val="hybridMultilevel"/>
    <w:tmpl w:val="705854AE"/>
    <w:lvl w:ilvl="0" w:tplc="2D0EC1B2">
      <w:start w:val="1"/>
      <w:numFmt w:val="bullet"/>
      <w:lvlText w:val="-"/>
      <w:lvlJc w:val="left"/>
      <w:pPr>
        <w:ind w:left="423" w:hanging="360"/>
      </w:pPr>
      <w:rPr>
        <w:rFonts w:ascii="Arial" w:eastAsia="Arial" w:hAnsi="Arial" w:hint="default"/>
        <w:sz w:val="18"/>
        <w:szCs w:val="18"/>
      </w:rPr>
    </w:lvl>
    <w:lvl w:ilvl="1" w:tplc="79D8E8D6">
      <w:start w:val="1"/>
      <w:numFmt w:val="bullet"/>
      <w:lvlText w:val="•"/>
      <w:lvlJc w:val="left"/>
      <w:pPr>
        <w:ind w:left="748" w:hanging="360"/>
      </w:pPr>
      <w:rPr>
        <w:rFonts w:hint="default"/>
      </w:rPr>
    </w:lvl>
    <w:lvl w:ilvl="2" w:tplc="FE746B38">
      <w:start w:val="1"/>
      <w:numFmt w:val="bullet"/>
      <w:lvlText w:val="•"/>
      <w:lvlJc w:val="left"/>
      <w:pPr>
        <w:ind w:left="1073" w:hanging="360"/>
      </w:pPr>
      <w:rPr>
        <w:rFonts w:hint="default"/>
      </w:rPr>
    </w:lvl>
    <w:lvl w:ilvl="3" w:tplc="C06EDFD2">
      <w:start w:val="1"/>
      <w:numFmt w:val="bullet"/>
      <w:lvlText w:val="•"/>
      <w:lvlJc w:val="left"/>
      <w:pPr>
        <w:ind w:left="1398" w:hanging="360"/>
      </w:pPr>
      <w:rPr>
        <w:rFonts w:hint="default"/>
      </w:rPr>
    </w:lvl>
    <w:lvl w:ilvl="4" w:tplc="115065AC">
      <w:start w:val="1"/>
      <w:numFmt w:val="bullet"/>
      <w:lvlText w:val="•"/>
      <w:lvlJc w:val="left"/>
      <w:pPr>
        <w:ind w:left="1723" w:hanging="360"/>
      </w:pPr>
      <w:rPr>
        <w:rFonts w:hint="default"/>
      </w:rPr>
    </w:lvl>
    <w:lvl w:ilvl="5" w:tplc="F7E4AAF8">
      <w:start w:val="1"/>
      <w:numFmt w:val="bullet"/>
      <w:lvlText w:val="•"/>
      <w:lvlJc w:val="left"/>
      <w:pPr>
        <w:ind w:left="2048" w:hanging="360"/>
      </w:pPr>
      <w:rPr>
        <w:rFonts w:hint="default"/>
      </w:rPr>
    </w:lvl>
    <w:lvl w:ilvl="6" w:tplc="61C4F3A8">
      <w:start w:val="1"/>
      <w:numFmt w:val="bullet"/>
      <w:lvlText w:val="•"/>
      <w:lvlJc w:val="left"/>
      <w:pPr>
        <w:ind w:left="2372" w:hanging="360"/>
      </w:pPr>
      <w:rPr>
        <w:rFonts w:hint="default"/>
      </w:rPr>
    </w:lvl>
    <w:lvl w:ilvl="7" w:tplc="18804182">
      <w:start w:val="1"/>
      <w:numFmt w:val="bullet"/>
      <w:lvlText w:val="•"/>
      <w:lvlJc w:val="left"/>
      <w:pPr>
        <w:ind w:left="2697" w:hanging="360"/>
      </w:pPr>
      <w:rPr>
        <w:rFonts w:hint="default"/>
      </w:rPr>
    </w:lvl>
    <w:lvl w:ilvl="8" w:tplc="6CCAE3A4">
      <w:start w:val="1"/>
      <w:numFmt w:val="bullet"/>
      <w:lvlText w:val="•"/>
      <w:lvlJc w:val="left"/>
      <w:pPr>
        <w:ind w:left="3022" w:hanging="360"/>
      </w:pPr>
      <w:rPr>
        <w:rFonts w:hint="default"/>
      </w:rPr>
    </w:lvl>
  </w:abstractNum>
  <w:abstractNum w:abstractNumId="40" w15:restartNumberingAfterBreak="0">
    <w:nsid w:val="462E0DE2"/>
    <w:multiLevelType w:val="hybridMultilevel"/>
    <w:tmpl w:val="7996F43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47B4145C"/>
    <w:multiLevelType w:val="hybridMultilevel"/>
    <w:tmpl w:val="E582479E"/>
    <w:lvl w:ilvl="0" w:tplc="0407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47EC6995"/>
    <w:multiLevelType w:val="hybridMultilevel"/>
    <w:tmpl w:val="83E2D72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4A416386"/>
    <w:multiLevelType w:val="multilevel"/>
    <w:tmpl w:val="388CA896"/>
    <w:lvl w:ilvl="0">
      <w:start w:val="1"/>
      <w:numFmt w:val="decimal"/>
      <w:lvlText w:val="§ %1"/>
      <w:lvlJc w:val="left"/>
      <w:pPr>
        <w:ind w:left="432" w:hanging="432"/>
      </w:pPr>
      <w:rPr>
        <w:rFonts w:hint="default"/>
      </w:rPr>
    </w:lvl>
    <w:lvl w:ilvl="1">
      <w:start w:val="1"/>
      <w:numFmt w:val="decimal"/>
      <w:lvlText w:val="§ %1, stk. %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4BB10C4F"/>
    <w:multiLevelType w:val="hybridMultilevel"/>
    <w:tmpl w:val="4B66EA54"/>
    <w:lvl w:ilvl="0" w:tplc="30ACB58C">
      <w:numFmt w:val="bullet"/>
      <w:lvlText w:val="-"/>
      <w:lvlJc w:val="left"/>
      <w:pPr>
        <w:ind w:left="720" w:hanging="360"/>
      </w:pPr>
      <w:rPr>
        <w:rFonts w:ascii="Times New Roman" w:eastAsia="Times New Roman" w:hAnsi="Times New Roman" w:cs="Times New Roman" w:hint="default"/>
        <w:w w:val="100"/>
        <w:sz w:val="22"/>
        <w:szCs w:val="22"/>
        <w:lang w:val="es-ES" w:eastAsia="es-ES" w:bidi="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BC74831"/>
    <w:multiLevelType w:val="hybridMultilevel"/>
    <w:tmpl w:val="9962E51E"/>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4D032B54"/>
    <w:multiLevelType w:val="hybridMultilevel"/>
    <w:tmpl w:val="CF9652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15:restartNumberingAfterBreak="0">
    <w:nsid w:val="4DF9175D"/>
    <w:multiLevelType w:val="hybridMultilevel"/>
    <w:tmpl w:val="1AA47D24"/>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52276E91"/>
    <w:multiLevelType w:val="hybridMultilevel"/>
    <w:tmpl w:val="5BCAC51E"/>
    <w:lvl w:ilvl="0" w:tplc="B8401E04">
      <w:numFmt w:val="none"/>
      <w:lvlText w:val=""/>
      <w:lvlJc w:val="left"/>
      <w:pPr>
        <w:tabs>
          <w:tab w:val="num" w:pos="360"/>
        </w:tabs>
      </w:pPr>
    </w:lvl>
    <w:lvl w:ilvl="1" w:tplc="C45A3F94">
      <w:start w:val="1"/>
      <w:numFmt w:val="lowerLetter"/>
      <w:lvlText w:val="%2."/>
      <w:lvlJc w:val="left"/>
      <w:pPr>
        <w:ind w:left="1440" w:hanging="360"/>
      </w:pPr>
    </w:lvl>
    <w:lvl w:ilvl="2" w:tplc="736694CE">
      <w:start w:val="1"/>
      <w:numFmt w:val="lowerRoman"/>
      <w:lvlText w:val="%3."/>
      <w:lvlJc w:val="right"/>
      <w:pPr>
        <w:ind w:left="2160" w:hanging="180"/>
      </w:pPr>
    </w:lvl>
    <w:lvl w:ilvl="3" w:tplc="45E4BA32">
      <w:start w:val="1"/>
      <w:numFmt w:val="decimal"/>
      <w:lvlText w:val="%4."/>
      <w:lvlJc w:val="left"/>
      <w:pPr>
        <w:ind w:left="2880" w:hanging="360"/>
      </w:pPr>
    </w:lvl>
    <w:lvl w:ilvl="4" w:tplc="804C6490">
      <w:start w:val="1"/>
      <w:numFmt w:val="lowerLetter"/>
      <w:lvlText w:val="%5."/>
      <w:lvlJc w:val="left"/>
      <w:pPr>
        <w:ind w:left="3600" w:hanging="360"/>
      </w:pPr>
    </w:lvl>
    <w:lvl w:ilvl="5" w:tplc="43AEE476">
      <w:start w:val="1"/>
      <w:numFmt w:val="lowerRoman"/>
      <w:lvlText w:val="%6."/>
      <w:lvlJc w:val="right"/>
      <w:pPr>
        <w:ind w:left="4320" w:hanging="180"/>
      </w:pPr>
    </w:lvl>
    <w:lvl w:ilvl="6" w:tplc="0BFC2004">
      <w:start w:val="1"/>
      <w:numFmt w:val="decimal"/>
      <w:lvlText w:val="%7."/>
      <w:lvlJc w:val="left"/>
      <w:pPr>
        <w:ind w:left="5040" w:hanging="360"/>
      </w:pPr>
    </w:lvl>
    <w:lvl w:ilvl="7" w:tplc="C034FB26">
      <w:start w:val="1"/>
      <w:numFmt w:val="lowerLetter"/>
      <w:lvlText w:val="%8."/>
      <w:lvlJc w:val="left"/>
      <w:pPr>
        <w:ind w:left="5760" w:hanging="360"/>
      </w:pPr>
    </w:lvl>
    <w:lvl w:ilvl="8" w:tplc="9B9C4AEA">
      <w:start w:val="1"/>
      <w:numFmt w:val="lowerRoman"/>
      <w:lvlText w:val="%9."/>
      <w:lvlJc w:val="right"/>
      <w:pPr>
        <w:ind w:left="6480" w:hanging="180"/>
      </w:pPr>
    </w:lvl>
  </w:abstractNum>
  <w:abstractNum w:abstractNumId="49" w15:restartNumberingAfterBreak="0">
    <w:nsid w:val="523C002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3B92D35"/>
    <w:multiLevelType w:val="multilevel"/>
    <w:tmpl w:val="F3DE20C0"/>
    <w:lvl w:ilvl="0">
      <w:start w:val="7"/>
      <w:numFmt w:val="decimal"/>
      <w:lvlText w:val="%1"/>
      <w:lvlJc w:val="left"/>
      <w:pPr>
        <w:ind w:left="66" w:hanging="711"/>
      </w:pPr>
      <w:rPr>
        <w:rFonts w:hint="default"/>
      </w:rPr>
    </w:lvl>
    <w:lvl w:ilvl="1">
      <w:start w:val="1"/>
      <w:numFmt w:val="decimal"/>
      <w:lvlText w:val="%1.%2"/>
      <w:lvlJc w:val="left"/>
      <w:pPr>
        <w:ind w:left="66" w:hanging="711"/>
      </w:pPr>
      <w:rPr>
        <w:rFonts w:hint="default"/>
      </w:rPr>
    </w:lvl>
    <w:lvl w:ilvl="2">
      <w:start w:val="4"/>
      <w:numFmt w:val="decimal"/>
      <w:lvlText w:val="%1.%2.%3"/>
      <w:lvlJc w:val="left"/>
      <w:pPr>
        <w:ind w:left="66" w:hanging="711"/>
      </w:pPr>
      <w:rPr>
        <w:rFonts w:hint="default"/>
      </w:rPr>
    </w:lvl>
    <w:lvl w:ilvl="3">
      <w:start w:val="1"/>
      <w:numFmt w:val="decimal"/>
      <w:lvlText w:val="%1.%2.%3.%4"/>
      <w:lvlJc w:val="left"/>
      <w:pPr>
        <w:ind w:left="66" w:hanging="711"/>
      </w:pPr>
      <w:rPr>
        <w:rFonts w:ascii="Arial" w:eastAsia="Arial" w:hAnsi="Arial" w:hint="default"/>
        <w:spacing w:val="-3"/>
        <w:sz w:val="22"/>
        <w:szCs w:val="22"/>
      </w:rPr>
    </w:lvl>
    <w:lvl w:ilvl="4">
      <w:start w:val="1"/>
      <w:numFmt w:val="bullet"/>
      <w:lvlText w:val="•"/>
      <w:lvlJc w:val="left"/>
      <w:pPr>
        <w:ind w:left="2429" w:hanging="711"/>
      </w:pPr>
      <w:rPr>
        <w:rFonts w:hint="default"/>
      </w:rPr>
    </w:lvl>
    <w:lvl w:ilvl="5">
      <w:start w:val="1"/>
      <w:numFmt w:val="bullet"/>
      <w:lvlText w:val="•"/>
      <w:lvlJc w:val="left"/>
      <w:pPr>
        <w:ind w:left="3020" w:hanging="711"/>
      </w:pPr>
      <w:rPr>
        <w:rFonts w:hint="default"/>
      </w:rPr>
    </w:lvl>
    <w:lvl w:ilvl="6">
      <w:start w:val="1"/>
      <w:numFmt w:val="bullet"/>
      <w:lvlText w:val="•"/>
      <w:lvlJc w:val="left"/>
      <w:pPr>
        <w:ind w:left="3610" w:hanging="711"/>
      </w:pPr>
      <w:rPr>
        <w:rFonts w:hint="default"/>
      </w:rPr>
    </w:lvl>
    <w:lvl w:ilvl="7">
      <w:start w:val="1"/>
      <w:numFmt w:val="bullet"/>
      <w:lvlText w:val="•"/>
      <w:lvlJc w:val="left"/>
      <w:pPr>
        <w:ind w:left="4201" w:hanging="711"/>
      </w:pPr>
      <w:rPr>
        <w:rFonts w:hint="default"/>
      </w:rPr>
    </w:lvl>
    <w:lvl w:ilvl="8">
      <w:start w:val="1"/>
      <w:numFmt w:val="bullet"/>
      <w:lvlText w:val="•"/>
      <w:lvlJc w:val="left"/>
      <w:pPr>
        <w:ind w:left="4792" w:hanging="711"/>
      </w:pPr>
      <w:rPr>
        <w:rFonts w:hint="default"/>
      </w:rPr>
    </w:lvl>
  </w:abstractNum>
  <w:abstractNum w:abstractNumId="51" w15:restartNumberingAfterBreak="0">
    <w:nsid w:val="53CC746E"/>
    <w:multiLevelType w:val="hybridMultilevel"/>
    <w:tmpl w:val="CB32E64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2" w15:restartNumberingAfterBreak="0">
    <w:nsid w:val="54836514"/>
    <w:multiLevelType w:val="hybridMultilevel"/>
    <w:tmpl w:val="FBCEAD9E"/>
    <w:lvl w:ilvl="0" w:tplc="D9AC19E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551E24E9"/>
    <w:multiLevelType w:val="multilevel"/>
    <w:tmpl w:val="35929EBE"/>
    <w:lvl w:ilvl="0">
      <w:start w:val="6"/>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569007D3"/>
    <w:multiLevelType w:val="hybridMultilevel"/>
    <w:tmpl w:val="D5D61C0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5" w15:restartNumberingAfterBreak="0">
    <w:nsid w:val="581F78BA"/>
    <w:multiLevelType w:val="hybridMultilevel"/>
    <w:tmpl w:val="5304593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6" w15:restartNumberingAfterBreak="0">
    <w:nsid w:val="58CC4640"/>
    <w:multiLevelType w:val="hybridMultilevel"/>
    <w:tmpl w:val="958CC886"/>
    <w:lvl w:ilvl="0" w:tplc="D9AC19E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7" w15:restartNumberingAfterBreak="0">
    <w:nsid w:val="5F047474"/>
    <w:multiLevelType w:val="hybridMultilevel"/>
    <w:tmpl w:val="901044F0"/>
    <w:lvl w:ilvl="0" w:tplc="D9AC19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3630EB7"/>
    <w:multiLevelType w:val="hybridMultilevel"/>
    <w:tmpl w:val="A26A5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39F0C5D"/>
    <w:multiLevelType w:val="multilevel"/>
    <w:tmpl w:val="35929EBE"/>
    <w:lvl w:ilvl="0">
      <w:start w:val="6"/>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63DF2CB2"/>
    <w:multiLevelType w:val="hybridMultilevel"/>
    <w:tmpl w:val="E0DE35F6"/>
    <w:lvl w:ilvl="0" w:tplc="96F257BA">
      <w:start w:val="1"/>
      <w:numFmt w:val="bullet"/>
      <w:lvlText w:val="-"/>
      <w:lvlJc w:val="left"/>
      <w:pPr>
        <w:ind w:left="720" w:hanging="360"/>
      </w:pPr>
      <w:rPr>
        <w:rFonts w:ascii="&quot;Arial&quot;,sans-serif" w:hAnsi="&quot;Arial&quot;,sans-serif" w:hint="default"/>
      </w:rPr>
    </w:lvl>
    <w:lvl w:ilvl="1" w:tplc="FABEECBE">
      <w:start w:val="1"/>
      <w:numFmt w:val="bullet"/>
      <w:lvlText w:val="o"/>
      <w:lvlJc w:val="left"/>
      <w:pPr>
        <w:ind w:left="1440" w:hanging="360"/>
      </w:pPr>
      <w:rPr>
        <w:rFonts w:ascii="Courier New" w:hAnsi="Courier New" w:hint="default"/>
      </w:rPr>
    </w:lvl>
    <w:lvl w:ilvl="2" w:tplc="F3B28FCE">
      <w:start w:val="1"/>
      <w:numFmt w:val="bullet"/>
      <w:lvlText w:val=""/>
      <w:lvlJc w:val="left"/>
      <w:pPr>
        <w:ind w:left="2160" w:hanging="360"/>
      </w:pPr>
      <w:rPr>
        <w:rFonts w:ascii="Wingdings" w:hAnsi="Wingdings" w:hint="default"/>
      </w:rPr>
    </w:lvl>
    <w:lvl w:ilvl="3" w:tplc="3D241F94">
      <w:start w:val="1"/>
      <w:numFmt w:val="bullet"/>
      <w:lvlText w:val=""/>
      <w:lvlJc w:val="left"/>
      <w:pPr>
        <w:ind w:left="2880" w:hanging="360"/>
      </w:pPr>
      <w:rPr>
        <w:rFonts w:ascii="Symbol" w:hAnsi="Symbol" w:hint="default"/>
      </w:rPr>
    </w:lvl>
    <w:lvl w:ilvl="4" w:tplc="F5C65972">
      <w:start w:val="1"/>
      <w:numFmt w:val="bullet"/>
      <w:lvlText w:val="o"/>
      <w:lvlJc w:val="left"/>
      <w:pPr>
        <w:ind w:left="3600" w:hanging="360"/>
      </w:pPr>
      <w:rPr>
        <w:rFonts w:ascii="Courier New" w:hAnsi="Courier New" w:hint="default"/>
      </w:rPr>
    </w:lvl>
    <w:lvl w:ilvl="5" w:tplc="D21888F0">
      <w:start w:val="1"/>
      <w:numFmt w:val="bullet"/>
      <w:lvlText w:val=""/>
      <w:lvlJc w:val="left"/>
      <w:pPr>
        <w:ind w:left="4320" w:hanging="360"/>
      </w:pPr>
      <w:rPr>
        <w:rFonts w:ascii="Wingdings" w:hAnsi="Wingdings" w:hint="default"/>
      </w:rPr>
    </w:lvl>
    <w:lvl w:ilvl="6" w:tplc="DC3430CA">
      <w:start w:val="1"/>
      <w:numFmt w:val="bullet"/>
      <w:lvlText w:val=""/>
      <w:lvlJc w:val="left"/>
      <w:pPr>
        <w:ind w:left="5040" w:hanging="360"/>
      </w:pPr>
      <w:rPr>
        <w:rFonts w:ascii="Symbol" w:hAnsi="Symbol" w:hint="default"/>
      </w:rPr>
    </w:lvl>
    <w:lvl w:ilvl="7" w:tplc="36863E1E">
      <w:start w:val="1"/>
      <w:numFmt w:val="bullet"/>
      <w:lvlText w:val="o"/>
      <w:lvlJc w:val="left"/>
      <w:pPr>
        <w:ind w:left="5760" w:hanging="360"/>
      </w:pPr>
      <w:rPr>
        <w:rFonts w:ascii="Courier New" w:hAnsi="Courier New" w:hint="default"/>
      </w:rPr>
    </w:lvl>
    <w:lvl w:ilvl="8" w:tplc="8856CA50">
      <w:start w:val="1"/>
      <w:numFmt w:val="bullet"/>
      <w:lvlText w:val=""/>
      <w:lvlJc w:val="left"/>
      <w:pPr>
        <w:ind w:left="6480" w:hanging="360"/>
      </w:pPr>
      <w:rPr>
        <w:rFonts w:ascii="Wingdings" w:hAnsi="Wingdings" w:hint="default"/>
      </w:rPr>
    </w:lvl>
  </w:abstractNum>
  <w:abstractNum w:abstractNumId="61" w15:restartNumberingAfterBreak="0">
    <w:nsid w:val="664B2428"/>
    <w:multiLevelType w:val="hybridMultilevel"/>
    <w:tmpl w:val="7D2474B8"/>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2" w15:restartNumberingAfterBreak="0">
    <w:nsid w:val="665F19E6"/>
    <w:multiLevelType w:val="hybridMultilevel"/>
    <w:tmpl w:val="71A2C070"/>
    <w:lvl w:ilvl="0" w:tplc="10E8F482">
      <w:start w:val="1"/>
      <w:numFmt w:val="lowerLetter"/>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3" w15:restartNumberingAfterBreak="0">
    <w:nsid w:val="66DE1870"/>
    <w:multiLevelType w:val="hybridMultilevel"/>
    <w:tmpl w:val="5B8A4E48"/>
    <w:lvl w:ilvl="0" w:tplc="7C4039EA">
      <w:start w:val="1"/>
      <w:numFmt w:val="bullet"/>
      <w:lvlText w:val="-"/>
      <w:lvlJc w:val="left"/>
      <w:pPr>
        <w:ind w:left="423" w:hanging="360"/>
      </w:pPr>
      <w:rPr>
        <w:rFonts w:ascii="Arial" w:eastAsia="Arial" w:hAnsi="Arial" w:hint="default"/>
        <w:sz w:val="18"/>
        <w:szCs w:val="18"/>
      </w:rPr>
    </w:lvl>
    <w:lvl w:ilvl="1" w:tplc="3982ADA2">
      <w:start w:val="1"/>
      <w:numFmt w:val="bullet"/>
      <w:lvlText w:val="•"/>
      <w:lvlJc w:val="left"/>
      <w:pPr>
        <w:ind w:left="748" w:hanging="360"/>
      </w:pPr>
      <w:rPr>
        <w:rFonts w:hint="default"/>
      </w:rPr>
    </w:lvl>
    <w:lvl w:ilvl="2" w:tplc="A5788F3A">
      <w:start w:val="1"/>
      <w:numFmt w:val="bullet"/>
      <w:lvlText w:val="•"/>
      <w:lvlJc w:val="left"/>
      <w:pPr>
        <w:ind w:left="1073" w:hanging="360"/>
      </w:pPr>
      <w:rPr>
        <w:rFonts w:hint="default"/>
      </w:rPr>
    </w:lvl>
    <w:lvl w:ilvl="3" w:tplc="42F66BB8">
      <w:start w:val="1"/>
      <w:numFmt w:val="bullet"/>
      <w:lvlText w:val="•"/>
      <w:lvlJc w:val="left"/>
      <w:pPr>
        <w:ind w:left="1398" w:hanging="360"/>
      </w:pPr>
      <w:rPr>
        <w:rFonts w:hint="default"/>
      </w:rPr>
    </w:lvl>
    <w:lvl w:ilvl="4" w:tplc="E892ABF8">
      <w:start w:val="1"/>
      <w:numFmt w:val="bullet"/>
      <w:lvlText w:val="•"/>
      <w:lvlJc w:val="left"/>
      <w:pPr>
        <w:ind w:left="1723" w:hanging="360"/>
      </w:pPr>
      <w:rPr>
        <w:rFonts w:hint="default"/>
      </w:rPr>
    </w:lvl>
    <w:lvl w:ilvl="5" w:tplc="E4EE454A">
      <w:start w:val="1"/>
      <w:numFmt w:val="bullet"/>
      <w:lvlText w:val="•"/>
      <w:lvlJc w:val="left"/>
      <w:pPr>
        <w:ind w:left="2048" w:hanging="360"/>
      </w:pPr>
      <w:rPr>
        <w:rFonts w:hint="default"/>
      </w:rPr>
    </w:lvl>
    <w:lvl w:ilvl="6" w:tplc="A6906862">
      <w:start w:val="1"/>
      <w:numFmt w:val="bullet"/>
      <w:lvlText w:val="•"/>
      <w:lvlJc w:val="left"/>
      <w:pPr>
        <w:ind w:left="2372" w:hanging="360"/>
      </w:pPr>
      <w:rPr>
        <w:rFonts w:hint="default"/>
      </w:rPr>
    </w:lvl>
    <w:lvl w:ilvl="7" w:tplc="12C45330">
      <w:start w:val="1"/>
      <w:numFmt w:val="bullet"/>
      <w:lvlText w:val="•"/>
      <w:lvlJc w:val="left"/>
      <w:pPr>
        <w:ind w:left="2697" w:hanging="360"/>
      </w:pPr>
      <w:rPr>
        <w:rFonts w:hint="default"/>
      </w:rPr>
    </w:lvl>
    <w:lvl w:ilvl="8" w:tplc="C5CA78A6">
      <w:start w:val="1"/>
      <w:numFmt w:val="bullet"/>
      <w:lvlText w:val="•"/>
      <w:lvlJc w:val="left"/>
      <w:pPr>
        <w:ind w:left="3022" w:hanging="360"/>
      </w:pPr>
      <w:rPr>
        <w:rFonts w:hint="default"/>
      </w:rPr>
    </w:lvl>
  </w:abstractNum>
  <w:abstractNum w:abstractNumId="64" w15:restartNumberingAfterBreak="0">
    <w:nsid w:val="67087510"/>
    <w:multiLevelType w:val="hybridMultilevel"/>
    <w:tmpl w:val="44841086"/>
    <w:lvl w:ilvl="0" w:tplc="63285076">
      <w:start w:val="1"/>
      <w:numFmt w:val="lowerLetter"/>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B446818"/>
    <w:multiLevelType w:val="multilevel"/>
    <w:tmpl w:val="4F0A8D20"/>
    <w:lvl w:ilvl="0">
      <w:start w:val="6"/>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6DD01753"/>
    <w:multiLevelType w:val="hybridMultilevel"/>
    <w:tmpl w:val="448403B6"/>
    <w:lvl w:ilvl="0" w:tplc="D9AC19E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15:restartNumberingAfterBreak="0">
    <w:nsid w:val="70F2323C"/>
    <w:multiLevelType w:val="multilevel"/>
    <w:tmpl w:val="F6B6329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95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855"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8" w15:restartNumberingAfterBreak="0">
    <w:nsid w:val="76C95BAE"/>
    <w:multiLevelType w:val="hybridMultilevel"/>
    <w:tmpl w:val="D0CA768C"/>
    <w:lvl w:ilvl="0" w:tplc="D9AC19E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15:restartNumberingAfterBreak="0">
    <w:nsid w:val="76D759AD"/>
    <w:multiLevelType w:val="multilevel"/>
    <w:tmpl w:val="797CF164"/>
    <w:lvl w:ilvl="0">
      <w:start w:val="6"/>
      <w:numFmt w:val="decimal"/>
      <w:lvlText w:val="%1"/>
      <w:lvlJc w:val="left"/>
      <w:pPr>
        <w:ind w:left="66" w:hanging="713"/>
      </w:pPr>
      <w:rPr>
        <w:rFonts w:hint="default"/>
      </w:rPr>
    </w:lvl>
    <w:lvl w:ilvl="1">
      <w:start w:val="2"/>
      <w:numFmt w:val="decimal"/>
      <w:lvlText w:val="%1.%2"/>
      <w:lvlJc w:val="left"/>
      <w:pPr>
        <w:ind w:left="66" w:hanging="713"/>
      </w:pPr>
      <w:rPr>
        <w:rFonts w:hint="default"/>
      </w:rPr>
    </w:lvl>
    <w:lvl w:ilvl="2">
      <w:start w:val="4"/>
      <w:numFmt w:val="decimal"/>
      <w:lvlText w:val="%1.%2.%3"/>
      <w:lvlJc w:val="left"/>
      <w:pPr>
        <w:ind w:left="66" w:hanging="713"/>
      </w:pPr>
      <w:rPr>
        <w:rFonts w:hint="default"/>
      </w:rPr>
    </w:lvl>
    <w:lvl w:ilvl="3">
      <w:start w:val="1"/>
      <w:numFmt w:val="decimal"/>
      <w:lvlText w:val="%1.%2.%3.%4"/>
      <w:lvlJc w:val="left"/>
      <w:pPr>
        <w:ind w:left="66" w:hanging="713"/>
      </w:pPr>
      <w:rPr>
        <w:rFonts w:ascii="Arial" w:eastAsia="Arial" w:hAnsi="Arial" w:hint="default"/>
        <w:spacing w:val="-3"/>
        <w:sz w:val="22"/>
        <w:szCs w:val="22"/>
      </w:rPr>
    </w:lvl>
    <w:lvl w:ilvl="4">
      <w:start w:val="1"/>
      <w:numFmt w:val="bullet"/>
      <w:lvlText w:val="•"/>
      <w:lvlJc w:val="left"/>
      <w:pPr>
        <w:ind w:left="2421" w:hanging="713"/>
      </w:pPr>
      <w:rPr>
        <w:rFonts w:hint="default"/>
      </w:rPr>
    </w:lvl>
    <w:lvl w:ilvl="5">
      <w:start w:val="1"/>
      <w:numFmt w:val="bullet"/>
      <w:lvlText w:val="•"/>
      <w:lvlJc w:val="left"/>
      <w:pPr>
        <w:ind w:left="3010" w:hanging="713"/>
      </w:pPr>
      <w:rPr>
        <w:rFonts w:hint="default"/>
      </w:rPr>
    </w:lvl>
    <w:lvl w:ilvl="6">
      <w:start w:val="1"/>
      <w:numFmt w:val="bullet"/>
      <w:lvlText w:val="•"/>
      <w:lvlJc w:val="left"/>
      <w:pPr>
        <w:ind w:left="3599" w:hanging="713"/>
      </w:pPr>
      <w:rPr>
        <w:rFonts w:hint="default"/>
      </w:rPr>
    </w:lvl>
    <w:lvl w:ilvl="7">
      <w:start w:val="1"/>
      <w:numFmt w:val="bullet"/>
      <w:lvlText w:val="•"/>
      <w:lvlJc w:val="left"/>
      <w:pPr>
        <w:ind w:left="4188" w:hanging="713"/>
      </w:pPr>
      <w:rPr>
        <w:rFonts w:hint="default"/>
      </w:rPr>
    </w:lvl>
    <w:lvl w:ilvl="8">
      <w:start w:val="1"/>
      <w:numFmt w:val="bullet"/>
      <w:lvlText w:val="•"/>
      <w:lvlJc w:val="left"/>
      <w:pPr>
        <w:ind w:left="4777" w:hanging="713"/>
      </w:pPr>
      <w:rPr>
        <w:rFonts w:hint="default"/>
      </w:rPr>
    </w:lvl>
  </w:abstractNum>
  <w:abstractNum w:abstractNumId="70" w15:restartNumberingAfterBreak="0">
    <w:nsid w:val="7709690A"/>
    <w:multiLevelType w:val="hybridMultilevel"/>
    <w:tmpl w:val="05E2E786"/>
    <w:lvl w:ilvl="0" w:tplc="B24EE236">
      <w:start w:val="2"/>
      <w:numFmt w:val="lowerLetter"/>
      <w:lvlText w:val="%1."/>
      <w:lvlJc w:val="left"/>
      <w:pPr>
        <w:ind w:left="63" w:hanging="193"/>
      </w:pPr>
      <w:rPr>
        <w:rFonts w:ascii="Arial" w:eastAsia="Arial" w:hAnsi="Arial" w:hint="default"/>
        <w:spacing w:val="-2"/>
        <w:sz w:val="18"/>
        <w:szCs w:val="18"/>
      </w:rPr>
    </w:lvl>
    <w:lvl w:ilvl="1" w:tplc="C5981530">
      <w:start w:val="1"/>
      <w:numFmt w:val="bullet"/>
      <w:lvlText w:val="•"/>
      <w:lvlJc w:val="left"/>
      <w:pPr>
        <w:ind w:left="424" w:hanging="193"/>
      </w:pPr>
      <w:rPr>
        <w:rFonts w:hint="default"/>
      </w:rPr>
    </w:lvl>
    <w:lvl w:ilvl="2" w:tplc="4D22A47A">
      <w:start w:val="1"/>
      <w:numFmt w:val="bullet"/>
      <w:lvlText w:val="•"/>
      <w:lvlJc w:val="left"/>
      <w:pPr>
        <w:ind w:left="785" w:hanging="193"/>
      </w:pPr>
      <w:rPr>
        <w:rFonts w:hint="default"/>
      </w:rPr>
    </w:lvl>
    <w:lvl w:ilvl="3" w:tplc="57F47E50">
      <w:start w:val="1"/>
      <w:numFmt w:val="bullet"/>
      <w:lvlText w:val="•"/>
      <w:lvlJc w:val="left"/>
      <w:pPr>
        <w:ind w:left="1146" w:hanging="193"/>
      </w:pPr>
      <w:rPr>
        <w:rFonts w:hint="default"/>
      </w:rPr>
    </w:lvl>
    <w:lvl w:ilvl="4" w:tplc="44DE50E2">
      <w:start w:val="1"/>
      <w:numFmt w:val="bullet"/>
      <w:lvlText w:val="•"/>
      <w:lvlJc w:val="left"/>
      <w:pPr>
        <w:ind w:left="1507" w:hanging="193"/>
      </w:pPr>
      <w:rPr>
        <w:rFonts w:hint="default"/>
      </w:rPr>
    </w:lvl>
    <w:lvl w:ilvl="5" w:tplc="76B217BA">
      <w:start w:val="1"/>
      <w:numFmt w:val="bullet"/>
      <w:lvlText w:val="•"/>
      <w:lvlJc w:val="left"/>
      <w:pPr>
        <w:ind w:left="1868" w:hanging="193"/>
      </w:pPr>
      <w:rPr>
        <w:rFonts w:hint="default"/>
      </w:rPr>
    </w:lvl>
    <w:lvl w:ilvl="6" w:tplc="A9FA7356">
      <w:start w:val="1"/>
      <w:numFmt w:val="bullet"/>
      <w:lvlText w:val="•"/>
      <w:lvlJc w:val="left"/>
      <w:pPr>
        <w:ind w:left="2228" w:hanging="193"/>
      </w:pPr>
      <w:rPr>
        <w:rFonts w:hint="default"/>
      </w:rPr>
    </w:lvl>
    <w:lvl w:ilvl="7" w:tplc="2326BF76">
      <w:start w:val="1"/>
      <w:numFmt w:val="bullet"/>
      <w:lvlText w:val="•"/>
      <w:lvlJc w:val="left"/>
      <w:pPr>
        <w:ind w:left="2589" w:hanging="193"/>
      </w:pPr>
      <w:rPr>
        <w:rFonts w:hint="default"/>
      </w:rPr>
    </w:lvl>
    <w:lvl w:ilvl="8" w:tplc="A95C9A2E">
      <w:start w:val="1"/>
      <w:numFmt w:val="bullet"/>
      <w:lvlText w:val="•"/>
      <w:lvlJc w:val="left"/>
      <w:pPr>
        <w:ind w:left="2950" w:hanging="193"/>
      </w:pPr>
      <w:rPr>
        <w:rFonts w:hint="default"/>
      </w:rPr>
    </w:lvl>
  </w:abstractNum>
  <w:abstractNum w:abstractNumId="71" w15:restartNumberingAfterBreak="0">
    <w:nsid w:val="798B14BC"/>
    <w:multiLevelType w:val="hybridMultilevel"/>
    <w:tmpl w:val="2CFC2DEA"/>
    <w:lvl w:ilvl="0" w:tplc="F3246890">
      <w:start w:val="1"/>
      <w:numFmt w:val="bullet"/>
      <w:lvlText w:val=""/>
      <w:lvlJc w:val="left"/>
      <w:pPr>
        <w:ind w:left="720" w:hanging="360"/>
      </w:pPr>
      <w:rPr>
        <w:rFonts w:ascii="Symbol" w:hAnsi="Symbol" w:hint="default"/>
      </w:rPr>
    </w:lvl>
    <w:lvl w:ilvl="1" w:tplc="B5D2D6A2">
      <w:start w:val="1"/>
      <w:numFmt w:val="bullet"/>
      <w:lvlText w:val="o"/>
      <w:lvlJc w:val="left"/>
      <w:pPr>
        <w:ind w:left="1440" w:hanging="360"/>
      </w:pPr>
      <w:rPr>
        <w:rFonts w:ascii="Courier New" w:hAnsi="Courier New" w:hint="default"/>
      </w:rPr>
    </w:lvl>
    <w:lvl w:ilvl="2" w:tplc="B420B134">
      <w:start w:val="1"/>
      <w:numFmt w:val="bullet"/>
      <w:lvlText w:val=""/>
      <w:lvlJc w:val="left"/>
      <w:pPr>
        <w:ind w:left="2160" w:hanging="360"/>
      </w:pPr>
      <w:rPr>
        <w:rFonts w:ascii="Wingdings" w:hAnsi="Wingdings" w:hint="default"/>
      </w:rPr>
    </w:lvl>
    <w:lvl w:ilvl="3" w:tplc="990257DA">
      <w:start w:val="1"/>
      <w:numFmt w:val="bullet"/>
      <w:lvlText w:val=""/>
      <w:lvlJc w:val="left"/>
      <w:pPr>
        <w:ind w:left="2880" w:hanging="360"/>
      </w:pPr>
      <w:rPr>
        <w:rFonts w:ascii="Symbol" w:hAnsi="Symbol" w:hint="default"/>
      </w:rPr>
    </w:lvl>
    <w:lvl w:ilvl="4" w:tplc="A5C4B80A">
      <w:start w:val="1"/>
      <w:numFmt w:val="bullet"/>
      <w:lvlText w:val="o"/>
      <w:lvlJc w:val="left"/>
      <w:pPr>
        <w:ind w:left="3600" w:hanging="360"/>
      </w:pPr>
      <w:rPr>
        <w:rFonts w:ascii="Courier New" w:hAnsi="Courier New" w:hint="default"/>
      </w:rPr>
    </w:lvl>
    <w:lvl w:ilvl="5" w:tplc="DD3267D4">
      <w:start w:val="1"/>
      <w:numFmt w:val="bullet"/>
      <w:lvlText w:val=""/>
      <w:lvlJc w:val="left"/>
      <w:pPr>
        <w:ind w:left="4320" w:hanging="360"/>
      </w:pPr>
      <w:rPr>
        <w:rFonts w:ascii="Wingdings" w:hAnsi="Wingdings" w:hint="default"/>
      </w:rPr>
    </w:lvl>
    <w:lvl w:ilvl="6" w:tplc="B23C4386">
      <w:start w:val="1"/>
      <w:numFmt w:val="bullet"/>
      <w:lvlText w:val=""/>
      <w:lvlJc w:val="left"/>
      <w:pPr>
        <w:ind w:left="5040" w:hanging="360"/>
      </w:pPr>
      <w:rPr>
        <w:rFonts w:ascii="Symbol" w:hAnsi="Symbol" w:hint="default"/>
      </w:rPr>
    </w:lvl>
    <w:lvl w:ilvl="7" w:tplc="C4A20D88">
      <w:start w:val="1"/>
      <w:numFmt w:val="bullet"/>
      <w:lvlText w:val="o"/>
      <w:lvlJc w:val="left"/>
      <w:pPr>
        <w:ind w:left="5760" w:hanging="360"/>
      </w:pPr>
      <w:rPr>
        <w:rFonts w:ascii="Courier New" w:hAnsi="Courier New" w:hint="default"/>
      </w:rPr>
    </w:lvl>
    <w:lvl w:ilvl="8" w:tplc="5956CDD4">
      <w:start w:val="1"/>
      <w:numFmt w:val="bullet"/>
      <w:lvlText w:val=""/>
      <w:lvlJc w:val="left"/>
      <w:pPr>
        <w:ind w:left="6480" w:hanging="360"/>
      </w:pPr>
      <w:rPr>
        <w:rFonts w:ascii="Wingdings" w:hAnsi="Wingdings" w:hint="default"/>
      </w:rPr>
    </w:lvl>
  </w:abstractNum>
  <w:abstractNum w:abstractNumId="72" w15:restartNumberingAfterBreak="0">
    <w:nsid w:val="7B233915"/>
    <w:multiLevelType w:val="hybridMultilevel"/>
    <w:tmpl w:val="0F1CE2CC"/>
    <w:lvl w:ilvl="0" w:tplc="0407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3" w15:restartNumberingAfterBreak="0">
    <w:nsid w:val="7E972ED3"/>
    <w:multiLevelType w:val="hybridMultilevel"/>
    <w:tmpl w:val="F27AC70A"/>
    <w:lvl w:ilvl="0" w:tplc="313A0B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32"/>
  </w:num>
  <w:num w:numId="3">
    <w:abstractNumId w:val="16"/>
  </w:num>
  <w:num w:numId="4">
    <w:abstractNumId w:val="35"/>
  </w:num>
  <w:num w:numId="5">
    <w:abstractNumId w:val="47"/>
  </w:num>
  <w:num w:numId="6">
    <w:abstractNumId w:val="20"/>
  </w:num>
  <w:num w:numId="7">
    <w:abstractNumId w:val="12"/>
  </w:num>
  <w:num w:numId="8">
    <w:abstractNumId w:val="6"/>
  </w:num>
  <w:num w:numId="9">
    <w:abstractNumId w:val="45"/>
  </w:num>
  <w:num w:numId="10">
    <w:abstractNumId w:val="66"/>
  </w:num>
  <w:num w:numId="11">
    <w:abstractNumId w:val="21"/>
  </w:num>
  <w:num w:numId="12">
    <w:abstractNumId w:val="26"/>
  </w:num>
  <w:num w:numId="13">
    <w:abstractNumId w:val="13"/>
  </w:num>
  <w:num w:numId="14">
    <w:abstractNumId w:val="65"/>
  </w:num>
  <w:num w:numId="1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5"/>
  </w:num>
  <w:num w:numId="17">
    <w:abstractNumId w:val="3"/>
  </w:num>
  <w:num w:numId="18">
    <w:abstractNumId w:val="57"/>
  </w:num>
  <w:num w:numId="19">
    <w:abstractNumId w:val="56"/>
  </w:num>
  <w:num w:numId="20">
    <w:abstractNumId w:val="34"/>
  </w:num>
  <w:num w:numId="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67"/>
  </w:num>
  <w:num w:numId="24">
    <w:abstractNumId w:val="6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64"/>
  </w:num>
  <w:num w:numId="27">
    <w:abstractNumId w:val="67"/>
    <w:lvlOverride w:ilvl="0">
      <w:startOverride w:val="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num>
  <w:num w:numId="29">
    <w:abstractNumId w:val="14"/>
  </w:num>
  <w:num w:numId="30">
    <w:abstractNumId w:val="49"/>
  </w:num>
  <w:num w:numId="31">
    <w:abstractNumId w:val="61"/>
  </w:num>
  <w:num w:numId="32">
    <w:abstractNumId w:val="36"/>
  </w:num>
  <w:num w:numId="33">
    <w:abstractNumId w:val="68"/>
  </w:num>
  <w:num w:numId="34">
    <w:abstractNumId w:val="59"/>
  </w:num>
  <w:num w:numId="35">
    <w:abstractNumId w:val="4"/>
  </w:num>
  <w:num w:numId="36">
    <w:abstractNumId w:val="53"/>
  </w:num>
  <w:num w:numId="37">
    <w:abstractNumId w:val="6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8"/>
  </w:num>
  <w:num w:numId="40">
    <w:abstractNumId w:val="62"/>
  </w:num>
  <w:num w:numId="41">
    <w:abstractNumId w:val="62"/>
    <w:lvlOverride w:ilvl="0">
      <w:startOverride w:val="1"/>
    </w:lvlOverride>
  </w:num>
  <w:num w:numId="42">
    <w:abstractNumId w:val="42"/>
  </w:num>
  <w:num w:numId="43">
    <w:abstractNumId w:val="62"/>
    <w:lvlOverride w:ilvl="0">
      <w:startOverride w:val="1"/>
    </w:lvlOverride>
  </w:num>
  <w:num w:numId="44">
    <w:abstractNumId w:val="62"/>
    <w:lvlOverride w:ilvl="0">
      <w:startOverride w:val="1"/>
    </w:lvlOverride>
  </w:num>
  <w:num w:numId="45">
    <w:abstractNumId w:val="25"/>
  </w:num>
  <w:num w:numId="46">
    <w:abstractNumId w:val="43"/>
  </w:num>
  <w:num w:numId="47">
    <w:abstractNumId w:val="71"/>
  </w:num>
  <w:num w:numId="48">
    <w:abstractNumId w:val="60"/>
  </w:num>
  <w:num w:numId="49">
    <w:abstractNumId w:val="5"/>
  </w:num>
  <w:num w:numId="50">
    <w:abstractNumId w:val="31"/>
  </w:num>
  <w:num w:numId="51">
    <w:abstractNumId w:val="18"/>
  </w:num>
  <w:num w:numId="52">
    <w:abstractNumId w:val="27"/>
  </w:num>
  <w:num w:numId="53">
    <w:abstractNumId w:val="2"/>
  </w:num>
  <w:num w:numId="54">
    <w:abstractNumId w:val="48"/>
  </w:num>
  <w:num w:numId="55">
    <w:abstractNumId w:val="7"/>
  </w:num>
  <w:num w:numId="56">
    <w:abstractNumId w:val="9"/>
  </w:num>
  <w:num w:numId="57">
    <w:abstractNumId w:val="63"/>
  </w:num>
  <w:num w:numId="58">
    <w:abstractNumId w:val="39"/>
  </w:num>
  <w:num w:numId="59">
    <w:abstractNumId w:val="29"/>
  </w:num>
  <w:num w:numId="60">
    <w:abstractNumId w:val="17"/>
  </w:num>
  <w:num w:numId="61">
    <w:abstractNumId w:val="33"/>
  </w:num>
  <w:num w:numId="62">
    <w:abstractNumId w:val="69"/>
  </w:num>
  <w:num w:numId="63">
    <w:abstractNumId w:val="50"/>
  </w:num>
  <w:num w:numId="64">
    <w:abstractNumId w:val="70"/>
  </w:num>
  <w:num w:numId="65">
    <w:abstractNumId w:val="11"/>
  </w:num>
  <w:num w:numId="66">
    <w:abstractNumId w:val="10"/>
  </w:num>
  <w:num w:numId="67">
    <w:abstractNumId w:val="15"/>
  </w:num>
  <w:num w:numId="68">
    <w:abstractNumId w:val="37"/>
  </w:num>
  <w:num w:numId="69">
    <w:abstractNumId w:val="55"/>
  </w:num>
  <w:num w:numId="70">
    <w:abstractNumId w:val="28"/>
  </w:num>
  <w:num w:numId="71">
    <w:abstractNumId w:val="40"/>
  </w:num>
  <w:num w:numId="72">
    <w:abstractNumId w:val="8"/>
  </w:num>
  <w:num w:numId="73">
    <w:abstractNumId w:val="46"/>
  </w:num>
  <w:num w:numId="74">
    <w:abstractNumId w:val="73"/>
  </w:num>
  <w:num w:numId="75">
    <w:abstractNumId w:val="17"/>
  </w:num>
  <w:num w:numId="76">
    <w:abstractNumId w:val="32"/>
  </w:num>
  <w:num w:numId="77">
    <w:abstractNumId w:val="35"/>
  </w:num>
  <w:num w:numId="78">
    <w:abstractNumId w:val="47"/>
  </w:num>
  <w:num w:numId="79">
    <w:abstractNumId w:val="20"/>
  </w:num>
  <w:num w:numId="80">
    <w:abstractNumId w:val="54"/>
  </w:num>
  <w:num w:numId="81">
    <w:abstractNumId w:val="30"/>
  </w:num>
  <w:num w:numId="8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num>
  <w:num w:numId="84">
    <w:abstractNumId w:val="52"/>
  </w:num>
  <w:num w:numId="85">
    <w:abstractNumId w:val="22"/>
  </w:num>
  <w:num w:numId="86">
    <w:abstractNumId w:val="19"/>
  </w:num>
  <w:num w:numId="87">
    <w:abstractNumId w:val="41"/>
  </w:num>
  <w:num w:numId="88">
    <w:abstractNumId w:val="72"/>
  </w:num>
  <w:num w:numId="89">
    <w:abstractNumId w:val="23"/>
  </w:num>
  <w:num w:numId="90">
    <w:abstractNumId w:val="24"/>
  </w:num>
  <w:num w:numId="91">
    <w:abstractNumId w:val="44"/>
  </w:num>
  <w:num w:numId="92">
    <w:abstractNumId w:val="58"/>
  </w:num>
  <w:num w:numId="93">
    <w:abstractNumId w:val="38"/>
  </w:num>
  <w:numIdMacAtCleanup w:val="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2">
    <w15:presenceInfo w15:providerId="None" w15:userId="USER 2"/>
  </w15:person>
  <w15:person w15:author="Irina">
    <w15:presenceInfo w15:providerId="None" w15:userId="Ir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AF5"/>
    <w:rsid w:val="000020FA"/>
    <w:rsid w:val="000052BD"/>
    <w:rsid w:val="00007E7B"/>
    <w:rsid w:val="0001360F"/>
    <w:rsid w:val="000157EA"/>
    <w:rsid w:val="00015C6D"/>
    <w:rsid w:val="00023DC4"/>
    <w:rsid w:val="00035237"/>
    <w:rsid w:val="00037A52"/>
    <w:rsid w:val="00037B95"/>
    <w:rsid w:val="00042D4B"/>
    <w:rsid w:val="00051CB9"/>
    <w:rsid w:val="00052FED"/>
    <w:rsid w:val="00053E5E"/>
    <w:rsid w:val="0006500C"/>
    <w:rsid w:val="0007330C"/>
    <w:rsid w:val="00073619"/>
    <w:rsid w:val="00084E57"/>
    <w:rsid w:val="0009486A"/>
    <w:rsid w:val="0009776B"/>
    <w:rsid w:val="00097C08"/>
    <w:rsid w:val="000A093A"/>
    <w:rsid w:val="000A16DC"/>
    <w:rsid w:val="000A290B"/>
    <w:rsid w:val="000A2C86"/>
    <w:rsid w:val="000A3124"/>
    <w:rsid w:val="000A5518"/>
    <w:rsid w:val="000B76A3"/>
    <w:rsid w:val="000C4667"/>
    <w:rsid w:val="000D5739"/>
    <w:rsid w:val="000D5942"/>
    <w:rsid w:val="000E5363"/>
    <w:rsid w:val="000E71ED"/>
    <w:rsid w:val="000F0B97"/>
    <w:rsid w:val="001108CD"/>
    <w:rsid w:val="00111D3F"/>
    <w:rsid w:val="00111E74"/>
    <w:rsid w:val="00113A32"/>
    <w:rsid w:val="001142C9"/>
    <w:rsid w:val="001142E0"/>
    <w:rsid w:val="00117D79"/>
    <w:rsid w:val="00122571"/>
    <w:rsid w:val="001250D8"/>
    <w:rsid w:val="001311CA"/>
    <w:rsid w:val="0014148C"/>
    <w:rsid w:val="001426EE"/>
    <w:rsid w:val="001428C2"/>
    <w:rsid w:val="00145BCD"/>
    <w:rsid w:val="001510E1"/>
    <w:rsid w:val="0015797C"/>
    <w:rsid w:val="001834C9"/>
    <w:rsid w:val="001903A9"/>
    <w:rsid w:val="00190FD1"/>
    <w:rsid w:val="001A35E1"/>
    <w:rsid w:val="001A5350"/>
    <w:rsid w:val="001A77E7"/>
    <w:rsid w:val="001B156A"/>
    <w:rsid w:val="001B2BA4"/>
    <w:rsid w:val="001B3E87"/>
    <w:rsid w:val="001B6ED7"/>
    <w:rsid w:val="001C7522"/>
    <w:rsid w:val="001D0077"/>
    <w:rsid w:val="001D0A18"/>
    <w:rsid w:val="001D2FEA"/>
    <w:rsid w:val="001D553C"/>
    <w:rsid w:val="001D55B7"/>
    <w:rsid w:val="001D6244"/>
    <w:rsid w:val="001E1360"/>
    <w:rsid w:val="001E2280"/>
    <w:rsid w:val="001E27B3"/>
    <w:rsid w:val="001E30DC"/>
    <w:rsid w:val="001E4062"/>
    <w:rsid w:val="001F1B88"/>
    <w:rsid w:val="001F4C33"/>
    <w:rsid w:val="0020223E"/>
    <w:rsid w:val="00202DC6"/>
    <w:rsid w:val="00203A0F"/>
    <w:rsid w:val="00204FE1"/>
    <w:rsid w:val="0020551A"/>
    <w:rsid w:val="00207FC5"/>
    <w:rsid w:val="002154F2"/>
    <w:rsid w:val="00216231"/>
    <w:rsid w:val="002178DD"/>
    <w:rsid w:val="00217EB1"/>
    <w:rsid w:val="00224974"/>
    <w:rsid w:val="0022585E"/>
    <w:rsid w:val="00232EBD"/>
    <w:rsid w:val="00236899"/>
    <w:rsid w:val="00237F08"/>
    <w:rsid w:val="00252134"/>
    <w:rsid w:val="002616F4"/>
    <w:rsid w:val="00263574"/>
    <w:rsid w:val="00265B94"/>
    <w:rsid w:val="00265E06"/>
    <w:rsid w:val="002663F2"/>
    <w:rsid w:val="00272530"/>
    <w:rsid w:val="002756B0"/>
    <w:rsid w:val="00280684"/>
    <w:rsid w:val="00282A6C"/>
    <w:rsid w:val="00283CEE"/>
    <w:rsid w:val="00284818"/>
    <w:rsid w:val="002851F3"/>
    <w:rsid w:val="002877F8"/>
    <w:rsid w:val="0029104D"/>
    <w:rsid w:val="00291C24"/>
    <w:rsid w:val="00292B78"/>
    <w:rsid w:val="002A01A8"/>
    <w:rsid w:val="002A3548"/>
    <w:rsid w:val="002A4466"/>
    <w:rsid w:val="002C1C91"/>
    <w:rsid w:val="002C45CA"/>
    <w:rsid w:val="002C4E7C"/>
    <w:rsid w:val="002C65EB"/>
    <w:rsid w:val="002C6F5A"/>
    <w:rsid w:val="002D2B05"/>
    <w:rsid w:val="002D38A1"/>
    <w:rsid w:val="002D4386"/>
    <w:rsid w:val="002E336A"/>
    <w:rsid w:val="002E7626"/>
    <w:rsid w:val="002F0588"/>
    <w:rsid w:val="002F06A9"/>
    <w:rsid w:val="002F0E2C"/>
    <w:rsid w:val="002F255C"/>
    <w:rsid w:val="002F276F"/>
    <w:rsid w:val="002F59D7"/>
    <w:rsid w:val="002F69DB"/>
    <w:rsid w:val="00302B99"/>
    <w:rsid w:val="0030319B"/>
    <w:rsid w:val="00303994"/>
    <w:rsid w:val="00305FD1"/>
    <w:rsid w:val="00307C82"/>
    <w:rsid w:val="003156AE"/>
    <w:rsid w:val="00315B7D"/>
    <w:rsid w:val="00316E86"/>
    <w:rsid w:val="003202F5"/>
    <w:rsid w:val="00320864"/>
    <w:rsid w:val="003225A2"/>
    <w:rsid w:val="00336E27"/>
    <w:rsid w:val="0033710A"/>
    <w:rsid w:val="003412D7"/>
    <w:rsid w:val="003520A7"/>
    <w:rsid w:val="0035244E"/>
    <w:rsid w:val="003539AB"/>
    <w:rsid w:val="003655BA"/>
    <w:rsid w:val="00370817"/>
    <w:rsid w:val="00372922"/>
    <w:rsid w:val="003826A3"/>
    <w:rsid w:val="00383D8A"/>
    <w:rsid w:val="0038439D"/>
    <w:rsid w:val="003A197A"/>
    <w:rsid w:val="003A7880"/>
    <w:rsid w:val="003B01F7"/>
    <w:rsid w:val="003B323F"/>
    <w:rsid w:val="003B361D"/>
    <w:rsid w:val="003B7F83"/>
    <w:rsid w:val="003D2551"/>
    <w:rsid w:val="003D3E1E"/>
    <w:rsid w:val="003D4825"/>
    <w:rsid w:val="003E024A"/>
    <w:rsid w:val="003E0BA7"/>
    <w:rsid w:val="003E5CE6"/>
    <w:rsid w:val="003E7458"/>
    <w:rsid w:val="003F5E56"/>
    <w:rsid w:val="00400D2E"/>
    <w:rsid w:val="004044FA"/>
    <w:rsid w:val="0040475C"/>
    <w:rsid w:val="004062F4"/>
    <w:rsid w:val="0041227D"/>
    <w:rsid w:val="00413E52"/>
    <w:rsid w:val="00415BB3"/>
    <w:rsid w:val="0042286B"/>
    <w:rsid w:val="00424BEE"/>
    <w:rsid w:val="00430966"/>
    <w:rsid w:val="00432800"/>
    <w:rsid w:val="00440430"/>
    <w:rsid w:val="00450844"/>
    <w:rsid w:val="00450851"/>
    <w:rsid w:val="00454039"/>
    <w:rsid w:val="00454C89"/>
    <w:rsid w:val="00456E01"/>
    <w:rsid w:val="0046110B"/>
    <w:rsid w:val="00465DCA"/>
    <w:rsid w:val="00471052"/>
    <w:rsid w:val="004764EF"/>
    <w:rsid w:val="00477C68"/>
    <w:rsid w:val="00483971"/>
    <w:rsid w:val="004952D6"/>
    <w:rsid w:val="00496F1B"/>
    <w:rsid w:val="004A0617"/>
    <w:rsid w:val="004A3646"/>
    <w:rsid w:val="004A6425"/>
    <w:rsid w:val="004A7E59"/>
    <w:rsid w:val="004B2D59"/>
    <w:rsid w:val="004C18BF"/>
    <w:rsid w:val="004C1B44"/>
    <w:rsid w:val="004C69BE"/>
    <w:rsid w:val="004C7F44"/>
    <w:rsid w:val="004D46D0"/>
    <w:rsid w:val="004D6503"/>
    <w:rsid w:val="004E4740"/>
    <w:rsid w:val="004E7C5A"/>
    <w:rsid w:val="004F04E8"/>
    <w:rsid w:val="004F5239"/>
    <w:rsid w:val="00503231"/>
    <w:rsid w:val="005034DB"/>
    <w:rsid w:val="00506C12"/>
    <w:rsid w:val="00512548"/>
    <w:rsid w:val="005142F2"/>
    <w:rsid w:val="00521A4F"/>
    <w:rsid w:val="00521C70"/>
    <w:rsid w:val="005226D1"/>
    <w:rsid w:val="00523472"/>
    <w:rsid w:val="00527A35"/>
    <w:rsid w:val="005335FD"/>
    <w:rsid w:val="005355A0"/>
    <w:rsid w:val="00537F12"/>
    <w:rsid w:val="005406B8"/>
    <w:rsid w:val="00540798"/>
    <w:rsid w:val="00540A0A"/>
    <w:rsid w:val="0054314B"/>
    <w:rsid w:val="0054483D"/>
    <w:rsid w:val="00544987"/>
    <w:rsid w:val="0054564A"/>
    <w:rsid w:val="0054712B"/>
    <w:rsid w:val="005543D9"/>
    <w:rsid w:val="005561BE"/>
    <w:rsid w:val="0055681D"/>
    <w:rsid w:val="00563B0F"/>
    <w:rsid w:val="005656DF"/>
    <w:rsid w:val="005676C7"/>
    <w:rsid w:val="005716BD"/>
    <w:rsid w:val="00573BBB"/>
    <w:rsid w:val="00576DC5"/>
    <w:rsid w:val="00577067"/>
    <w:rsid w:val="00585D7B"/>
    <w:rsid w:val="00587072"/>
    <w:rsid w:val="00591511"/>
    <w:rsid w:val="00592DE3"/>
    <w:rsid w:val="0059441E"/>
    <w:rsid w:val="005957CD"/>
    <w:rsid w:val="005A4E01"/>
    <w:rsid w:val="005A77A5"/>
    <w:rsid w:val="005B2018"/>
    <w:rsid w:val="005B6BDD"/>
    <w:rsid w:val="005C6B0D"/>
    <w:rsid w:val="005C7D05"/>
    <w:rsid w:val="005D08FD"/>
    <w:rsid w:val="005D22B9"/>
    <w:rsid w:val="005D3BCD"/>
    <w:rsid w:val="005E1356"/>
    <w:rsid w:val="005E45B6"/>
    <w:rsid w:val="005E5F4D"/>
    <w:rsid w:val="005E7CFA"/>
    <w:rsid w:val="005F3882"/>
    <w:rsid w:val="005F5246"/>
    <w:rsid w:val="005F62BC"/>
    <w:rsid w:val="005F701C"/>
    <w:rsid w:val="00606075"/>
    <w:rsid w:val="006164D2"/>
    <w:rsid w:val="00623CA0"/>
    <w:rsid w:val="0062515A"/>
    <w:rsid w:val="006329F0"/>
    <w:rsid w:val="006357F2"/>
    <w:rsid w:val="00641D6F"/>
    <w:rsid w:val="00650313"/>
    <w:rsid w:val="00650930"/>
    <w:rsid w:val="00652BA3"/>
    <w:rsid w:val="006555B9"/>
    <w:rsid w:val="006610C0"/>
    <w:rsid w:val="00662485"/>
    <w:rsid w:val="0068070F"/>
    <w:rsid w:val="00681549"/>
    <w:rsid w:val="006830F9"/>
    <w:rsid w:val="00683BE8"/>
    <w:rsid w:val="00685C77"/>
    <w:rsid w:val="00685E32"/>
    <w:rsid w:val="006863D9"/>
    <w:rsid w:val="0068644C"/>
    <w:rsid w:val="00690FB4"/>
    <w:rsid w:val="006924AE"/>
    <w:rsid w:val="00694684"/>
    <w:rsid w:val="006A0079"/>
    <w:rsid w:val="006A0723"/>
    <w:rsid w:val="006A0B56"/>
    <w:rsid w:val="006A0C70"/>
    <w:rsid w:val="006A37D1"/>
    <w:rsid w:val="006A7CF3"/>
    <w:rsid w:val="006B043B"/>
    <w:rsid w:val="006C1D8D"/>
    <w:rsid w:val="006C20E2"/>
    <w:rsid w:val="006C25C7"/>
    <w:rsid w:val="006C3AE9"/>
    <w:rsid w:val="006C4B8D"/>
    <w:rsid w:val="006D06D8"/>
    <w:rsid w:val="006D1DDE"/>
    <w:rsid w:val="006D2D07"/>
    <w:rsid w:val="006D5197"/>
    <w:rsid w:val="006E0839"/>
    <w:rsid w:val="006E3A8D"/>
    <w:rsid w:val="006F3073"/>
    <w:rsid w:val="006F3F91"/>
    <w:rsid w:val="006F4C0C"/>
    <w:rsid w:val="006F57F8"/>
    <w:rsid w:val="006F75CB"/>
    <w:rsid w:val="006F7FB7"/>
    <w:rsid w:val="00711035"/>
    <w:rsid w:val="00711B14"/>
    <w:rsid w:val="00712316"/>
    <w:rsid w:val="00725370"/>
    <w:rsid w:val="00725B36"/>
    <w:rsid w:val="00735F3E"/>
    <w:rsid w:val="00736581"/>
    <w:rsid w:val="007378F6"/>
    <w:rsid w:val="007417F3"/>
    <w:rsid w:val="0074218A"/>
    <w:rsid w:val="00744F2E"/>
    <w:rsid w:val="00746C28"/>
    <w:rsid w:val="00751F46"/>
    <w:rsid w:val="007524A7"/>
    <w:rsid w:val="00752553"/>
    <w:rsid w:val="00753678"/>
    <w:rsid w:val="00753824"/>
    <w:rsid w:val="00757847"/>
    <w:rsid w:val="007609B9"/>
    <w:rsid w:val="00761F6A"/>
    <w:rsid w:val="00764BEE"/>
    <w:rsid w:val="007716D3"/>
    <w:rsid w:val="00775049"/>
    <w:rsid w:val="0077694A"/>
    <w:rsid w:val="007872FA"/>
    <w:rsid w:val="00787474"/>
    <w:rsid w:val="0079049D"/>
    <w:rsid w:val="00790518"/>
    <w:rsid w:val="00790665"/>
    <w:rsid w:val="00793BCF"/>
    <w:rsid w:val="007A0862"/>
    <w:rsid w:val="007A1A12"/>
    <w:rsid w:val="007A1C37"/>
    <w:rsid w:val="007A4221"/>
    <w:rsid w:val="007A6244"/>
    <w:rsid w:val="007A6610"/>
    <w:rsid w:val="007A6658"/>
    <w:rsid w:val="007B15B0"/>
    <w:rsid w:val="007B21FA"/>
    <w:rsid w:val="007B3147"/>
    <w:rsid w:val="007B5B90"/>
    <w:rsid w:val="007C16E2"/>
    <w:rsid w:val="007C2BAE"/>
    <w:rsid w:val="007C52C1"/>
    <w:rsid w:val="007C6D6C"/>
    <w:rsid w:val="007D1532"/>
    <w:rsid w:val="007D4779"/>
    <w:rsid w:val="007D4A80"/>
    <w:rsid w:val="007E5DF4"/>
    <w:rsid w:val="007E758F"/>
    <w:rsid w:val="007F1BE2"/>
    <w:rsid w:val="007F303D"/>
    <w:rsid w:val="007F4AC8"/>
    <w:rsid w:val="007F63AB"/>
    <w:rsid w:val="008016E1"/>
    <w:rsid w:val="00802D83"/>
    <w:rsid w:val="008125E3"/>
    <w:rsid w:val="008142F1"/>
    <w:rsid w:val="00814C73"/>
    <w:rsid w:val="00815ADD"/>
    <w:rsid w:val="00817397"/>
    <w:rsid w:val="00820B38"/>
    <w:rsid w:val="00836132"/>
    <w:rsid w:val="008407F0"/>
    <w:rsid w:val="0084667B"/>
    <w:rsid w:val="00847BE1"/>
    <w:rsid w:val="00851EF0"/>
    <w:rsid w:val="00861196"/>
    <w:rsid w:val="00863665"/>
    <w:rsid w:val="008804E2"/>
    <w:rsid w:val="00892DFA"/>
    <w:rsid w:val="008A3C55"/>
    <w:rsid w:val="008A6CA4"/>
    <w:rsid w:val="008B2614"/>
    <w:rsid w:val="008B4394"/>
    <w:rsid w:val="008B4E67"/>
    <w:rsid w:val="008B5560"/>
    <w:rsid w:val="008B7DFB"/>
    <w:rsid w:val="008C7C3F"/>
    <w:rsid w:val="008D0DB4"/>
    <w:rsid w:val="008D0F87"/>
    <w:rsid w:val="008D1A1E"/>
    <w:rsid w:val="008D267F"/>
    <w:rsid w:val="008D35F5"/>
    <w:rsid w:val="008D3B08"/>
    <w:rsid w:val="008D6FE9"/>
    <w:rsid w:val="008E1451"/>
    <w:rsid w:val="008F02EC"/>
    <w:rsid w:val="008F17DC"/>
    <w:rsid w:val="008F1E8E"/>
    <w:rsid w:val="00901B43"/>
    <w:rsid w:val="009020E9"/>
    <w:rsid w:val="00903E91"/>
    <w:rsid w:val="009128E7"/>
    <w:rsid w:val="0091451B"/>
    <w:rsid w:val="0091578A"/>
    <w:rsid w:val="00924F8B"/>
    <w:rsid w:val="00931183"/>
    <w:rsid w:val="009323FA"/>
    <w:rsid w:val="00936183"/>
    <w:rsid w:val="00945A08"/>
    <w:rsid w:val="00947ACF"/>
    <w:rsid w:val="00950057"/>
    <w:rsid w:val="009501C1"/>
    <w:rsid w:val="00952B9A"/>
    <w:rsid w:val="00960341"/>
    <w:rsid w:val="00961840"/>
    <w:rsid w:val="00965464"/>
    <w:rsid w:val="009661D9"/>
    <w:rsid w:val="0097019E"/>
    <w:rsid w:val="00971EB4"/>
    <w:rsid w:val="009721D2"/>
    <w:rsid w:val="00974734"/>
    <w:rsid w:val="00976AB4"/>
    <w:rsid w:val="00976F38"/>
    <w:rsid w:val="00977750"/>
    <w:rsid w:val="009812E8"/>
    <w:rsid w:val="00981BC2"/>
    <w:rsid w:val="00982B86"/>
    <w:rsid w:val="00982C65"/>
    <w:rsid w:val="00984B1D"/>
    <w:rsid w:val="00985712"/>
    <w:rsid w:val="00986DF5"/>
    <w:rsid w:val="00993886"/>
    <w:rsid w:val="00994755"/>
    <w:rsid w:val="00995801"/>
    <w:rsid w:val="009A10DC"/>
    <w:rsid w:val="009A3E27"/>
    <w:rsid w:val="009A40CB"/>
    <w:rsid w:val="009A4C26"/>
    <w:rsid w:val="009A544B"/>
    <w:rsid w:val="009B3F9C"/>
    <w:rsid w:val="009B4077"/>
    <w:rsid w:val="009C1718"/>
    <w:rsid w:val="009C2D81"/>
    <w:rsid w:val="009C5E91"/>
    <w:rsid w:val="009D2B74"/>
    <w:rsid w:val="009D486F"/>
    <w:rsid w:val="009D528E"/>
    <w:rsid w:val="009D7DB0"/>
    <w:rsid w:val="009E0D84"/>
    <w:rsid w:val="009E240B"/>
    <w:rsid w:val="009E2CE9"/>
    <w:rsid w:val="009E58E2"/>
    <w:rsid w:val="009F3D07"/>
    <w:rsid w:val="009F4870"/>
    <w:rsid w:val="009F734E"/>
    <w:rsid w:val="00A00025"/>
    <w:rsid w:val="00A064AA"/>
    <w:rsid w:val="00A14CD5"/>
    <w:rsid w:val="00A24269"/>
    <w:rsid w:val="00A24723"/>
    <w:rsid w:val="00A24C9D"/>
    <w:rsid w:val="00A265DF"/>
    <w:rsid w:val="00A27C09"/>
    <w:rsid w:val="00A3543E"/>
    <w:rsid w:val="00A40785"/>
    <w:rsid w:val="00A4302D"/>
    <w:rsid w:val="00A44909"/>
    <w:rsid w:val="00A470FB"/>
    <w:rsid w:val="00A5066F"/>
    <w:rsid w:val="00A512DB"/>
    <w:rsid w:val="00A5356B"/>
    <w:rsid w:val="00A5762B"/>
    <w:rsid w:val="00A61843"/>
    <w:rsid w:val="00A62593"/>
    <w:rsid w:val="00A62758"/>
    <w:rsid w:val="00A627A6"/>
    <w:rsid w:val="00A6576A"/>
    <w:rsid w:val="00A661D1"/>
    <w:rsid w:val="00A665BF"/>
    <w:rsid w:val="00A67307"/>
    <w:rsid w:val="00A700C1"/>
    <w:rsid w:val="00A707F9"/>
    <w:rsid w:val="00A76202"/>
    <w:rsid w:val="00A76205"/>
    <w:rsid w:val="00A76895"/>
    <w:rsid w:val="00A77B19"/>
    <w:rsid w:val="00A858AA"/>
    <w:rsid w:val="00A94824"/>
    <w:rsid w:val="00AA151D"/>
    <w:rsid w:val="00AA5562"/>
    <w:rsid w:val="00AB0E8D"/>
    <w:rsid w:val="00AC31B4"/>
    <w:rsid w:val="00AC587A"/>
    <w:rsid w:val="00AC62BA"/>
    <w:rsid w:val="00AC653D"/>
    <w:rsid w:val="00AC74F1"/>
    <w:rsid w:val="00AD0E88"/>
    <w:rsid w:val="00AD4D73"/>
    <w:rsid w:val="00AE5994"/>
    <w:rsid w:val="00AE7329"/>
    <w:rsid w:val="00AF01D6"/>
    <w:rsid w:val="00AF61EC"/>
    <w:rsid w:val="00AF7775"/>
    <w:rsid w:val="00AF7B3A"/>
    <w:rsid w:val="00B0499E"/>
    <w:rsid w:val="00B069C3"/>
    <w:rsid w:val="00B0781E"/>
    <w:rsid w:val="00B12419"/>
    <w:rsid w:val="00B1393C"/>
    <w:rsid w:val="00B14ED4"/>
    <w:rsid w:val="00B15065"/>
    <w:rsid w:val="00B171BC"/>
    <w:rsid w:val="00B1798D"/>
    <w:rsid w:val="00B20528"/>
    <w:rsid w:val="00B234A1"/>
    <w:rsid w:val="00B24544"/>
    <w:rsid w:val="00B26963"/>
    <w:rsid w:val="00B426CB"/>
    <w:rsid w:val="00B52B37"/>
    <w:rsid w:val="00B530C1"/>
    <w:rsid w:val="00B56D9B"/>
    <w:rsid w:val="00B56E43"/>
    <w:rsid w:val="00B5748A"/>
    <w:rsid w:val="00B601FB"/>
    <w:rsid w:val="00B61D29"/>
    <w:rsid w:val="00B61D47"/>
    <w:rsid w:val="00B63A6F"/>
    <w:rsid w:val="00B66D98"/>
    <w:rsid w:val="00B7109F"/>
    <w:rsid w:val="00B75D10"/>
    <w:rsid w:val="00B90E6B"/>
    <w:rsid w:val="00B9311D"/>
    <w:rsid w:val="00B93725"/>
    <w:rsid w:val="00BA117C"/>
    <w:rsid w:val="00BA3061"/>
    <w:rsid w:val="00BA37B9"/>
    <w:rsid w:val="00BA7DC0"/>
    <w:rsid w:val="00BB0048"/>
    <w:rsid w:val="00BB1405"/>
    <w:rsid w:val="00BB2B5F"/>
    <w:rsid w:val="00BB3746"/>
    <w:rsid w:val="00BB4136"/>
    <w:rsid w:val="00BB535B"/>
    <w:rsid w:val="00BB60B7"/>
    <w:rsid w:val="00BB7C73"/>
    <w:rsid w:val="00BC04B2"/>
    <w:rsid w:val="00BC0804"/>
    <w:rsid w:val="00BC2935"/>
    <w:rsid w:val="00BC3393"/>
    <w:rsid w:val="00BC6224"/>
    <w:rsid w:val="00BC7B2C"/>
    <w:rsid w:val="00BD05EE"/>
    <w:rsid w:val="00BD414A"/>
    <w:rsid w:val="00BE1AAB"/>
    <w:rsid w:val="00BE2E86"/>
    <w:rsid w:val="00BE333A"/>
    <w:rsid w:val="00BE4BD6"/>
    <w:rsid w:val="00BE712B"/>
    <w:rsid w:val="00BE7A21"/>
    <w:rsid w:val="00BF08D0"/>
    <w:rsid w:val="00BF0BDF"/>
    <w:rsid w:val="00BF2D53"/>
    <w:rsid w:val="00BF77A0"/>
    <w:rsid w:val="00BF7F0A"/>
    <w:rsid w:val="00C153C5"/>
    <w:rsid w:val="00C2273E"/>
    <w:rsid w:val="00C24338"/>
    <w:rsid w:val="00C243E0"/>
    <w:rsid w:val="00C252D3"/>
    <w:rsid w:val="00C312B3"/>
    <w:rsid w:val="00C36FAD"/>
    <w:rsid w:val="00C40859"/>
    <w:rsid w:val="00C40B0F"/>
    <w:rsid w:val="00C41A25"/>
    <w:rsid w:val="00C502C7"/>
    <w:rsid w:val="00C504DA"/>
    <w:rsid w:val="00C5138B"/>
    <w:rsid w:val="00C56346"/>
    <w:rsid w:val="00C6390A"/>
    <w:rsid w:val="00C666EC"/>
    <w:rsid w:val="00C70B98"/>
    <w:rsid w:val="00C72F1C"/>
    <w:rsid w:val="00C7347A"/>
    <w:rsid w:val="00C739D2"/>
    <w:rsid w:val="00C73B16"/>
    <w:rsid w:val="00C80E06"/>
    <w:rsid w:val="00C85B4B"/>
    <w:rsid w:val="00C87D8F"/>
    <w:rsid w:val="00C909BA"/>
    <w:rsid w:val="00C968DD"/>
    <w:rsid w:val="00CA268D"/>
    <w:rsid w:val="00CA7E97"/>
    <w:rsid w:val="00CB07D5"/>
    <w:rsid w:val="00CB0D05"/>
    <w:rsid w:val="00CC06A1"/>
    <w:rsid w:val="00CC250C"/>
    <w:rsid w:val="00CC3B30"/>
    <w:rsid w:val="00CC4B77"/>
    <w:rsid w:val="00CC653A"/>
    <w:rsid w:val="00CD0B2C"/>
    <w:rsid w:val="00CD125F"/>
    <w:rsid w:val="00CD65B4"/>
    <w:rsid w:val="00CE2503"/>
    <w:rsid w:val="00CE3C0B"/>
    <w:rsid w:val="00CE4477"/>
    <w:rsid w:val="00CE5C6C"/>
    <w:rsid w:val="00CF22B2"/>
    <w:rsid w:val="00CF6D70"/>
    <w:rsid w:val="00D03148"/>
    <w:rsid w:val="00D14874"/>
    <w:rsid w:val="00D16313"/>
    <w:rsid w:val="00D2419C"/>
    <w:rsid w:val="00D2727E"/>
    <w:rsid w:val="00D30CB3"/>
    <w:rsid w:val="00D35A0F"/>
    <w:rsid w:val="00D446EB"/>
    <w:rsid w:val="00D50B26"/>
    <w:rsid w:val="00D52E56"/>
    <w:rsid w:val="00D53434"/>
    <w:rsid w:val="00D5469C"/>
    <w:rsid w:val="00D56C5A"/>
    <w:rsid w:val="00D60772"/>
    <w:rsid w:val="00D60818"/>
    <w:rsid w:val="00D60C52"/>
    <w:rsid w:val="00D67C12"/>
    <w:rsid w:val="00D70F2C"/>
    <w:rsid w:val="00D73364"/>
    <w:rsid w:val="00D8337C"/>
    <w:rsid w:val="00D91AA6"/>
    <w:rsid w:val="00D94B89"/>
    <w:rsid w:val="00D94FA3"/>
    <w:rsid w:val="00DA0D34"/>
    <w:rsid w:val="00DA5701"/>
    <w:rsid w:val="00DB1708"/>
    <w:rsid w:val="00DB1AA8"/>
    <w:rsid w:val="00DB346E"/>
    <w:rsid w:val="00DB44EE"/>
    <w:rsid w:val="00DC0B07"/>
    <w:rsid w:val="00DC2EDF"/>
    <w:rsid w:val="00DC6181"/>
    <w:rsid w:val="00DC6B42"/>
    <w:rsid w:val="00DC7AC3"/>
    <w:rsid w:val="00DD4249"/>
    <w:rsid w:val="00DD6EA7"/>
    <w:rsid w:val="00DE0652"/>
    <w:rsid w:val="00DE1842"/>
    <w:rsid w:val="00DE338F"/>
    <w:rsid w:val="00DE6CFF"/>
    <w:rsid w:val="00DE7440"/>
    <w:rsid w:val="00DF01E1"/>
    <w:rsid w:val="00DF0CE3"/>
    <w:rsid w:val="00DF20DC"/>
    <w:rsid w:val="00DF474E"/>
    <w:rsid w:val="00DF76BB"/>
    <w:rsid w:val="00E0065C"/>
    <w:rsid w:val="00E0164A"/>
    <w:rsid w:val="00E035C3"/>
    <w:rsid w:val="00E15A73"/>
    <w:rsid w:val="00E22499"/>
    <w:rsid w:val="00E237A2"/>
    <w:rsid w:val="00E252D7"/>
    <w:rsid w:val="00E360B9"/>
    <w:rsid w:val="00E362F5"/>
    <w:rsid w:val="00E41194"/>
    <w:rsid w:val="00E47D20"/>
    <w:rsid w:val="00E5439B"/>
    <w:rsid w:val="00E56052"/>
    <w:rsid w:val="00E61389"/>
    <w:rsid w:val="00E63139"/>
    <w:rsid w:val="00E65F35"/>
    <w:rsid w:val="00E81204"/>
    <w:rsid w:val="00E824BE"/>
    <w:rsid w:val="00EA1B11"/>
    <w:rsid w:val="00EA78D3"/>
    <w:rsid w:val="00EA7925"/>
    <w:rsid w:val="00EA7AF5"/>
    <w:rsid w:val="00EB4C35"/>
    <w:rsid w:val="00EB60D4"/>
    <w:rsid w:val="00ED0310"/>
    <w:rsid w:val="00ED0366"/>
    <w:rsid w:val="00ED2DA3"/>
    <w:rsid w:val="00ED3590"/>
    <w:rsid w:val="00ED66E5"/>
    <w:rsid w:val="00ED67D8"/>
    <w:rsid w:val="00EE116F"/>
    <w:rsid w:val="00EE5558"/>
    <w:rsid w:val="00EF2E03"/>
    <w:rsid w:val="00EF3622"/>
    <w:rsid w:val="00EF5E87"/>
    <w:rsid w:val="00EF63B4"/>
    <w:rsid w:val="00F001B4"/>
    <w:rsid w:val="00F01670"/>
    <w:rsid w:val="00F02EA8"/>
    <w:rsid w:val="00F05005"/>
    <w:rsid w:val="00F05468"/>
    <w:rsid w:val="00F06B69"/>
    <w:rsid w:val="00F07108"/>
    <w:rsid w:val="00F12F16"/>
    <w:rsid w:val="00F12F6D"/>
    <w:rsid w:val="00F21EA8"/>
    <w:rsid w:val="00F23E28"/>
    <w:rsid w:val="00F25CB7"/>
    <w:rsid w:val="00F270C8"/>
    <w:rsid w:val="00F3627D"/>
    <w:rsid w:val="00F54469"/>
    <w:rsid w:val="00F5485F"/>
    <w:rsid w:val="00F5785E"/>
    <w:rsid w:val="00F60F0B"/>
    <w:rsid w:val="00F639C6"/>
    <w:rsid w:val="00F643C5"/>
    <w:rsid w:val="00F64E70"/>
    <w:rsid w:val="00F656CE"/>
    <w:rsid w:val="00F6620B"/>
    <w:rsid w:val="00F7693F"/>
    <w:rsid w:val="00F81392"/>
    <w:rsid w:val="00F848A9"/>
    <w:rsid w:val="00F86FC7"/>
    <w:rsid w:val="00F87078"/>
    <w:rsid w:val="00F92C82"/>
    <w:rsid w:val="00F97131"/>
    <w:rsid w:val="00FA0EC9"/>
    <w:rsid w:val="00FA7623"/>
    <w:rsid w:val="00FB19D3"/>
    <w:rsid w:val="00FC3E18"/>
    <w:rsid w:val="00FC5BA0"/>
    <w:rsid w:val="00FD00E1"/>
    <w:rsid w:val="00FD6A25"/>
    <w:rsid w:val="00FE3C6A"/>
    <w:rsid w:val="00FE3F87"/>
    <w:rsid w:val="00FF3256"/>
    <w:rsid w:val="00FF677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171E08D"/>
  <w15:docId w15:val="{E59F59CA-24DF-4470-A486-78F9A8FA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locked="1"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108"/>
    <w:pPr>
      <w:spacing w:before="240" w:after="240" w:line="288" w:lineRule="auto"/>
      <w:jc w:val="both"/>
    </w:pPr>
    <w:rPr>
      <w:rFonts w:asciiTheme="minorHAnsi" w:hAnsiTheme="minorHAnsi"/>
      <w:szCs w:val="22"/>
      <w:lang w:val="en-US"/>
    </w:rPr>
  </w:style>
  <w:style w:type="paragraph" w:styleId="Heading1">
    <w:name w:val="heading 1"/>
    <w:basedOn w:val="Normal"/>
    <w:next w:val="Normal"/>
    <w:link w:val="Heading1Char"/>
    <w:uiPriority w:val="9"/>
    <w:qFormat/>
    <w:rsid w:val="005355A0"/>
    <w:pPr>
      <w:keepNext/>
      <w:numPr>
        <w:numId w:val="23"/>
      </w:numPr>
      <w:spacing w:after="60"/>
      <w:outlineLvl w:val="0"/>
    </w:pPr>
    <w:rPr>
      <w:rFonts w:eastAsiaTheme="majorEastAsia" w:cstheme="majorBidi"/>
      <w:b/>
      <w:bCs/>
      <w:kern w:val="32"/>
      <w:sz w:val="28"/>
      <w:szCs w:val="32"/>
    </w:rPr>
  </w:style>
  <w:style w:type="paragraph" w:styleId="Heading2">
    <w:name w:val="heading 2"/>
    <w:basedOn w:val="Normal"/>
    <w:next w:val="Normal"/>
    <w:link w:val="Heading2Char"/>
    <w:uiPriority w:val="9"/>
    <w:unhideWhenUsed/>
    <w:qFormat/>
    <w:locked/>
    <w:rsid w:val="00E824BE"/>
    <w:pPr>
      <w:keepNext/>
      <w:numPr>
        <w:ilvl w:val="1"/>
        <w:numId w:val="23"/>
      </w:numPr>
      <w:spacing w:after="60"/>
      <w:ind w:left="576"/>
      <w:outlineLvl w:val="1"/>
    </w:pPr>
    <w:rPr>
      <w:rFonts w:eastAsia="Times New Roman"/>
      <w:b/>
      <w:bCs/>
      <w:iCs/>
      <w:sz w:val="24"/>
      <w:szCs w:val="28"/>
    </w:rPr>
  </w:style>
  <w:style w:type="paragraph" w:styleId="Heading3">
    <w:name w:val="heading 3"/>
    <w:basedOn w:val="Normal"/>
    <w:next w:val="Normal"/>
    <w:link w:val="Heading3Char"/>
    <w:uiPriority w:val="9"/>
    <w:unhideWhenUsed/>
    <w:qFormat/>
    <w:rsid w:val="00BA3061"/>
    <w:pPr>
      <w:keepNext/>
      <w:keepLines/>
      <w:numPr>
        <w:ilvl w:val="2"/>
        <w:numId w:val="23"/>
      </w:numPr>
      <w:spacing w:before="200"/>
      <w:outlineLvl w:val="2"/>
    </w:pPr>
    <w:rPr>
      <w:rFonts w:eastAsiaTheme="majorEastAsia" w:cstheme="majorBidi"/>
      <w:b/>
      <w:bCs/>
    </w:rPr>
  </w:style>
  <w:style w:type="paragraph" w:styleId="Heading4">
    <w:name w:val="heading 4"/>
    <w:basedOn w:val="Normal"/>
    <w:next w:val="Normal"/>
    <w:link w:val="Heading4Char"/>
    <w:uiPriority w:val="9"/>
    <w:unhideWhenUsed/>
    <w:qFormat/>
    <w:rsid w:val="00DA0D34"/>
    <w:pPr>
      <w:keepNext/>
      <w:keepLines/>
      <w:numPr>
        <w:ilvl w:val="3"/>
        <w:numId w:val="23"/>
      </w:numPr>
      <w:spacing w:before="200"/>
      <w:outlineLvl w:val="3"/>
    </w:pPr>
    <w:rPr>
      <w:rFonts w:eastAsiaTheme="majorEastAsia" w:cstheme="majorBidi"/>
      <w:bCs/>
      <w:iCs/>
    </w:rPr>
  </w:style>
  <w:style w:type="paragraph" w:styleId="Heading5">
    <w:name w:val="heading 5"/>
    <w:basedOn w:val="Normal"/>
    <w:next w:val="Normal"/>
    <w:link w:val="Heading5Char"/>
    <w:uiPriority w:val="9"/>
    <w:unhideWhenUsed/>
    <w:qFormat/>
    <w:rsid w:val="00DA0D34"/>
    <w:pPr>
      <w:keepNext/>
      <w:keepLines/>
      <w:numPr>
        <w:ilvl w:val="4"/>
        <w:numId w:val="23"/>
      </w:numPr>
      <w:spacing w:before="20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BA3061"/>
    <w:pPr>
      <w:keepNext/>
      <w:keepLines/>
      <w:numPr>
        <w:ilvl w:val="5"/>
        <w:numId w:val="23"/>
      </w:numPr>
      <w:spacing w:before="20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rsid w:val="00BA3061"/>
    <w:pPr>
      <w:keepNext/>
      <w:keepLines/>
      <w:numPr>
        <w:ilvl w:val="6"/>
        <w:numId w:val="2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A3061"/>
    <w:pPr>
      <w:keepNext/>
      <w:keepLines/>
      <w:numPr>
        <w:ilvl w:val="7"/>
        <w:numId w:val="23"/>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A3061"/>
    <w:pPr>
      <w:keepNext/>
      <w:keepLines/>
      <w:numPr>
        <w:ilvl w:val="8"/>
        <w:numId w:val="2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5A0"/>
    <w:rPr>
      <w:rFonts w:ascii="Calibri Light" w:eastAsiaTheme="majorEastAsia" w:hAnsi="Calibri Light" w:cstheme="majorBidi"/>
      <w:b/>
      <w:bCs/>
      <w:kern w:val="32"/>
      <w:sz w:val="28"/>
      <w:szCs w:val="32"/>
      <w:lang w:val="en-US"/>
    </w:rPr>
  </w:style>
  <w:style w:type="paragraph" w:styleId="ListBullet">
    <w:name w:val="List Bullet"/>
    <w:basedOn w:val="Normal"/>
    <w:link w:val="ListBulletChar"/>
    <w:uiPriority w:val="99"/>
    <w:unhideWhenUsed/>
    <w:qFormat/>
    <w:rsid w:val="002C1C91"/>
    <w:pPr>
      <w:numPr>
        <w:numId w:val="39"/>
      </w:numPr>
      <w:contextualSpacing/>
    </w:pPr>
  </w:style>
  <w:style w:type="character" w:styleId="Strong">
    <w:name w:val="Strong"/>
    <w:uiPriority w:val="22"/>
    <w:qFormat/>
    <w:rsid w:val="00D14874"/>
    <w:rPr>
      <w:b/>
      <w:bCs/>
    </w:rPr>
  </w:style>
  <w:style w:type="paragraph" w:styleId="ListParagraph">
    <w:name w:val="List Paragraph"/>
    <w:basedOn w:val="Normal"/>
    <w:uiPriority w:val="1"/>
    <w:qFormat/>
    <w:rsid w:val="00D14874"/>
    <w:pPr>
      <w:ind w:left="720"/>
    </w:pPr>
    <w:rPr>
      <w:lang w:val="de-DE" w:eastAsia="de-DE"/>
    </w:rPr>
  </w:style>
  <w:style w:type="character" w:customStyle="1" w:styleId="Heading2Char">
    <w:name w:val="Heading 2 Char"/>
    <w:link w:val="Heading2"/>
    <w:uiPriority w:val="9"/>
    <w:rsid w:val="00E824BE"/>
    <w:rPr>
      <w:rFonts w:ascii="Arial" w:eastAsia="Times New Roman" w:hAnsi="Arial"/>
      <w:b/>
      <w:bCs/>
      <w:iCs/>
      <w:sz w:val="24"/>
      <w:szCs w:val="28"/>
      <w:lang w:val="en-US"/>
    </w:rPr>
  </w:style>
  <w:style w:type="paragraph" w:styleId="Caption">
    <w:name w:val="caption"/>
    <w:basedOn w:val="Normal"/>
    <w:next w:val="Normal"/>
    <w:uiPriority w:val="35"/>
    <w:unhideWhenUsed/>
    <w:qFormat/>
    <w:locked/>
    <w:rsid w:val="00D14874"/>
    <w:rPr>
      <w:b/>
      <w:bCs/>
      <w:szCs w:val="20"/>
    </w:rPr>
  </w:style>
  <w:style w:type="paragraph" w:styleId="Header">
    <w:name w:val="header"/>
    <w:basedOn w:val="Normal"/>
    <w:link w:val="HeaderChar"/>
    <w:uiPriority w:val="99"/>
    <w:unhideWhenUsed/>
    <w:rsid w:val="005656DF"/>
    <w:pPr>
      <w:tabs>
        <w:tab w:val="center" w:pos="4536"/>
        <w:tab w:val="right" w:pos="9072"/>
      </w:tabs>
      <w:spacing w:before="0" w:after="0"/>
      <w:jc w:val="center"/>
    </w:pPr>
    <w:rPr>
      <w:sz w:val="16"/>
    </w:rPr>
  </w:style>
  <w:style w:type="character" w:customStyle="1" w:styleId="HeaderChar">
    <w:name w:val="Header Char"/>
    <w:basedOn w:val="DefaultParagraphFont"/>
    <w:link w:val="Header"/>
    <w:uiPriority w:val="99"/>
    <w:rsid w:val="005656DF"/>
    <w:rPr>
      <w:rFonts w:ascii="Arial" w:hAnsi="Arial"/>
      <w:sz w:val="16"/>
      <w:szCs w:val="22"/>
      <w:lang w:val="en-US"/>
    </w:rPr>
  </w:style>
  <w:style w:type="paragraph" w:styleId="Footer">
    <w:name w:val="footer"/>
    <w:basedOn w:val="Normal"/>
    <w:link w:val="FooterChar"/>
    <w:uiPriority w:val="99"/>
    <w:unhideWhenUsed/>
    <w:rsid w:val="005656DF"/>
    <w:pPr>
      <w:tabs>
        <w:tab w:val="center" w:pos="4536"/>
        <w:tab w:val="right" w:pos="9072"/>
      </w:tabs>
      <w:spacing w:before="0" w:after="0"/>
    </w:pPr>
    <w:rPr>
      <w:sz w:val="18"/>
    </w:rPr>
  </w:style>
  <w:style w:type="character" w:customStyle="1" w:styleId="FooterChar">
    <w:name w:val="Footer Char"/>
    <w:basedOn w:val="DefaultParagraphFont"/>
    <w:link w:val="Footer"/>
    <w:uiPriority w:val="99"/>
    <w:rsid w:val="005656DF"/>
    <w:rPr>
      <w:rFonts w:ascii="Arial" w:hAnsi="Arial"/>
      <w:sz w:val="18"/>
      <w:szCs w:val="22"/>
      <w:lang w:val="en-US"/>
    </w:rPr>
  </w:style>
  <w:style w:type="character" w:customStyle="1" w:styleId="Heading3Char">
    <w:name w:val="Heading 3 Char"/>
    <w:basedOn w:val="DefaultParagraphFont"/>
    <w:link w:val="Heading3"/>
    <w:uiPriority w:val="9"/>
    <w:rsid w:val="00BA3061"/>
    <w:rPr>
      <w:rFonts w:ascii="Arial" w:eastAsiaTheme="majorEastAsia" w:hAnsi="Arial" w:cstheme="majorBidi"/>
      <w:b/>
      <w:bCs/>
      <w:sz w:val="22"/>
      <w:szCs w:val="22"/>
      <w:lang w:val="en-US"/>
    </w:rPr>
  </w:style>
  <w:style w:type="character" w:customStyle="1" w:styleId="Heading4Char">
    <w:name w:val="Heading 4 Char"/>
    <w:basedOn w:val="DefaultParagraphFont"/>
    <w:link w:val="Heading4"/>
    <w:uiPriority w:val="9"/>
    <w:rsid w:val="00DA0D34"/>
    <w:rPr>
      <w:rFonts w:ascii="Calibri Light" w:eastAsiaTheme="majorEastAsia" w:hAnsi="Calibri Light" w:cstheme="majorBidi"/>
      <w:bCs/>
      <w:iCs/>
      <w:szCs w:val="22"/>
      <w:lang w:val="en-US"/>
    </w:rPr>
  </w:style>
  <w:style w:type="character" w:customStyle="1" w:styleId="Heading5Char">
    <w:name w:val="Heading 5 Char"/>
    <w:basedOn w:val="DefaultParagraphFont"/>
    <w:link w:val="Heading5"/>
    <w:uiPriority w:val="9"/>
    <w:rsid w:val="00DA0D34"/>
    <w:rPr>
      <w:rFonts w:ascii="Calibri Light" w:eastAsiaTheme="majorEastAsia" w:hAnsi="Calibri Light" w:cstheme="majorBidi"/>
      <w:szCs w:val="22"/>
      <w:lang w:val="en-US"/>
    </w:rPr>
  </w:style>
  <w:style w:type="character" w:customStyle="1" w:styleId="Heading6Char">
    <w:name w:val="Heading 6 Char"/>
    <w:basedOn w:val="DefaultParagraphFont"/>
    <w:link w:val="Heading6"/>
    <w:uiPriority w:val="9"/>
    <w:semiHidden/>
    <w:rsid w:val="00BA3061"/>
    <w:rPr>
      <w:rFonts w:asciiTheme="majorHAnsi" w:eastAsiaTheme="majorEastAsia" w:hAnsiTheme="majorHAnsi" w:cstheme="majorBidi"/>
      <w:i/>
      <w:iCs/>
      <w:color w:val="6E6E6E" w:themeColor="accent1" w:themeShade="7F"/>
      <w:sz w:val="22"/>
      <w:szCs w:val="22"/>
      <w:lang w:val="en-US"/>
    </w:rPr>
  </w:style>
  <w:style w:type="character" w:customStyle="1" w:styleId="Heading7Char">
    <w:name w:val="Heading 7 Char"/>
    <w:basedOn w:val="DefaultParagraphFont"/>
    <w:link w:val="Heading7"/>
    <w:uiPriority w:val="9"/>
    <w:semiHidden/>
    <w:rsid w:val="00BA3061"/>
    <w:rPr>
      <w:rFonts w:asciiTheme="majorHAnsi" w:eastAsiaTheme="majorEastAsia" w:hAnsiTheme="majorHAnsi" w:cstheme="majorBidi"/>
      <w:i/>
      <w:iCs/>
      <w:color w:val="404040" w:themeColor="text1" w:themeTint="BF"/>
      <w:sz w:val="22"/>
      <w:szCs w:val="22"/>
      <w:lang w:val="en-US"/>
    </w:rPr>
  </w:style>
  <w:style w:type="character" w:customStyle="1" w:styleId="Heading8Char">
    <w:name w:val="Heading 8 Char"/>
    <w:basedOn w:val="DefaultParagraphFont"/>
    <w:link w:val="Heading8"/>
    <w:uiPriority w:val="9"/>
    <w:semiHidden/>
    <w:rsid w:val="00BA3061"/>
    <w:rPr>
      <w:rFonts w:asciiTheme="majorHAnsi" w:eastAsiaTheme="majorEastAsia" w:hAnsiTheme="majorHAnsi" w:cstheme="majorBidi"/>
      <w:color w:val="404040" w:themeColor="text1" w:themeTint="BF"/>
      <w:lang w:val="en-US"/>
    </w:rPr>
  </w:style>
  <w:style w:type="character" w:customStyle="1" w:styleId="Heading9Char">
    <w:name w:val="Heading 9 Char"/>
    <w:basedOn w:val="DefaultParagraphFont"/>
    <w:link w:val="Heading9"/>
    <w:uiPriority w:val="9"/>
    <w:semiHidden/>
    <w:rsid w:val="00BA3061"/>
    <w:rPr>
      <w:rFonts w:asciiTheme="majorHAnsi" w:eastAsiaTheme="majorEastAsia" w:hAnsiTheme="majorHAnsi" w:cstheme="majorBidi"/>
      <w:i/>
      <w:iCs/>
      <w:color w:val="404040" w:themeColor="text1" w:themeTint="BF"/>
      <w:lang w:val="en-US"/>
    </w:rPr>
  </w:style>
  <w:style w:type="character" w:styleId="PageNumber">
    <w:name w:val="page number"/>
    <w:basedOn w:val="DefaultParagraphFont"/>
    <w:rsid w:val="008016E1"/>
  </w:style>
  <w:style w:type="character" w:styleId="Hyperlink">
    <w:name w:val="Hyperlink"/>
    <w:uiPriority w:val="99"/>
    <w:rsid w:val="008016E1"/>
    <w:rPr>
      <w:color w:val="0000FF"/>
      <w:u w:val="single"/>
    </w:rPr>
  </w:style>
  <w:style w:type="paragraph" w:styleId="TOC1">
    <w:name w:val="toc 1"/>
    <w:basedOn w:val="Normal"/>
    <w:next w:val="Normal"/>
    <w:autoRedefine/>
    <w:uiPriority w:val="39"/>
    <w:unhideWhenUsed/>
    <w:rsid w:val="00B66D98"/>
    <w:pPr>
      <w:tabs>
        <w:tab w:val="left" w:pos="440"/>
        <w:tab w:val="right" w:leader="dot" w:pos="9062"/>
      </w:tabs>
      <w:spacing w:after="0"/>
    </w:pPr>
    <w:rPr>
      <w:b/>
      <w:bCs/>
      <w:szCs w:val="20"/>
    </w:rPr>
  </w:style>
  <w:style w:type="paragraph" w:styleId="TOC2">
    <w:name w:val="toc 2"/>
    <w:basedOn w:val="Normal"/>
    <w:next w:val="Normal"/>
    <w:autoRedefine/>
    <w:uiPriority w:val="39"/>
    <w:unhideWhenUsed/>
    <w:rsid w:val="007B5B90"/>
    <w:pPr>
      <w:tabs>
        <w:tab w:val="left" w:pos="880"/>
        <w:tab w:val="right" w:leader="dot" w:pos="9070"/>
      </w:tabs>
      <w:spacing w:before="0" w:after="0"/>
      <w:ind w:left="220"/>
    </w:pPr>
    <w:rPr>
      <w:iCs/>
      <w:szCs w:val="20"/>
    </w:rPr>
  </w:style>
  <w:style w:type="paragraph" w:styleId="TOC3">
    <w:name w:val="toc 3"/>
    <w:basedOn w:val="Normal"/>
    <w:next w:val="Normal"/>
    <w:autoRedefine/>
    <w:uiPriority w:val="39"/>
    <w:unhideWhenUsed/>
    <w:rsid w:val="007B5B90"/>
    <w:pPr>
      <w:ind w:left="440"/>
    </w:pPr>
    <w:rPr>
      <w:szCs w:val="20"/>
    </w:rPr>
  </w:style>
  <w:style w:type="paragraph" w:styleId="TOC4">
    <w:name w:val="toc 4"/>
    <w:basedOn w:val="Normal"/>
    <w:next w:val="Normal"/>
    <w:autoRedefine/>
    <w:uiPriority w:val="39"/>
    <w:unhideWhenUsed/>
    <w:rsid w:val="00563B0F"/>
    <w:pPr>
      <w:ind w:left="660"/>
    </w:pPr>
    <w:rPr>
      <w:szCs w:val="20"/>
    </w:rPr>
  </w:style>
  <w:style w:type="paragraph" w:styleId="TOC5">
    <w:name w:val="toc 5"/>
    <w:basedOn w:val="Normal"/>
    <w:next w:val="Normal"/>
    <w:autoRedefine/>
    <w:uiPriority w:val="39"/>
    <w:unhideWhenUsed/>
    <w:rsid w:val="00563B0F"/>
    <w:pPr>
      <w:ind w:left="880"/>
    </w:pPr>
    <w:rPr>
      <w:szCs w:val="20"/>
    </w:rPr>
  </w:style>
  <w:style w:type="paragraph" w:styleId="TOC6">
    <w:name w:val="toc 6"/>
    <w:basedOn w:val="Normal"/>
    <w:next w:val="Normal"/>
    <w:autoRedefine/>
    <w:uiPriority w:val="39"/>
    <w:unhideWhenUsed/>
    <w:rsid w:val="00563B0F"/>
    <w:pPr>
      <w:ind w:left="1100"/>
    </w:pPr>
    <w:rPr>
      <w:szCs w:val="20"/>
    </w:rPr>
  </w:style>
  <w:style w:type="paragraph" w:styleId="TOC7">
    <w:name w:val="toc 7"/>
    <w:basedOn w:val="Normal"/>
    <w:next w:val="Normal"/>
    <w:autoRedefine/>
    <w:uiPriority w:val="39"/>
    <w:unhideWhenUsed/>
    <w:rsid w:val="00563B0F"/>
    <w:pPr>
      <w:ind w:left="1320"/>
    </w:pPr>
    <w:rPr>
      <w:szCs w:val="20"/>
    </w:rPr>
  </w:style>
  <w:style w:type="paragraph" w:styleId="TOC8">
    <w:name w:val="toc 8"/>
    <w:basedOn w:val="Normal"/>
    <w:next w:val="Normal"/>
    <w:autoRedefine/>
    <w:uiPriority w:val="39"/>
    <w:unhideWhenUsed/>
    <w:rsid w:val="00563B0F"/>
    <w:pPr>
      <w:ind w:left="1540"/>
    </w:pPr>
    <w:rPr>
      <w:szCs w:val="20"/>
    </w:rPr>
  </w:style>
  <w:style w:type="paragraph" w:styleId="TOC9">
    <w:name w:val="toc 9"/>
    <w:basedOn w:val="Normal"/>
    <w:next w:val="Normal"/>
    <w:autoRedefine/>
    <w:uiPriority w:val="39"/>
    <w:unhideWhenUsed/>
    <w:rsid w:val="00563B0F"/>
    <w:pPr>
      <w:ind w:left="1760"/>
    </w:pPr>
    <w:rPr>
      <w:szCs w:val="20"/>
    </w:rPr>
  </w:style>
  <w:style w:type="table" w:styleId="TableGrid">
    <w:name w:val="Table Grid"/>
    <w:basedOn w:val="TableNormal"/>
    <w:rsid w:val="004D46D0"/>
    <w:pPr>
      <w:spacing w:after="0"/>
    </w:pPr>
    <w:rPr>
      <w:rFonts w:ascii="Times New Roman" w:eastAsia="SimSun" w:hAnsi="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639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9C6"/>
    <w:rPr>
      <w:rFonts w:ascii="Tahoma" w:hAnsi="Tahoma" w:cs="Tahoma"/>
      <w:sz w:val="16"/>
      <w:szCs w:val="16"/>
      <w:lang w:val="en-US"/>
    </w:rPr>
  </w:style>
  <w:style w:type="paragraph" w:styleId="Title">
    <w:name w:val="Title"/>
    <w:basedOn w:val="Normal"/>
    <w:next w:val="Normal"/>
    <w:link w:val="TitleChar"/>
    <w:uiPriority w:val="10"/>
    <w:qFormat/>
    <w:rsid w:val="007B5B9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B5B90"/>
    <w:rPr>
      <w:rFonts w:ascii="Calibri Light" w:eastAsiaTheme="majorEastAsia" w:hAnsi="Calibri Light" w:cstheme="majorBidi"/>
      <w:spacing w:val="-10"/>
      <w:kern w:val="28"/>
      <w:sz w:val="56"/>
      <w:szCs w:val="56"/>
      <w:lang w:val="en-US"/>
    </w:rPr>
  </w:style>
  <w:style w:type="paragraph" w:styleId="Subtitle">
    <w:name w:val="Subtitle"/>
    <w:basedOn w:val="Title"/>
    <w:next w:val="Normal"/>
    <w:link w:val="SubtitleChar"/>
    <w:uiPriority w:val="11"/>
    <w:qFormat/>
    <w:rsid w:val="00981BC2"/>
    <w:pPr>
      <w:numPr>
        <w:ilvl w:val="1"/>
      </w:numPr>
      <w:spacing w:after="160"/>
      <w:jc w:val="center"/>
    </w:pPr>
    <w:rPr>
      <w:rFonts w:eastAsiaTheme="minorEastAsia" w:cstheme="minorBidi"/>
      <w:color w:val="5A5A5A" w:themeColor="text1" w:themeTint="A5"/>
      <w:spacing w:val="15"/>
      <w:sz w:val="32"/>
    </w:rPr>
  </w:style>
  <w:style w:type="character" w:customStyle="1" w:styleId="SubtitleChar">
    <w:name w:val="Subtitle Char"/>
    <w:basedOn w:val="DefaultParagraphFont"/>
    <w:link w:val="Subtitle"/>
    <w:uiPriority w:val="11"/>
    <w:rsid w:val="00981BC2"/>
    <w:rPr>
      <w:rFonts w:asciiTheme="minorHAnsi" w:eastAsiaTheme="minorEastAsia" w:hAnsiTheme="minorHAnsi" w:cstheme="minorBidi"/>
      <w:color w:val="5A5A5A" w:themeColor="text1" w:themeTint="A5"/>
      <w:spacing w:val="15"/>
      <w:kern w:val="28"/>
      <w:sz w:val="32"/>
      <w:szCs w:val="56"/>
      <w:lang w:val="en-US"/>
    </w:rPr>
  </w:style>
  <w:style w:type="character" w:styleId="PlaceholderText">
    <w:name w:val="Placeholder Text"/>
    <w:basedOn w:val="DefaultParagraphFont"/>
    <w:uiPriority w:val="99"/>
    <w:semiHidden/>
    <w:rsid w:val="00577067"/>
    <w:rPr>
      <w:color w:val="808080"/>
    </w:rPr>
  </w:style>
  <w:style w:type="character" w:customStyle="1" w:styleId="ListBulletChar">
    <w:name w:val="List Bullet Char"/>
    <w:basedOn w:val="DefaultParagraphFont"/>
    <w:link w:val="ListBullet"/>
    <w:uiPriority w:val="99"/>
    <w:rsid w:val="002C1C91"/>
    <w:rPr>
      <w:rFonts w:ascii="Arial" w:hAnsi="Arial"/>
      <w:szCs w:val="22"/>
      <w:lang w:val="en-US"/>
    </w:rPr>
  </w:style>
  <w:style w:type="paragraph" w:styleId="TOCHeading">
    <w:name w:val="TOC Heading"/>
    <w:basedOn w:val="Heading1"/>
    <w:next w:val="Normal"/>
    <w:uiPriority w:val="39"/>
    <w:unhideWhenUsed/>
    <w:qFormat/>
    <w:rsid w:val="0001360F"/>
    <w:pPr>
      <w:keepLines/>
      <w:numPr>
        <w:numId w:val="0"/>
      </w:numPr>
      <w:spacing w:after="0" w:line="259" w:lineRule="auto"/>
      <w:outlineLvl w:val="9"/>
    </w:pPr>
    <w:rPr>
      <w:rFonts w:asciiTheme="majorHAnsi" w:hAnsiTheme="majorHAnsi"/>
      <w:b w:val="0"/>
      <w:bCs w:val="0"/>
      <w:kern w:val="0"/>
    </w:rPr>
  </w:style>
  <w:style w:type="paragraph" w:customStyle="1" w:styleId="Attachmentheading">
    <w:name w:val="Attachment heading"/>
    <w:basedOn w:val="Normal"/>
    <w:next w:val="Normal"/>
    <w:link w:val="AttachmentheadingChar"/>
    <w:qFormat/>
    <w:rsid w:val="002F06A9"/>
    <w:pPr>
      <w:jc w:val="center"/>
      <w:outlineLvl w:val="0"/>
    </w:pPr>
    <w:rPr>
      <w:b/>
      <w:sz w:val="28"/>
    </w:rPr>
  </w:style>
  <w:style w:type="character" w:customStyle="1" w:styleId="AttachmentheadingChar">
    <w:name w:val="Attachment heading Char"/>
    <w:basedOn w:val="DefaultParagraphFont"/>
    <w:link w:val="Attachmentheading"/>
    <w:rsid w:val="002F06A9"/>
    <w:rPr>
      <w:rFonts w:ascii="Calibri Light" w:hAnsi="Calibri Light"/>
      <w:b/>
      <w:sz w:val="28"/>
      <w:szCs w:val="22"/>
      <w:lang w:val="en-US"/>
    </w:rPr>
  </w:style>
  <w:style w:type="paragraph" w:styleId="BodyText">
    <w:name w:val="Body Text"/>
    <w:basedOn w:val="Normal"/>
    <w:link w:val="BodyTextChar"/>
    <w:uiPriority w:val="1"/>
    <w:qFormat/>
    <w:rsid w:val="00037A52"/>
    <w:pPr>
      <w:widowControl w:val="0"/>
      <w:spacing w:before="0" w:after="0" w:line="240" w:lineRule="auto"/>
      <w:ind w:left="66"/>
      <w:jc w:val="left"/>
    </w:pPr>
    <w:rPr>
      <w:rFonts w:ascii="Arial" w:eastAsia="Arial" w:hAnsi="Arial" w:cstheme="minorBidi"/>
      <w:sz w:val="22"/>
    </w:rPr>
  </w:style>
  <w:style w:type="character" w:customStyle="1" w:styleId="BodyTextChar">
    <w:name w:val="Body Text Char"/>
    <w:basedOn w:val="DefaultParagraphFont"/>
    <w:link w:val="BodyText"/>
    <w:uiPriority w:val="1"/>
    <w:rsid w:val="00037A52"/>
    <w:rPr>
      <w:rFonts w:ascii="Arial" w:eastAsia="Arial" w:hAnsi="Arial" w:cstheme="minorBidi"/>
      <w:sz w:val="22"/>
      <w:szCs w:val="22"/>
      <w:lang w:val="en-US"/>
    </w:rPr>
  </w:style>
  <w:style w:type="character" w:styleId="FollowedHyperlink">
    <w:name w:val="FollowedHyperlink"/>
    <w:basedOn w:val="DefaultParagraphFont"/>
    <w:uiPriority w:val="99"/>
    <w:semiHidden/>
    <w:unhideWhenUsed/>
    <w:rsid w:val="00B52B37"/>
    <w:rPr>
      <w:color w:val="919191" w:themeColor="followedHyperlink"/>
      <w:u w:val="single"/>
    </w:rPr>
  </w:style>
  <w:style w:type="paragraph" w:styleId="Revision">
    <w:name w:val="Revision"/>
    <w:hidden/>
    <w:uiPriority w:val="99"/>
    <w:semiHidden/>
    <w:rsid w:val="006F3F91"/>
    <w:pPr>
      <w:spacing w:after="0"/>
    </w:pPr>
    <w:rPr>
      <w:rFonts w:asciiTheme="minorHAnsi" w:hAnsiTheme="minorHAnsi"/>
      <w:szCs w:val="22"/>
      <w:lang w:val="en-US"/>
    </w:rPr>
  </w:style>
  <w:style w:type="table" w:customStyle="1" w:styleId="TableGrid1">
    <w:name w:val="Table Grid1"/>
    <w:basedOn w:val="TableNormal"/>
    <w:next w:val="TableGrid"/>
    <w:rsid w:val="009C2D81"/>
    <w:pPr>
      <w:widowControl w:val="0"/>
      <w:spacing w:after="0"/>
    </w:pPr>
    <w:rPr>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9C2D81"/>
    <w:pPr>
      <w:spacing w:after="0"/>
    </w:pPr>
    <w:rPr>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C2D81"/>
    <w:pPr>
      <w:widowControl w:val="0"/>
      <w:spacing w:before="0" w:after="0" w:line="240" w:lineRule="auto"/>
      <w:jc w:val="left"/>
    </w:pPr>
    <w:rPr>
      <w:sz w:val="22"/>
    </w:rPr>
  </w:style>
  <w:style w:type="paragraph" w:customStyle="1" w:styleId="PlainText1">
    <w:name w:val="Plain Text1"/>
    <w:basedOn w:val="Normal"/>
    <w:next w:val="PlainText"/>
    <w:link w:val="PlainTextChar"/>
    <w:uiPriority w:val="99"/>
    <w:semiHidden/>
    <w:unhideWhenUsed/>
    <w:rsid w:val="009C2D81"/>
    <w:pPr>
      <w:spacing w:before="0" w:after="0" w:line="240" w:lineRule="auto"/>
      <w:jc w:val="left"/>
    </w:pPr>
    <w:rPr>
      <w:rFonts w:ascii="Calibri" w:hAnsi="Calibri"/>
      <w:szCs w:val="21"/>
      <w:lang w:val="de-DE"/>
    </w:rPr>
  </w:style>
  <w:style w:type="character" w:customStyle="1" w:styleId="PlainTextChar">
    <w:name w:val="Plain Text Char"/>
    <w:basedOn w:val="DefaultParagraphFont"/>
    <w:link w:val="PlainText1"/>
    <w:uiPriority w:val="99"/>
    <w:semiHidden/>
    <w:rsid w:val="009C2D81"/>
    <w:rPr>
      <w:rFonts w:ascii="Calibri" w:hAnsi="Calibri"/>
      <w:szCs w:val="21"/>
      <w:lang w:val="de-DE"/>
    </w:rPr>
  </w:style>
  <w:style w:type="paragraph" w:styleId="FootnoteText">
    <w:name w:val="footnote text"/>
    <w:basedOn w:val="Normal"/>
    <w:link w:val="FootnoteTextChar"/>
    <w:semiHidden/>
    <w:unhideWhenUsed/>
    <w:rsid w:val="009C2D81"/>
    <w:pPr>
      <w:spacing w:before="0" w:after="0" w:line="240" w:lineRule="auto"/>
      <w:contextualSpacing/>
      <w:jc w:val="left"/>
    </w:pPr>
    <w:rPr>
      <w:rFonts w:ascii="Frutiger LT Com 45 Light" w:eastAsia="Times New Roman" w:hAnsi="Frutiger LT Com 45 Light"/>
      <w:szCs w:val="20"/>
      <w:lang w:val="de-DE" w:eastAsia="de-DE"/>
    </w:rPr>
  </w:style>
  <w:style w:type="character" w:customStyle="1" w:styleId="FootnoteTextChar">
    <w:name w:val="Footnote Text Char"/>
    <w:basedOn w:val="DefaultParagraphFont"/>
    <w:link w:val="FootnoteText"/>
    <w:semiHidden/>
    <w:rsid w:val="009C2D81"/>
    <w:rPr>
      <w:rFonts w:ascii="Frutiger LT Com 45 Light" w:eastAsia="Times New Roman" w:hAnsi="Frutiger LT Com 45 Light"/>
      <w:lang w:eastAsia="de-DE"/>
    </w:rPr>
  </w:style>
  <w:style w:type="character" w:styleId="FootnoteReference">
    <w:name w:val="footnote reference"/>
    <w:basedOn w:val="DefaultParagraphFont"/>
    <w:semiHidden/>
    <w:unhideWhenUsed/>
    <w:rsid w:val="009C2D81"/>
    <w:rPr>
      <w:vertAlign w:val="superscript"/>
    </w:rPr>
  </w:style>
  <w:style w:type="paragraph" w:customStyle="1" w:styleId="NormalWeb1">
    <w:name w:val="Normal (Web)1"/>
    <w:basedOn w:val="Normal"/>
    <w:next w:val="NormalWeb"/>
    <w:uiPriority w:val="99"/>
    <w:semiHidden/>
    <w:unhideWhenUsed/>
    <w:rsid w:val="009C2D81"/>
    <w:pPr>
      <w:spacing w:before="100" w:beforeAutospacing="1" w:after="100" w:afterAutospacing="1" w:line="240" w:lineRule="auto"/>
      <w:jc w:val="left"/>
    </w:pPr>
    <w:rPr>
      <w:rFonts w:ascii="Times New Roman" w:hAnsi="Times New Roman"/>
      <w:sz w:val="24"/>
      <w:szCs w:val="24"/>
      <w:lang w:val="de-DE" w:eastAsia="de-DE"/>
    </w:rPr>
  </w:style>
  <w:style w:type="paragraph" w:styleId="PlainText">
    <w:name w:val="Plain Text"/>
    <w:basedOn w:val="Normal"/>
    <w:link w:val="PlainTextChar1"/>
    <w:uiPriority w:val="99"/>
    <w:semiHidden/>
    <w:unhideWhenUsed/>
    <w:rsid w:val="009C2D81"/>
    <w:pPr>
      <w:spacing w:before="0" w:after="0" w:line="240" w:lineRule="auto"/>
    </w:pPr>
    <w:rPr>
      <w:rFonts w:ascii="Consolas" w:hAnsi="Consolas"/>
      <w:sz w:val="21"/>
      <w:szCs w:val="21"/>
    </w:rPr>
  </w:style>
  <w:style w:type="character" w:customStyle="1" w:styleId="PlainTextChar1">
    <w:name w:val="Plain Text Char1"/>
    <w:basedOn w:val="DefaultParagraphFont"/>
    <w:link w:val="PlainText"/>
    <w:uiPriority w:val="99"/>
    <w:semiHidden/>
    <w:rsid w:val="009C2D81"/>
    <w:rPr>
      <w:rFonts w:ascii="Consolas" w:hAnsi="Consolas"/>
      <w:sz w:val="21"/>
      <w:szCs w:val="21"/>
      <w:lang w:val="en-US"/>
    </w:rPr>
  </w:style>
  <w:style w:type="paragraph" w:styleId="NormalWeb">
    <w:name w:val="Normal (Web)"/>
    <w:basedOn w:val="Normal"/>
    <w:uiPriority w:val="99"/>
    <w:semiHidden/>
    <w:unhideWhenUsed/>
    <w:rsid w:val="009C2D81"/>
    <w:rPr>
      <w:rFonts w:ascii="Times New Roman" w:hAnsi="Times New Roman"/>
      <w:sz w:val="24"/>
      <w:szCs w:val="24"/>
    </w:rPr>
  </w:style>
  <w:style w:type="paragraph" w:styleId="CommentText">
    <w:name w:val="annotation text"/>
    <w:basedOn w:val="Normal"/>
    <w:link w:val="CommentTextChar"/>
    <w:uiPriority w:val="99"/>
    <w:unhideWhenUsed/>
    <w:pPr>
      <w:spacing w:line="240" w:lineRule="auto"/>
    </w:pPr>
    <w:rPr>
      <w:szCs w:val="20"/>
    </w:rPr>
  </w:style>
  <w:style w:type="character" w:customStyle="1" w:styleId="CommentTextChar">
    <w:name w:val="Comment Text Char"/>
    <w:basedOn w:val="DefaultParagraphFont"/>
    <w:link w:val="CommentText"/>
    <w:uiPriority w:val="99"/>
    <w:rPr>
      <w:rFonts w:asciiTheme="minorHAnsi" w:hAnsiTheme="minorHAnsi"/>
      <w:lang w:val="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952D6"/>
    <w:rPr>
      <w:b/>
      <w:bCs/>
    </w:rPr>
  </w:style>
  <w:style w:type="character" w:customStyle="1" w:styleId="CommentSubjectChar">
    <w:name w:val="Comment Subject Char"/>
    <w:basedOn w:val="CommentTextChar"/>
    <w:link w:val="CommentSubject"/>
    <w:uiPriority w:val="99"/>
    <w:semiHidden/>
    <w:rsid w:val="004952D6"/>
    <w:rPr>
      <w:rFonts w:asciiTheme="minorHAnsi" w:hAnsiTheme="minorHAnsi"/>
      <w:b/>
      <w:bCs/>
      <w:lang w:val="en-US"/>
    </w:rPr>
  </w:style>
  <w:style w:type="paragraph" w:customStyle="1" w:styleId="Default">
    <w:name w:val="Default"/>
    <w:rsid w:val="00471052"/>
    <w:pPr>
      <w:autoSpaceDE w:val="0"/>
      <w:autoSpaceDN w:val="0"/>
      <w:adjustRightInd w:val="0"/>
      <w:spacing w:after="0"/>
    </w:pPr>
    <w:rPr>
      <w:rFonts w:ascii="Times New Roman" w:hAnsi="Times New Roman"/>
      <w:color w:val="000000"/>
      <w:sz w:val="24"/>
      <w:szCs w:val="24"/>
      <w:lang w:val="en-US"/>
    </w:rPr>
  </w:style>
  <w:style w:type="paragraph" w:styleId="NoSpacing">
    <w:name w:val="No Spacing"/>
    <w:uiPriority w:val="1"/>
    <w:qFormat/>
    <w:rsid w:val="00A44909"/>
    <w:pPr>
      <w:spacing w:after="0"/>
      <w:jc w:val="both"/>
    </w:pPr>
    <w:rPr>
      <w:rFonts w:asciiTheme="minorHAnsi" w:hAnsiTheme="minorHAns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699983">
      <w:bodyDiv w:val="1"/>
      <w:marLeft w:val="0"/>
      <w:marRight w:val="0"/>
      <w:marTop w:val="0"/>
      <w:marBottom w:val="0"/>
      <w:divBdr>
        <w:top w:val="none" w:sz="0" w:space="0" w:color="auto"/>
        <w:left w:val="none" w:sz="0" w:space="0" w:color="auto"/>
        <w:bottom w:val="none" w:sz="0" w:space="0" w:color="auto"/>
        <w:right w:val="none" w:sz="0" w:space="0" w:color="auto"/>
      </w:divBdr>
    </w:div>
    <w:div w:id="1149710890">
      <w:bodyDiv w:val="1"/>
      <w:marLeft w:val="0"/>
      <w:marRight w:val="0"/>
      <w:marTop w:val="0"/>
      <w:marBottom w:val="0"/>
      <w:divBdr>
        <w:top w:val="none" w:sz="0" w:space="0" w:color="auto"/>
        <w:left w:val="none" w:sz="0" w:space="0" w:color="auto"/>
        <w:bottom w:val="none" w:sz="0" w:space="0" w:color="auto"/>
        <w:right w:val="none" w:sz="0" w:space="0" w:color="auto"/>
      </w:divBdr>
    </w:div>
    <w:div w:id="1272519496">
      <w:bodyDiv w:val="1"/>
      <w:marLeft w:val="0"/>
      <w:marRight w:val="0"/>
      <w:marTop w:val="0"/>
      <w:marBottom w:val="0"/>
      <w:divBdr>
        <w:top w:val="none" w:sz="0" w:space="0" w:color="auto"/>
        <w:left w:val="none" w:sz="0" w:space="0" w:color="auto"/>
        <w:bottom w:val="none" w:sz="0" w:space="0" w:color="auto"/>
        <w:right w:val="none" w:sz="0" w:space="0" w:color="auto"/>
      </w:divBdr>
    </w:div>
    <w:div w:id="1579897373">
      <w:bodyDiv w:val="1"/>
      <w:marLeft w:val="0"/>
      <w:marRight w:val="0"/>
      <w:marTop w:val="0"/>
      <w:marBottom w:val="0"/>
      <w:divBdr>
        <w:top w:val="none" w:sz="0" w:space="0" w:color="auto"/>
        <w:left w:val="none" w:sz="0" w:space="0" w:color="auto"/>
        <w:bottom w:val="none" w:sz="0" w:space="0" w:color="auto"/>
        <w:right w:val="none" w:sz="0" w:space="0" w:color="auto"/>
      </w:divBdr>
    </w:div>
    <w:div w:id="159790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desca-agreement.eu"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Klassisch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w:Document xmlns:w="http://Custom_var">
  <Contracts>
    <Custom_var_1>[ACRONYM OF PROJECT]</Custom_var_1>
    <Custom_var_2>[X]</Custom_var_2>
    <Custom_var_3>[DATE]</Custom_var_3>
    <Custom_var_4>[FULL NAME OF THE PROJECT]</Custom_var_4>
    <Custom_var_5/>
    <Custom_var_6/>
    <Custom_var_7/>
  </Contracts>
</w:Document>
</file>

<file path=customXml/item4.xml><?xml version="1.0" encoding="utf-8"?>
<ct:contentTypeSchema xmlns:ct="http://schemas.microsoft.com/office/2006/metadata/contentType" xmlns:ma="http://schemas.microsoft.com/office/2006/metadata/properties/metaAttributes" ct:_="" ma:_="" ma:contentTypeName="Dokument" ma:contentTypeID="0x01010099A487A94C1AC440A3DEA676B82DACE4" ma:contentTypeVersion="6" ma:contentTypeDescription="Opret et nyt dokument." ma:contentTypeScope="" ma:versionID="61e100431740affb930a8b7692d1c9de">
  <xsd:schema xmlns:xsd="http://www.w3.org/2001/XMLSchema" xmlns:xs="http://www.w3.org/2001/XMLSchema" xmlns:p="http://schemas.microsoft.com/office/2006/metadata/properties" xmlns:ns2="afaedfef-452e-4fbc-acb0-5e2a3e75b610" targetNamespace="http://schemas.microsoft.com/office/2006/metadata/properties" ma:root="true" ma:fieldsID="a757daaf142b1d279d3c4c7f58279018" ns2:_="">
    <xsd:import namespace="afaedfef-452e-4fbc-acb0-5e2a3e75b61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edfef-452e-4fbc-acb0-5e2a3e75b6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ma:index="12" ma:displayName="Kommentarer"/>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50D97-4F9B-4253-98ED-97D266B8D275}">
  <ds:schemaRefs>
    <ds:schemaRef ds:uri="http://schemas.microsoft.com/sharepoint/v3/contenttype/forms"/>
  </ds:schemaRefs>
</ds:datastoreItem>
</file>

<file path=customXml/itemProps2.xml><?xml version="1.0" encoding="utf-8"?>
<ds:datastoreItem xmlns:ds="http://schemas.openxmlformats.org/officeDocument/2006/customXml" ds:itemID="{C10FB523-2748-4311-B2DC-4B61C2BF986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faedfef-452e-4fbc-acb0-5e2a3e75b610"/>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3A1F4F2-55E5-478F-BBA4-040E2ADA3A74}">
  <ds:schemaRefs>
    <ds:schemaRef ds:uri="http://Custom_var"/>
  </ds:schemaRefs>
</ds:datastoreItem>
</file>

<file path=customXml/itemProps4.xml><?xml version="1.0" encoding="utf-8"?>
<ds:datastoreItem xmlns:ds="http://schemas.openxmlformats.org/officeDocument/2006/customXml" ds:itemID="{E6FC6F2E-02DD-4BFE-9B80-2CCF56DFD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edfef-452e-4fbc-acb0-5e2a3e75b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ABB7F4-1B57-44A8-AE05-9D4391732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40</Pages>
  <Words>9927</Words>
  <Characters>56590</Characters>
  <Application>Microsoft Office Word</Application>
  <DocSecurity>0</DocSecurity>
  <Lines>471</Lines>
  <Paragraphs>132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DESCA Model Consortium Agreement</vt:lpstr>
      <vt:lpstr>DESCA Model Consortium Agreement</vt:lpstr>
    </vt:vector>
  </TitlesOfParts>
  <Company/>
  <LinksUpToDate>false</LinksUpToDate>
  <CharactersWithSpaces>66385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DESCA Model Consortium Agreement</dc:title>
  <dc:subject/>
  <dc:creator>Thies, Annika</dc:creator>
  <cp:keywords/>
  <dc:description/>
  <cp:lastModifiedBy>Irina</cp:lastModifiedBy>
  <cp:revision>4</cp:revision>
  <cp:lastPrinted>2018-10-17T09:07:00Z</cp:lastPrinted>
  <dcterms:created xsi:type="dcterms:W3CDTF">2022-04-07T14:22:00Z</dcterms:created>
  <dcterms:modified xsi:type="dcterms:W3CDTF">2022-04-07T14:32:00Z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0x01010099A487A94C1AC440A3DEA676B82DACE4</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