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0BE" w:rsidRPr="00DC5514" w:rsidRDefault="00BB5711" w:rsidP="00BB5711">
      <w:pPr>
        <w:pStyle w:val="Paragrafoelenco1"/>
        <w:ind w:left="284" w:right="560"/>
        <w:rPr>
          <w:rFonts w:ascii="Times New Roman" w:hAnsi="Times New Roman"/>
          <w:b/>
          <w:sz w:val="32"/>
          <w:szCs w:val="28"/>
          <w:lang w:eastAsia="it-IT"/>
        </w:rPr>
      </w:pPr>
      <w:bookmarkStart w:id="0" w:name="_GoBack"/>
      <w:bookmarkEnd w:id="0"/>
      <w:r>
        <w:rPr>
          <w:rFonts w:ascii="Times New Roman" w:hAnsi="Times New Roman"/>
          <w:b/>
          <w:sz w:val="32"/>
          <w:szCs w:val="28"/>
          <w:lang w:eastAsia="it-IT"/>
        </w:rPr>
        <w:t xml:space="preserve">CRITERI DI </w:t>
      </w:r>
      <w:r w:rsidR="001300BE" w:rsidRPr="00DC5514">
        <w:rPr>
          <w:rFonts w:ascii="Times New Roman" w:hAnsi="Times New Roman"/>
          <w:b/>
          <w:sz w:val="32"/>
          <w:szCs w:val="28"/>
          <w:lang w:eastAsia="it-IT"/>
        </w:rPr>
        <w:t>VALUTAZIONE PRODOTTI DI RICERCA</w:t>
      </w:r>
      <w:r>
        <w:rPr>
          <w:rFonts w:ascii="Times New Roman" w:hAnsi="Times New Roman"/>
          <w:b/>
          <w:sz w:val="32"/>
          <w:szCs w:val="28"/>
          <w:lang w:eastAsia="it-IT"/>
        </w:rPr>
        <w:t xml:space="preserve"> PER LA RIPARTIZIONE </w:t>
      </w:r>
      <w:r w:rsidR="00D52D69">
        <w:rPr>
          <w:rFonts w:ascii="Times New Roman" w:hAnsi="Times New Roman"/>
          <w:b/>
          <w:sz w:val="32"/>
          <w:szCs w:val="28"/>
          <w:lang w:eastAsia="it-IT"/>
        </w:rPr>
        <w:t xml:space="preserve">DEI </w:t>
      </w:r>
      <w:r>
        <w:rPr>
          <w:rFonts w:ascii="Times New Roman" w:hAnsi="Times New Roman"/>
          <w:b/>
          <w:sz w:val="32"/>
          <w:szCs w:val="28"/>
          <w:lang w:eastAsia="it-IT"/>
        </w:rPr>
        <w:t xml:space="preserve">FONDI </w:t>
      </w:r>
      <w:r w:rsidR="00742675">
        <w:rPr>
          <w:rFonts w:ascii="Times New Roman" w:hAnsi="Times New Roman"/>
          <w:b/>
          <w:sz w:val="32"/>
          <w:szCs w:val="28"/>
          <w:lang w:eastAsia="it-IT"/>
        </w:rPr>
        <w:t xml:space="preserve">DI RICERCA </w:t>
      </w:r>
      <w:del w:id="1" w:author="Lucal" w:date="2019-09-11T12:27:00Z">
        <w:r w:rsidR="00742675" w:rsidDel="0066547E">
          <w:rPr>
            <w:rFonts w:ascii="Times New Roman" w:hAnsi="Times New Roman"/>
            <w:b/>
            <w:sz w:val="32"/>
            <w:szCs w:val="28"/>
            <w:lang w:eastAsia="it-IT"/>
          </w:rPr>
          <w:delText xml:space="preserve">PARTIMENTALE </w:delText>
        </w:r>
      </w:del>
      <w:r w:rsidR="00742675">
        <w:rPr>
          <w:rFonts w:ascii="Times New Roman" w:hAnsi="Times New Roman"/>
          <w:b/>
          <w:sz w:val="32"/>
          <w:szCs w:val="28"/>
          <w:lang w:eastAsia="it-IT"/>
        </w:rPr>
        <w:t>(DiSPuTer)</w:t>
      </w:r>
      <w:r w:rsidR="00E26011" w:rsidRPr="00DC5514">
        <w:rPr>
          <w:rFonts w:ascii="Times New Roman" w:hAnsi="Times New Roman"/>
          <w:b/>
          <w:sz w:val="32"/>
          <w:szCs w:val="28"/>
          <w:lang w:eastAsia="it-IT"/>
        </w:rPr>
        <w:t xml:space="preserve">- </w:t>
      </w:r>
      <w:r w:rsidR="00806E7F" w:rsidRPr="00C60647">
        <w:rPr>
          <w:rFonts w:ascii="Times New Roman" w:hAnsi="Times New Roman"/>
          <w:b/>
          <w:sz w:val="32"/>
          <w:szCs w:val="28"/>
          <w:lang w:eastAsia="it-IT"/>
        </w:rPr>
        <w:t>201</w:t>
      </w:r>
      <w:r w:rsidR="004F6215">
        <w:rPr>
          <w:rFonts w:ascii="Times New Roman" w:hAnsi="Times New Roman"/>
          <w:b/>
          <w:sz w:val="32"/>
          <w:szCs w:val="28"/>
          <w:lang w:eastAsia="it-IT"/>
        </w:rPr>
        <w:t>9</w:t>
      </w:r>
    </w:p>
    <w:p w:rsidR="001300BE" w:rsidRDefault="001300BE" w:rsidP="00E71DB6">
      <w:pPr>
        <w:pStyle w:val="Paragrafoelenco1"/>
        <w:ind w:left="284" w:right="560"/>
        <w:jc w:val="both"/>
        <w:rPr>
          <w:rFonts w:ascii="Times New Roman" w:hAnsi="Times New Roman"/>
          <w:b/>
          <w:sz w:val="28"/>
          <w:szCs w:val="28"/>
          <w:lang w:eastAsia="it-IT"/>
        </w:rPr>
      </w:pPr>
    </w:p>
    <w:p w:rsidR="0049343E" w:rsidRPr="00A62275" w:rsidRDefault="0049343E" w:rsidP="00E71DB6">
      <w:pPr>
        <w:pStyle w:val="Paragrafoelenco1"/>
        <w:ind w:left="284" w:right="560"/>
        <w:jc w:val="both"/>
        <w:rPr>
          <w:rFonts w:ascii="Times New Roman" w:hAnsi="Times New Roman"/>
          <w:b/>
          <w:sz w:val="28"/>
          <w:szCs w:val="28"/>
          <w:lang w:eastAsia="it-IT"/>
        </w:rPr>
      </w:pPr>
    </w:p>
    <w:p w:rsidR="00732B87" w:rsidRDefault="00732B87" w:rsidP="00E71DB6">
      <w:pPr>
        <w:pStyle w:val="Paragrafoelenco1"/>
        <w:ind w:left="284" w:right="560"/>
        <w:jc w:val="both"/>
        <w:rPr>
          <w:rFonts w:ascii="Times New Roman" w:hAnsi="Times New Roman"/>
          <w:b/>
          <w:sz w:val="28"/>
          <w:szCs w:val="28"/>
          <w:lang w:eastAsia="it-IT"/>
        </w:rPr>
      </w:pPr>
      <w:r w:rsidRPr="00A62275">
        <w:rPr>
          <w:rFonts w:ascii="Times New Roman" w:hAnsi="Times New Roman"/>
          <w:b/>
          <w:sz w:val="28"/>
          <w:szCs w:val="28"/>
          <w:lang w:eastAsia="it-IT"/>
        </w:rPr>
        <w:t>PRINCIPI GENERALI</w:t>
      </w:r>
    </w:p>
    <w:p w:rsidR="00AD54D4" w:rsidRPr="00A62275" w:rsidRDefault="00AD54D4" w:rsidP="00E71DB6">
      <w:pPr>
        <w:pStyle w:val="Paragrafoelenco1"/>
        <w:ind w:left="284" w:right="560"/>
        <w:jc w:val="both"/>
        <w:rPr>
          <w:rFonts w:ascii="Times New Roman" w:hAnsi="Times New Roman"/>
          <w:b/>
          <w:sz w:val="28"/>
          <w:szCs w:val="28"/>
          <w:lang w:eastAsia="it-IT"/>
        </w:rPr>
      </w:pPr>
    </w:p>
    <w:p w:rsidR="00B9119D" w:rsidRPr="00A62275" w:rsidRDefault="0035205B" w:rsidP="00E71DB6">
      <w:pPr>
        <w:numPr>
          <w:ilvl w:val="0"/>
          <w:numId w:val="5"/>
        </w:numPr>
        <w:autoSpaceDE w:val="0"/>
        <w:autoSpaceDN w:val="0"/>
        <w:adjustRightInd w:val="0"/>
        <w:spacing w:line="276" w:lineRule="auto"/>
        <w:ind w:left="284" w:right="560" w:firstLine="0"/>
        <w:jc w:val="both"/>
        <w:rPr>
          <w:sz w:val="28"/>
          <w:szCs w:val="28"/>
          <w:lang w:val="it-IT" w:eastAsia="it-IT"/>
        </w:rPr>
      </w:pPr>
      <w:r w:rsidRPr="00A62275">
        <w:rPr>
          <w:sz w:val="28"/>
          <w:szCs w:val="28"/>
          <w:lang w:val="it-IT" w:eastAsia="it-IT"/>
        </w:rPr>
        <w:t>Possono presentare domanda per l’attribuzione dei fondi ricerca di ateneo i Professori ed i Ricercatori (a</w:t>
      </w:r>
      <w:ins w:id="2" w:author="Lucal" w:date="2019-09-11T12:27:00Z">
        <w:r w:rsidR="0066547E">
          <w:rPr>
            <w:sz w:val="28"/>
            <w:szCs w:val="28"/>
            <w:lang w:val="it-IT" w:eastAsia="it-IT"/>
          </w:rPr>
          <w:t xml:space="preserve"> </w:t>
        </w:r>
      </w:ins>
      <w:r w:rsidRPr="00A62275">
        <w:rPr>
          <w:sz w:val="28"/>
          <w:szCs w:val="28"/>
          <w:lang w:val="it-IT" w:eastAsia="it-IT"/>
        </w:rPr>
        <w:t>tempo indeterminato e a tempo determinato) in servizio presso l’Ateneo</w:t>
      </w:r>
      <w:r w:rsidR="0049343E">
        <w:rPr>
          <w:sz w:val="28"/>
          <w:szCs w:val="28"/>
          <w:lang w:val="it-IT" w:eastAsia="it-IT"/>
        </w:rPr>
        <w:t>;</w:t>
      </w:r>
    </w:p>
    <w:p w:rsidR="00732B87" w:rsidRPr="00A62275" w:rsidRDefault="00732B87" w:rsidP="00E71DB6">
      <w:pPr>
        <w:autoSpaceDE w:val="0"/>
        <w:autoSpaceDN w:val="0"/>
        <w:adjustRightInd w:val="0"/>
        <w:spacing w:line="276" w:lineRule="auto"/>
        <w:ind w:left="284" w:right="560"/>
        <w:jc w:val="both"/>
        <w:rPr>
          <w:sz w:val="28"/>
          <w:szCs w:val="28"/>
          <w:lang w:val="it-IT" w:eastAsia="it-IT"/>
        </w:rPr>
      </w:pPr>
    </w:p>
    <w:p w:rsidR="00732B87" w:rsidRPr="00A62275" w:rsidRDefault="0035205B" w:rsidP="00E71DB6">
      <w:pPr>
        <w:numPr>
          <w:ilvl w:val="0"/>
          <w:numId w:val="5"/>
        </w:numPr>
        <w:autoSpaceDE w:val="0"/>
        <w:autoSpaceDN w:val="0"/>
        <w:adjustRightInd w:val="0"/>
        <w:spacing w:line="276" w:lineRule="auto"/>
        <w:ind w:left="284" w:right="560" w:firstLine="0"/>
        <w:jc w:val="both"/>
        <w:rPr>
          <w:sz w:val="28"/>
          <w:szCs w:val="28"/>
          <w:lang w:val="it-IT" w:eastAsia="it-IT"/>
        </w:rPr>
      </w:pPr>
      <w:r w:rsidRPr="00A62275">
        <w:rPr>
          <w:sz w:val="28"/>
          <w:szCs w:val="28"/>
          <w:lang w:val="it-IT" w:eastAsia="it-IT"/>
        </w:rPr>
        <w:t xml:space="preserve">Non possono essere attribuiti fondi di ricerca ai professori/ricercatori inattivi (nessun prodotto nel </w:t>
      </w:r>
      <w:r w:rsidR="006E685B">
        <w:rPr>
          <w:sz w:val="28"/>
          <w:szCs w:val="28"/>
          <w:lang w:val="it-IT" w:eastAsia="it-IT"/>
        </w:rPr>
        <w:t xml:space="preserve">quinquennio </w:t>
      </w:r>
      <w:r w:rsidR="00806E7F">
        <w:rPr>
          <w:sz w:val="28"/>
          <w:szCs w:val="28"/>
          <w:lang w:val="it-IT" w:eastAsia="it-IT"/>
        </w:rPr>
        <w:t>201</w:t>
      </w:r>
      <w:r w:rsidR="004F6215">
        <w:rPr>
          <w:sz w:val="28"/>
          <w:szCs w:val="28"/>
          <w:lang w:val="it-IT" w:eastAsia="it-IT"/>
        </w:rPr>
        <w:t>4</w:t>
      </w:r>
      <w:r w:rsidR="006E685B">
        <w:rPr>
          <w:sz w:val="28"/>
          <w:szCs w:val="28"/>
          <w:lang w:val="it-IT" w:eastAsia="it-IT"/>
        </w:rPr>
        <w:t>-</w:t>
      </w:r>
      <w:r w:rsidR="00806E7F">
        <w:rPr>
          <w:sz w:val="28"/>
          <w:szCs w:val="28"/>
          <w:lang w:val="it-IT" w:eastAsia="it-IT"/>
        </w:rPr>
        <w:t>201</w:t>
      </w:r>
      <w:r w:rsidR="004F6215">
        <w:rPr>
          <w:sz w:val="28"/>
          <w:szCs w:val="28"/>
          <w:lang w:val="it-IT" w:eastAsia="it-IT"/>
        </w:rPr>
        <w:t>8</w:t>
      </w:r>
      <w:ins w:id="3" w:author="Lucal" w:date="2019-09-11T12:27:00Z">
        <w:r w:rsidR="0066547E">
          <w:rPr>
            <w:sz w:val="28"/>
            <w:szCs w:val="28"/>
            <w:lang w:val="it-IT" w:eastAsia="it-IT"/>
          </w:rPr>
          <w:t xml:space="preserve"> </w:t>
        </w:r>
      </w:ins>
      <w:r w:rsidRPr="00A62275">
        <w:rPr>
          <w:sz w:val="28"/>
          <w:szCs w:val="28"/>
          <w:lang w:val="it-IT" w:eastAsia="it-IT"/>
        </w:rPr>
        <w:t>dell</w:t>
      </w:r>
      <w:r w:rsidR="006E685B">
        <w:rPr>
          <w:sz w:val="28"/>
          <w:szCs w:val="28"/>
          <w:lang w:val="it-IT" w:eastAsia="it-IT"/>
        </w:rPr>
        <w:t>e</w:t>
      </w:r>
      <w:r w:rsidRPr="00A62275">
        <w:rPr>
          <w:sz w:val="28"/>
          <w:szCs w:val="28"/>
          <w:lang w:val="it-IT" w:eastAsia="it-IT"/>
        </w:rPr>
        <w:t xml:space="preserve"> tipologi</w:t>
      </w:r>
      <w:r w:rsidR="006E685B">
        <w:rPr>
          <w:sz w:val="28"/>
          <w:szCs w:val="28"/>
          <w:lang w:val="it-IT" w:eastAsia="it-IT"/>
        </w:rPr>
        <w:t>e</w:t>
      </w:r>
      <w:r w:rsidRPr="00A62275">
        <w:rPr>
          <w:sz w:val="28"/>
          <w:szCs w:val="28"/>
          <w:lang w:val="it-IT" w:eastAsia="it-IT"/>
        </w:rPr>
        <w:t xml:space="preserve"> previst</w:t>
      </w:r>
      <w:r w:rsidR="006E685B">
        <w:rPr>
          <w:sz w:val="28"/>
          <w:szCs w:val="28"/>
          <w:lang w:val="it-IT" w:eastAsia="it-IT"/>
        </w:rPr>
        <w:t>e</w:t>
      </w:r>
      <w:r w:rsidRPr="00A62275">
        <w:rPr>
          <w:sz w:val="28"/>
          <w:szCs w:val="28"/>
          <w:lang w:val="it-IT" w:eastAsia="it-IT"/>
        </w:rPr>
        <w:t xml:space="preserve"> dall’esercizio VQR);</w:t>
      </w:r>
    </w:p>
    <w:p w:rsidR="00732B87" w:rsidRPr="00A62275" w:rsidRDefault="00732B87" w:rsidP="00E71DB6">
      <w:pPr>
        <w:autoSpaceDE w:val="0"/>
        <w:autoSpaceDN w:val="0"/>
        <w:adjustRightInd w:val="0"/>
        <w:spacing w:line="276" w:lineRule="auto"/>
        <w:ind w:left="284" w:right="560"/>
        <w:jc w:val="both"/>
        <w:rPr>
          <w:sz w:val="28"/>
          <w:szCs w:val="28"/>
          <w:lang w:val="it-IT" w:eastAsia="it-IT"/>
        </w:rPr>
      </w:pPr>
    </w:p>
    <w:p w:rsidR="00000000" w:rsidRDefault="00200C58">
      <w:pPr>
        <w:pStyle w:val="Paragrafoelenco"/>
        <w:numPr>
          <w:ilvl w:val="0"/>
          <w:numId w:val="5"/>
        </w:numPr>
        <w:autoSpaceDE w:val="0"/>
        <w:autoSpaceDN w:val="0"/>
        <w:adjustRightInd w:val="0"/>
        <w:spacing w:line="276" w:lineRule="auto"/>
        <w:ind w:left="284" w:right="560" w:firstLine="0"/>
        <w:jc w:val="both"/>
        <w:rPr>
          <w:del w:id="4" w:author="Valentina" w:date="2019-09-09T16:11:00Z"/>
          <w:sz w:val="28"/>
          <w:szCs w:val="28"/>
          <w:lang w:val="it-IT" w:eastAsia="it-IT"/>
          <w:rPrChange w:id="5" w:author="Valentina" w:date="2019-09-09T16:12:00Z">
            <w:rPr>
              <w:del w:id="6" w:author="Valentina" w:date="2019-09-09T16:11:00Z"/>
              <w:lang w:val="it-IT" w:eastAsia="it-IT"/>
            </w:rPr>
          </w:rPrChange>
        </w:rPr>
        <w:pPrChange w:id="7" w:author="Valentina" w:date="2019-09-09T16:12:00Z">
          <w:pPr>
            <w:numPr>
              <w:numId w:val="5"/>
            </w:numPr>
            <w:autoSpaceDE w:val="0"/>
            <w:autoSpaceDN w:val="0"/>
            <w:adjustRightInd w:val="0"/>
            <w:spacing w:line="276" w:lineRule="auto"/>
            <w:ind w:left="284" w:right="560" w:hanging="360"/>
            <w:jc w:val="both"/>
          </w:pPr>
        </w:pPrChange>
      </w:pPr>
      <w:r w:rsidRPr="00200C58">
        <w:rPr>
          <w:sz w:val="28"/>
          <w:szCs w:val="28"/>
          <w:lang w:val="it-IT" w:eastAsia="it-IT"/>
          <w:rPrChange w:id="8" w:author="Valentina" w:date="2019-09-09T16:12:00Z">
            <w:rPr>
              <w:lang w:val="it-IT" w:eastAsia="it-IT"/>
            </w:rPr>
          </w:rPrChange>
        </w:rPr>
        <w:t>I fondi pro capite saranno distribuiti</w:t>
      </w:r>
      <w:ins w:id="9" w:author="Lucal" w:date="2019-09-11T12:27:00Z">
        <w:r w:rsidR="0066547E">
          <w:rPr>
            <w:sz w:val="28"/>
            <w:szCs w:val="28"/>
            <w:lang w:val="it-IT" w:eastAsia="it-IT"/>
          </w:rPr>
          <w:t xml:space="preserve"> </w:t>
        </w:r>
      </w:ins>
      <w:r w:rsidRPr="00200C58">
        <w:rPr>
          <w:sz w:val="28"/>
          <w:szCs w:val="28"/>
          <w:lang w:val="it-IT" w:eastAsia="it-IT"/>
          <w:rPrChange w:id="10" w:author="Valentina" w:date="2019-09-09T16:12:00Z">
            <w:rPr>
              <w:lang w:val="it-IT" w:eastAsia="it-IT"/>
            </w:rPr>
          </w:rPrChange>
        </w:rPr>
        <w:t>sulla base della produzione scientifica nel quinquennio precedente (per il</w:t>
      </w:r>
      <w:ins w:id="11" w:author="Lucal" w:date="2019-09-11T12:27:00Z">
        <w:r w:rsidR="0066547E">
          <w:rPr>
            <w:sz w:val="28"/>
            <w:szCs w:val="28"/>
            <w:lang w:val="it-IT" w:eastAsia="it-IT"/>
          </w:rPr>
          <w:t xml:space="preserve"> </w:t>
        </w:r>
      </w:ins>
      <w:r w:rsidRPr="00200C58">
        <w:rPr>
          <w:sz w:val="28"/>
          <w:szCs w:val="28"/>
          <w:lang w:val="it-IT" w:eastAsia="it-IT"/>
          <w:rPrChange w:id="12" w:author="Valentina" w:date="2019-09-09T16:12:00Z">
            <w:rPr>
              <w:lang w:val="it-IT" w:eastAsia="it-IT"/>
            </w:rPr>
          </w:rPrChange>
        </w:rPr>
        <w:t>corrente anno, dunque, il quinquennio 2014-2018). Possono essere valutati fino ad un massimo di 5 prodotti</w:t>
      </w:r>
      <w:ins w:id="13" w:author="Lucal" w:date="2019-09-11T12:27:00Z">
        <w:r w:rsidR="0066547E">
          <w:rPr>
            <w:sz w:val="28"/>
            <w:szCs w:val="28"/>
            <w:lang w:val="it-IT" w:eastAsia="it-IT"/>
          </w:rPr>
          <w:t xml:space="preserve"> </w:t>
        </w:r>
      </w:ins>
      <w:r w:rsidRPr="00200C58">
        <w:rPr>
          <w:sz w:val="28"/>
          <w:szCs w:val="28"/>
          <w:lang w:val="it-IT" w:eastAsia="it-IT"/>
          <w:rPrChange w:id="14" w:author="Valentina" w:date="2019-09-09T16:12:00Z">
            <w:rPr>
              <w:lang w:val="it-IT" w:eastAsia="it-IT"/>
            </w:rPr>
          </w:rPrChange>
        </w:rPr>
        <w:t>di ricerca;</w:t>
      </w:r>
    </w:p>
    <w:p w:rsidR="00000000" w:rsidRDefault="00E42DFB">
      <w:pPr>
        <w:pStyle w:val="Paragrafoelenco"/>
        <w:numPr>
          <w:ilvl w:val="0"/>
          <w:numId w:val="5"/>
        </w:numPr>
        <w:ind w:left="284" w:firstLine="0"/>
        <w:rPr>
          <w:del w:id="15" w:author="Valentina" w:date="2019-09-09T16:11:00Z"/>
          <w:lang w:val="it-IT" w:eastAsia="it-IT"/>
          <w:rPrChange w:id="16" w:author="Valentina" w:date="2019-09-09T16:11:00Z">
            <w:rPr>
              <w:del w:id="17" w:author="Valentina" w:date="2019-09-09T16:11:00Z"/>
              <w:sz w:val="28"/>
              <w:szCs w:val="28"/>
              <w:lang w:val="it-IT" w:eastAsia="it-IT"/>
            </w:rPr>
          </w:rPrChange>
        </w:rPr>
        <w:pPrChange w:id="18" w:author="Valentina" w:date="2019-09-09T16:12:00Z">
          <w:pPr>
            <w:autoSpaceDE w:val="0"/>
            <w:autoSpaceDN w:val="0"/>
            <w:adjustRightInd w:val="0"/>
            <w:spacing w:line="276" w:lineRule="auto"/>
            <w:ind w:left="284" w:right="560"/>
            <w:jc w:val="both"/>
          </w:pPr>
        </w:pPrChange>
      </w:pPr>
    </w:p>
    <w:p w:rsidR="00000000" w:rsidRDefault="00E42DFB">
      <w:pPr>
        <w:pStyle w:val="Paragrafoelenco"/>
        <w:numPr>
          <w:ilvl w:val="0"/>
          <w:numId w:val="5"/>
        </w:numPr>
        <w:ind w:left="284" w:firstLine="0"/>
        <w:rPr>
          <w:ins w:id="19" w:author="Valentina" w:date="2019-09-09T16:11:00Z"/>
          <w:lang w:val="it-IT" w:eastAsia="it-IT"/>
        </w:rPr>
        <w:pPrChange w:id="20" w:author="Valentina" w:date="2019-09-09T16:12:00Z">
          <w:pPr/>
        </w:pPrChange>
      </w:pPr>
    </w:p>
    <w:p w:rsidR="004F2742" w:rsidRDefault="004F2742" w:rsidP="004F2742">
      <w:pPr>
        <w:rPr>
          <w:ins w:id="21" w:author="Valentina" w:date="2019-09-09T16:11:00Z"/>
          <w:sz w:val="28"/>
          <w:szCs w:val="28"/>
          <w:lang w:val="it-IT" w:eastAsia="it-IT"/>
        </w:rPr>
      </w:pPr>
    </w:p>
    <w:p w:rsidR="00000000" w:rsidRDefault="00200C58">
      <w:pPr>
        <w:pStyle w:val="Paragrafoelenco"/>
        <w:numPr>
          <w:ilvl w:val="0"/>
          <w:numId w:val="5"/>
        </w:numPr>
        <w:ind w:left="284" w:firstLine="0"/>
        <w:rPr>
          <w:ins w:id="22" w:author="Valentina" w:date="2019-09-09T16:11:00Z"/>
          <w:sz w:val="28"/>
          <w:szCs w:val="28"/>
          <w:highlight w:val="yellow"/>
          <w:lang w:val="it-IT" w:eastAsia="it-IT"/>
          <w:rPrChange w:id="23" w:author="Valentina" w:date="2019-09-09T16:12:00Z">
            <w:rPr>
              <w:ins w:id="24" w:author="Valentina" w:date="2019-09-09T16:11:00Z"/>
              <w:lang w:val="it-IT" w:eastAsia="it-IT"/>
            </w:rPr>
          </w:rPrChange>
        </w:rPr>
        <w:pPrChange w:id="25" w:author="Valentina" w:date="2019-09-09T16:12:00Z">
          <w:pPr/>
        </w:pPrChange>
      </w:pPr>
      <w:ins w:id="26" w:author="Valentina" w:date="2019-09-09T16:11:00Z">
        <w:r w:rsidRPr="00200C58">
          <w:rPr>
            <w:sz w:val="28"/>
            <w:szCs w:val="28"/>
            <w:lang w:val="it-IT" w:eastAsia="it-IT"/>
            <w:rPrChange w:id="27" w:author="Valentina" w:date="2019-09-09T16:16:00Z">
              <w:rPr>
                <w:lang w:val="it-IT" w:eastAsia="it-IT"/>
              </w:rPr>
            </w:rPrChange>
          </w:rPr>
          <w:t>I prodotti di ricerca dei quali risultino autori più docenti in servizio nello stesso Dipartimento devono essere conteggiati al 50% se presentato da due</w:t>
        </w:r>
      </w:ins>
      <w:ins w:id="28" w:author="Lucal" w:date="2019-09-11T12:28:00Z">
        <w:r w:rsidR="0066547E">
          <w:rPr>
            <w:sz w:val="28"/>
            <w:szCs w:val="28"/>
            <w:lang w:val="it-IT" w:eastAsia="it-IT"/>
          </w:rPr>
          <w:t>,</w:t>
        </w:r>
      </w:ins>
      <w:ins w:id="29" w:author="Valentina" w:date="2019-09-09T16:11:00Z">
        <w:r w:rsidRPr="00200C58">
          <w:rPr>
            <w:sz w:val="28"/>
            <w:szCs w:val="28"/>
            <w:lang w:val="it-IT" w:eastAsia="it-IT"/>
            <w:rPrChange w:id="30" w:author="Valentina" w:date="2019-09-09T16:16:00Z">
              <w:rPr>
                <w:lang w:val="it-IT" w:eastAsia="it-IT"/>
              </w:rPr>
            </w:rPrChange>
          </w:rPr>
          <w:t xml:space="preserve"> al 33% se presentato da tre</w:t>
        </w:r>
        <w:r w:rsidRPr="00200C58">
          <w:rPr>
            <w:sz w:val="28"/>
            <w:szCs w:val="28"/>
            <w:highlight w:val="yellow"/>
            <w:lang w:val="it-IT" w:eastAsia="it-IT"/>
            <w:rPrChange w:id="31" w:author="Valentina" w:date="2019-09-09T16:12:00Z">
              <w:rPr>
                <w:lang w:val="it-IT" w:eastAsia="it-IT"/>
              </w:rPr>
            </w:rPrChange>
          </w:rPr>
          <w:t xml:space="preserve">. Lo stesso prodotto può essere conteggiato al 100%  solo nel caso in cui i docenti siano di SSD diverso ma non </w:t>
        </w:r>
        <w:del w:id="32" w:author="Lucal" w:date="2019-09-11T12:31:00Z">
          <w:r w:rsidRPr="00200C58" w:rsidDel="006216F5">
            <w:rPr>
              <w:sz w:val="28"/>
              <w:szCs w:val="28"/>
              <w:highlight w:val="yellow"/>
              <w:lang w:val="it-IT" w:eastAsia="it-IT"/>
              <w:rPrChange w:id="33" w:author="Valentina" w:date="2019-09-09T16:12:00Z">
                <w:rPr>
                  <w:lang w:val="it-IT" w:eastAsia="it-IT"/>
                </w:rPr>
              </w:rPrChange>
            </w:rPr>
            <w:delText xml:space="preserve">può valere </w:delText>
          </w:r>
        </w:del>
        <w:r w:rsidRPr="00200C58">
          <w:rPr>
            <w:sz w:val="28"/>
            <w:szCs w:val="28"/>
            <w:highlight w:val="yellow"/>
            <w:lang w:val="it-IT" w:eastAsia="it-IT"/>
            <w:rPrChange w:id="34" w:author="Valentina" w:date="2019-09-09T16:12:00Z">
              <w:rPr>
                <w:lang w:val="it-IT" w:eastAsia="it-IT"/>
              </w:rPr>
            </w:rPrChange>
          </w:rPr>
          <w:t>più di 2, e pertanto se lo presentano due docenti di due SSD diversi possono essere valutati in percentuale il 100%, se lo presentano tre docenti di tre SSD diversi possono essere valutati in percentuale il 66%, se lo presentano quattro docenti di quattro SSD diversi possono essere valutati in percentuale il 50%.</w:t>
        </w:r>
      </w:ins>
    </w:p>
    <w:p w:rsidR="00B12FF0" w:rsidRPr="004F2742" w:rsidDel="004F2742" w:rsidRDefault="00200C58" w:rsidP="00BF6663">
      <w:pPr>
        <w:pStyle w:val="Paragrafoelenco"/>
        <w:numPr>
          <w:ilvl w:val="0"/>
          <w:numId w:val="5"/>
        </w:numPr>
        <w:autoSpaceDE w:val="0"/>
        <w:autoSpaceDN w:val="0"/>
        <w:adjustRightInd w:val="0"/>
        <w:spacing w:line="276" w:lineRule="auto"/>
        <w:ind w:right="560"/>
        <w:jc w:val="both"/>
        <w:rPr>
          <w:del w:id="35" w:author="Valentina" w:date="2019-09-09T16:11:00Z"/>
          <w:sz w:val="28"/>
          <w:szCs w:val="28"/>
          <w:highlight w:val="yellow"/>
          <w:lang w:val="it-IT" w:eastAsia="it-IT"/>
          <w:rPrChange w:id="36" w:author="Valentina" w:date="2019-09-09T16:12:00Z">
            <w:rPr>
              <w:del w:id="37" w:author="Valentina" w:date="2019-09-09T16:11:00Z"/>
              <w:sz w:val="28"/>
              <w:szCs w:val="28"/>
              <w:lang w:val="it-IT" w:eastAsia="it-IT"/>
            </w:rPr>
          </w:rPrChange>
        </w:rPr>
      </w:pPr>
      <w:del w:id="38" w:author="Valentina" w:date="2019-09-09T16:11:00Z">
        <w:r w:rsidRPr="00200C58">
          <w:rPr>
            <w:sz w:val="28"/>
            <w:szCs w:val="28"/>
            <w:highlight w:val="yellow"/>
            <w:lang w:val="it-IT" w:eastAsia="it-IT"/>
            <w:rPrChange w:id="39" w:author="Valentina" w:date="2019-09-09T16:12:00Z">
              <w:rPr>
                <w:sz w:val="28"/>
                <w:szCs w:val="28"/>
                <w:lang w:val="it-IT" w:eastAsia="it-IT"/>
              </w:rPr>
            </w:rPrChange>
          </w:rPr>
          <w:delText xml:space="preserve">I prodotti di ricerca dei quali risultino autori più docenti in servizio nello stesso Dipartimento verranno conteggiati al 50% per ciascun proponente se i proponenti sono 2, al 33% se sono 3, ecc. Lo stesso prodotto può essere conteggiato </w:delText>
        </w:r>
        <w:r w:rsidR="006F5006" w:rsidRPr="004F2742" w:rsidDel="004F2742">
          <w:rPr>
            <w:sz w:val="28"/>
            <w:szCs w:val="28"/>
            <w:highlight w:val="yellow"/>
            <w:lang w:val="it-IT" w:eastAsia="it-IT"/>
          </w:rPr>
          <w:delText xml:space="preserve">al 100% </w:delText>
        </w:r>
        <w:r w:rsidR="00BF6663" w:rsidRPr="004F2742" w:rsidDel="004F2742">
          <w:rPr>
            <w:sz w:val="28"/>
            <w:szCs w:val="28"/>
            <w:highlight w:val="yellow"/>
            <w:lang w:val="it-IT" w:eastAsia="it-IT"/>
          </w:rPr>
          <w:delText xml:space="preserve">più volte solo nel caso in cui i </w:delText>
        </w:r>
        <w:r w:rsidR="006F5006" w:rsidRPr="004F2742" w:rsidDel="004F2742">
          <w:rPr>
            <w:sz w:val="28"/>
            <w:szCs w:val="28"/>
            <w:highlight w:val="yellow"/>
            <w:lang w:val="it-IT" w:eastAsia="it-IT"/>
          </w:rPr>
          <w:delText>proponenti</w:delText>
        </w:r>
        <w:r w:rsidR="00BF6663" w:rsidRPr="004F2742" w:rsidDel="004F2742">
          <w:rPr>
            <w:sz w:val="28"/>
            <w:szCs w:val="28"/>
            <w:highlight w:val="yellow"/>
            <w:lang w:val="it-IT" w:eastAsia="it-IT"/>
          </w:rPr>
          <w:delText xml:space="preserve"> siano di SSD diverso.</w:delText>
        </w:r>
      </w:del>
    </w:p>
    <w:p w:rsidR="00B9119D" w:rsidRPr="004F2742" w:rsidRDefault="00B9119D" w:rsidP="00E71DB6">
      <w:pPr>
        <w:autoSpaceDE w:val="0"/>
        <w:autoSpaceDN w:val="0"/>
        <w:adjustRightInd w:val="0"/>
        <w:spacing w:line="276" w:lineRule="auto"/>
        <w:ind w:left="284" w:right="560"/>
        <w:jc w:val="both"/>
        <w:rPr>
          <w:sz w:val="28"/>
          <w:szCs w:val="28"/>
          <w:highlight w:val="yellow"/>
          <w:lang w:val="it-IT" w:eastAsia="it-IT"/>
          <w:rPrChange w:id="40" w:author="Valentina" w:date="2019-09-09T16:12:00Z">
            <w:rPr>
              <w:sz w:val="28"/>
              <w:szCs w:val="28"/>
              <w:lang w:val="it-IT" w:eastAsia="it-IT"/>
            </w:rPr>
          </w:rPrChange>
        </w:rPr>
      </w:pPr>
    </w:p>
    <w:p w:rsidR="00B9119D" w:rsidRPr="004F2742" w:rsidDel="004F2742" w:rsidRDefault="00806E7F" w:rsidP="00BF6663">
      <w:pPr>
        <w:pStyle w:val="Paragrafoelenco"/>
        <w:numPr>
          <w:ilvl w:val="0"/>
          <w:numId w:val="5"/>
        </w:numPr>
        <w:autoSpaceDE w:val="0"/>
        <w:autoSpaceDN w:val="0"/>
        <w:adjustRightInd w:val="0"/>
        <w:spacing w:line="276" w:lineRule="auto"/>
        <w:ind w:right="560"/>
        <w:jc w:val="both"/>
        <w:rPr>
          <w:del w:id="41" w:author="Valentina" w:date="2019-09-09T16:11:00Z"/>
          <w:strike/>
          <w:sz w:val="28"/>
          <w:szCs w:val="28"/>
          <w:highlight w:val="yellow"/>
          <w:lang w:val="it-IT" w:eastAsia="it-IT"/>
        </w:rPr>
      </w:pPr>
      <w:del w:id="42" w:author="Valentina" w:date="2019-09-09T16:11:00Z">
        <w:r w:rsidRPr="004F2742" w:rsidDel="004F2742">
          <w:rPr>
            <w:sz w:val="28"/>
            <w:szCs w:val="28"/>
            <w:highlight w:val="yellow"/>
            <w:lang w:val="it-IT" w:eastAsia="it-IT"/>
          </w:rPr>
          <w:delText xml:space="preserve">- </w:delText>
        </w:r>
        <w:r w:rsidRPr="004F2742" w:rsidDel="004F2742">
          <w:rPr>
            <w:strike/>
            <w:sz w:val="28"/>
            <w:szCs w:val="28"/>
            <w:highlight w:val="yellow"/>
            <w:lang w:val="it-IT" w:eastAsia="it-IT"/>
          </w:rPr>
          <w:delText xml:space="preserve">La ripartizione pro capite deve tener conto dei fattori di merito delle varie aree, come da delibera del senato accademico. Per il Disputer i </w:delText>
        </w:r>
        <w:r w:rsidRPr="004F2742" w:rsidDel="004F2742">
          <w:rPr>
            <w:strike/>
            <w:sz w:val="28"/>
            <w:szCs w:val="28"/>
            <w:highlight w:val="yellow"/>
            <w:lang w:val="it-IT" w:eastAsia="it-IT"/>
          </w:rPr>
          <w:lastRenderedPageBreak/>
          <w:delText>valori di R sono: 0.84 area 0.4; 0.96 area 05; 1.02 area 06, 1.17 area 10, 1.14 area 11b.</w:delText>
        </w:r>
      </w:del>
    </w:p>
    <w:p w:rsidR="00B9119D" w:rsidRPr="00BF6663" w:rsidRDefault="00B9119D" w:rsidP="00E71DB6">
      <w:pPr>
        <w:autoSpaceDE w:val="0"/>
        <w:autoSpaceDN w:val="0"/>
        <w:adjustRightInd w:val="0"/>
        <w:spacing w:line="276" w:lineRule="auto"/>
        <w:ind w:left="284" w:right="560"/>
        <w:jc w:val="both"/>
        <w:rPr>
          <w:strike/>
          <w:sz w:val="28"/>
          <w:szCs w:val="28"/>
          <w:lang w:val="it-IT" w:eastAsia="it-IT"/>
        </w:rPr>
      </w:pPr>
    </w:p>
    <w:p w:rsidR="00590CA8" w:rsidRDefault="00BF6663" w:rsidP="00BF6663">
      <w:pPr>
        <w:autoSpaceDE w:val="0"/>
        <w:autoSpaceDN w:val="0"/>
        <w:adjustRightInd w:val="0"/>
        <w:spacing w:line="276" w:lineRule="auto"/>
        <w:ind w:left="360" w:right="560"/>
        <w:jc w:val="both"/>
        <w:rPr>
          <w:sz w:val="28"/>
          <w:szCs w:val="28"/>
          <w:lang w:val="it-IT" w:eastAsia="it-IT"/>
        </w:rPr>
      </w:pPr>
      <w:r>
        <w:rPr>
          <w:sz w:val="28"/>
          <w:szCs w:val="28"/>
          <w:lang w:val="it-IT" w:eastAsia="it-IT"/>
        </w:rPr>
        <w:t xml:space="preserve">5- </w:t>
      </w:r>
      <w:r w:rsidR="001C11CF" w:rsidRPr="001C11CF">
        <w:rPr>
          <w:sz w:val="28"/>
          <w:szCs w:val="28"/>
          <w:lang w:val="it-IT" w:eastAsia="it-IT"/>
        </w:rPr>
        <w:t xml:space="preserve">L’attribuzione dei fondi di ricerca </w:t>
      </w:r>
      <w:r w:rsidR="00742675">
        <w:rPr>
          <w:sz w:val="28"/>
          <w:szCs w:val="28"/>
          <w:lang w:val="it-IT" w:eastAsia="it-IT"/>
        </w:rPr>
        <w:t>dipartimentale</w:t>
      </w:r>
      <w:ins w:id="43" w:author="Lucal" w:date="2019-09-11T12:28:00Z">
        <w:r w:rsidR="0066547E">
          <w:rPr>
            <w:sz w:val="28"/>
            <w:szCs w:val="28"/>
            <w:lang w:val="it-IT" w:eastAsia="it-IT"/>
          </w:rPr>
          <w:t xml:space="preserve"> </w:t>
        </w:r>
      </w:ins>
      <w:r w:rsidR="001C11CF" w:rsidRPr="001C11CF">
        <w:rPr>
          <w:sz w:val="28"/>
          <w:szCs w:val="28"/>
          <w:lang w:val="it-IT" w:eastAsia="it-IT"/>
        </w:rPr>
        <w:t xml:space="preserve">ai docenti dell’Ateneo avviene a fronte della presentazione di un apposito progetto di ricerca. Tale progetto è TRIENNALE e va rendicontato al Dipartimento alla fine del triennio. Chi non avesse ancora presentato alcun progetto deve allegarlo alla domanda. Le due successive richieste all’interno del triennio faranno riferimento al progetto scientifico in corso e consisteranno nella presentazione dei prodotti di ricerca del docente secondo le regole vigenti al momento. Eventualmente potrà essere proposto un aggiornamento del progetto di ricerca. </w:t>
      </w:r>
      <w:r w:rsidR="00395834">
        <w:rPr>
          <w:sz w:val="28"/>
          <w:szCs w:val="28"/>
          <w:lang w:val="it-IT" w:eastAsia="it-IT"/>
        </w:rPr>
        <w:t xml:space="preserve">In caso di mancata rendicontazione scientifica e amministrativa del progetto al termine del triennio, il docente non potrà accedere alla successiva assegnazione di fondi </w:t>
      </w:r>
      <w:r w:rsidR="00742675">
        <w:rPr>
          <w:sz w:val="28"/>
          <w:szCs w:val="28"/>
          <w:lang w:val="it-IT" w:eastAsia="it-IT"/>
        </w:rPr>
        <w:t>di ricerca dipartimentale</w:t>
      </w:r>
      <w:r w:rsidR="006F0758">
        <w:rPr>
          <w:sz w:val="28"/>
          <w:szCs w:val="28"/>
          <w:lang w:val="it-IT" w:eastAsia="it-IT"/>
        </w:rPr>
        <w:t>;</w:t>
      </w:r>
    </w:p>
    <w:p w:rsidR="0049343E" w:rsidRPr="00A62275" w:rsidRDefault="0049343E" w:rsidP="00E71DB6">
      <w:pPr>
        <w:autoSpaceDE w:val="0"/>
        <w:autoSpaceDN w:val="0"/>
        <w:adjustRightInd w:val="0"/>
        <w:spacing w:line="276" w:lineRule="auto"/>
        <w:ind w:left="284" w:right="560"/>
        <w:jc w:val="both"/>
        <w:rPr>
          <w:sz w:val="28"/>
          <w:szCs w:val="28"/>
          <w:lang w:val="it-IT" w:eastAsia="it-IT"/>
        </w:rPr>
      </w:pPr>
    </w:p>
    <w:p w:rsidR="000872DA" w:rsidRDefault="00B9119D" w:rsidP="00E71DB6">
      <w:pPr>
        <w:autoSpaceDE w:val="0"/>
        <w:autoSpaceDN w:val="0"/>
        <w:adjustRightInd w:val="0"/>
        <w:spacing w:line="276" w:lineRule="auto"/>
        <w:ind w:left="284" w:right="560"/>
        <w:jc w:val="both"/>
        <w:rPr>
          <w:sz w:val="28"/>
          <w:szCs w:val="28"/>
          <w:lang w:val="it-IT" w:eastAsia="it-IT"/>
        </w:rPr>
      </w:pPr>
      <w:r w:rsidRPr="008739CB">
        <w:rPr>
          <w:sz w:val="28"/>
          <w:szCs w:val="28"/>
          <w:lang w:val="it-IT" w:eastAsia="it-IT"/>
        </w:rPr>
        <w:t>La scadenza relativa alla rendicontazione scientifica per i fondi di ricerca di assegnati in un certo</w:t>
      </w:r>
      <w:ins w:id="44" w:author="Lucal" w:date="2019-09-11T12:28:00Z">
        <w:r w:rsidR="0066547E">
          <w:rPr>
            <w:sz w:val="28"/>
            <w:szCs w:val="28"/>
            <w:lang w:val="it-IT" w:eastAsia="it-IT"/>
          </w:rPr>
          <w:t xml:space="preserve"> </w:t>
        </w:r>
      </w:ins>
      <w:r w:rsidRPr="008739CB">
        <w:rPr>
          <w:sz w:val="28"/>
          <w:szCs w:val="28"/>
          <w:lang w:val="it-IT" w:eastAsia="it-IT"/>
        </w:rPr>
        <w:t>anno è fissata al 31 dicembre di tre anni dopo. I fondi non spesi o impegnati al 31 dicembre di tre anni dopo</w:t>
      </w:r>
      <w:ins w:id="45" w:author="Lucal" w:date="2019-09-11T12:28:00Z">
        <w:r w:rsidR="0066547E">
          <w:rPr>
            <w:sz w:val="28"/>
            <w:szCs w:val="28"/>
            <w:lang w:val="it-IT" w:eastAsia="it-IT"/>
          </w:rPr>
          <w:t xml:space="preserve"> </w:t>
        </w:r>
      </w:ins>
      <w:r w:rsidRPr="008739CB">
        <w:rPr>
          <w:sz w:val="28"/>
          <w:szCs w:val="28"/>
          <w:lang w:val="it-IT" w:eastAsia="it-IT"/>
        </w:rPr>
        <w:t>l’anno di attribuzione, sono recuperati alla disponibilità del Dipartimento.</w:t>
      </w:r>
      <w:ins w:id="46" w:author="Lucal" w:date="2019-09-11T12:28:00Z">
        <w:r w:rsidR="0066547E">
          <w:rPr>
            <w:sz w:val="28"/>
            <w:szCs w:val="28"/>
            <w:lang w:val="it-IT" w:eastAsia="it-IT"/>
          </w:rPr>
          <w:t xml:space="preserve"> </w:t>
        </w:r>
      </w:ins>
      <w:r w:rsidR="00EC1BE9" w:rsidRPr="008739CB">
        <w:rPr>
          <w:sz w:val="28"/>
          <w:szCs w:val="28"/>
          <w:lang w:val="it-IT" w:eastAsia="it-IT"/>
        </w:rPr>
        <w:t xml:space="preserve">Nello specifico il 31 Dicembre del </w:t>
      </w:r>
      <w:r w:rsidR="00806E7F" w:rsidRPr="008739CB">
        <w:rPr>
          <w:sz w:val="28"/>
          <w:szCs w:val="28"/>
          <w:lang w:val="it-IT" w:eastAsia="it-IT"/>
        </w:rPr>
        <w:t>201</w:t>
      </w:r>
      <w:r w:rsidR="004F6215">
        <w:rPr>
          <w:sz w:val="28"/>
          <w:szCs w:val="28"/>
          <w:lang w:val="it-IT" w:eastAsia="it-IT"/>
        </w:rPr>
        <w:t>9</w:t>
      </w:r>
      <w:ins w:id="47" w:author="Lucal" w:date="2019-09-11T12:28:00Z">
        <w:r w:rsidR="0066547E">
          <w:rPr>
            <w:sz w:val="28"/>
            <w:szCs w:val="28"/>
            <w:lang w:val="it-IT" w:eastAsia="it-IT"/>
          </w:rPr>
          <w:t xml:space="preserve"> </w:t>
        </w:r>
      </w:ins>
      <w:r w:rsidR="00EC1BE9" w:rsidRPr="008739CB">
        <w:rPr>
          <w:sz w:val="28"/>
          <w:szCs w:val="28"/>
          <w:lang w:val="it-IT" w:eastAsia="it-IT"/>
        </w:rPr>
        <w:t>saranno recuperati alla disponibilità del Dipartimento i fondi residui assegnati nel</w:t>
      </w:r>
      <w:r w:rsidR="00806E7F" w:rsidRPr="008739CB">
        <w:rPr>
          <w:sz w:val="28"/>
          <w:szCs w:val="28"/>
          <w:lang w:val="it-IT" w:eastAsia="it-IT"/>
        </w:rPr>
        <w:t>201</w:t>
      </w:r>
      <w:r w:rsidR="00806E7F">
        <w:rPr>
          <w:sz w:val="28"/>
          <w:szCs w:val="28"/>
          <w:lang w:val="it-IT" w:eastAsia="it-IT"/>
        </w:rPr>
        <w:t>5</w:t>
      </w:r>
      <w:r w:rsidR="00EC1BE9" w:rsidRPr="008739CB">
        <w:rPr>
          <w:sz w:val="28"/>
          <w:szCs w:val="28"/>
          <w:lang w:val="it-IT" w:eastAsia="it-IT"/>
        </w:rPr>
        <w:t>.</w:t>
      </w:r>
    </w:p>
    <w:p w:rsidR="0049343E" w:rsidRDefault="0049343E" w:rsidP="00E71DB6">
      <w:pPr>
        <w:autoSpaceDE w:val="0"/>
        <w:autoSpaceDN w:val="0"/>
        <w:adjustRightInd w:val="0"/>
        <w:spacing w:line="276" w:lineRule="auto"/>
        <w:ind w:left="284" w:right="560"/>
        <w:jc w:val="both"/>
        <w:rPr>
          <w:sz w:val="28"/>
          <w:szCs w:val="28"/>
          <w:lang w:val="it-IT" w:eastAsia="it-IT"/>
        </w:rPr>
      </w:pPr>
    </w:p>
    <w:p w:rsidR="0049343E" w:rsidRPr="00A62275" w:rsidRDefault="0049343E" w:rsidP="00E71DB6">
      <w:pPr>
        <w:autoSpaceDE w:val="0"/>
        <w:autoSpaceDN w:val="0"/>
        <w:adjustRightInd w:val="0"/>
        <w:spacing w:line="276" w:lineRule="auto"/>
        <w:ind w:left="284" w:right="560"/>
        <w:jc w:val="both"/>
        <w:rPr>
          <w:sz w:val="28"/>
          <w:szCs w:val="28"/>
          <w:lang w:val="it-IT" w:eastAsia="it-IT"/>
        </w:rPr>
      </w:pPr>
    </w:p>
    <w:p w:rsidR="000872DA" w:rsidRPr="0049343E" w:rsidRDefault="006152C5" w:rsidP="00E71DB6">
      <w:pPr>
        <w:autoSpaceDE w:val="0"/>
        <w:autoSpaceDN w:val="0"/>
        <w:adjustRightInd w:val="0"/>
        <w:spacing w:line="276" w:lineRule="auto"/>
        <w:ind w:left="284" w:right="560"/>
        <w:jc w:val="both"/>
        <w:rPr>
          <w:b/>
          <w:sz w:val="28"/>
          <w:szCs w:val="28"/>
          <w:lang w:val="it-IT" w:eastAsia="it-IT"/>
        </w:rPr>
      </w:pPr>
      <w:r w:rsidRPr="0049343E">
        <w:rPr>
          <w:b/>
          <w:sz w:val="28"/>
          <w:szCs w:val="28"/>
          <w:lang w:val="it-IT" w:eastAsia="it-IT"/>
        </w:rPr>
        <w:t>LINEE GUIDA PER LA VALUTAZIONE</w:t>
      </w:r>
    </w:p>
    <w:p w:rsidR="00C425A6" w:rsidRPr="00A62275" w:rsidRDefault="00C425A6" w:rsidP="00E71DB6">
      <w:pPr>
        <w:autoSpaceDE w:val="0"/>
        <w:autoSpaceDN w:val="0"/>
        <w:adjustRightInd w:val="0"/>
        <w:spacing w:line="276" w:lineRule="auto"/>
        <w:ind w:left="284" w:right="560"/>
        <w:jc w:val="both"/>
        <w:rPr>
          <w:sz w:val="28"/>
          <w:szCs w:val="28"/>
          <w:lang w:val="it-IT" w:eastAsia="it-IT"/>
        </w:rPr>
      </w:pPr>
    </w:p>
    <w:p w:rsidR="0049343E" w:rsidRDefault="00B9119D" w:rsidP="00E71DB6">
      <w:pPr>
        <w:autoSpaceDE w:val="0"/>
        <w:autoSpaceDN w:val="0"/>
        <w:adjustRightInd w:val="0"/>
        <w:spacing w:line="276" w:lineRule="auto"/>
        <w:ind w:left="284" w:right="560"/>
        <w:jc w:val="both"/>
        <w:rPr>
          <w:sz w:val="28"/>
          <w:szCs w:val="28"/>
          <w:lang w:val="it-IT" w:eastAsia="it-IT"/>
        </w:rPr>
      </w:pPr>
      <w:r w:rsidRPr="00A62275">
        <w:rPr>
          <w:sz w:val="28"/>
          <w:szCs w:val="28"/>
          <w:lang w:val="it-IT" w:eastAsia="it-IT"/>
        </w:rPr>
        <w:t xml:space="preserve">Nella determinazione dei criteri di ripartizione ci si </w:t>
      </w:r>
      <w:r w:rsidR="006152C5" w:rsidRPr="00A62275">
        <w:rPr>
          <w:sz w:val="28"/>
          <w:szCs w:val="28"/>
          <w:lang w:val="it-IT" w:eastAsia="it-IT"/>
        </w:rPr>
        <w:t>attiene</w:t>
      </w:r>
      <w:r w:rsidRPr="00A62275">
        <w:rPr>
          <w:sz w:val="28"/>
          <w:szCs w:val="28"/>
          <w:lang w:val="it-IT" w:eastAsia="it-IT"/>
        </w:rPr>
        <w:t xml:space="preserve"> alle linee guida definite dall’ANVUR</w:t>
      </w:r>
      <w:ins w:id="48" w:author="Lucal" w:date="2019-09-11T12:28:00Z">
        <w:r w:rsidR="0066547E">
          <w:rPr>
            <w:sz w:val="28"/>
            <w:szCs w:val="28"/>
            <w:lang w:val="it-IT" w:eastAsia="it-IT"/>
          </w:rPr>
          <w:t xml:space="preserve"> </w:t>
        </w:r>
      </w:ins>
      <w:r w:rsidRPr="00A62275">
        <w:rPr>
          <w:sz w:val="28"/>
          <w:szCs w:val="28"/>
          <w:lang w:val="it-IT" w:eastAsia="it-IT"/>
        </w:rPr>
        <w:t>nel bando VQR 2004-2010 del 7 Novembre 2011 o al DM 76 del 2012 per l’Abilitazione Scientifica</w:t>
      </w:r>
      <w:ins w:id="49" w:author="Lucal" w:date="2019-09-11T12:28:00Z">
        <w:r w:rsidR="0066547E">
          <w:rPr>
            <w:sz w:val="28"/>
            <w:szCs w:val="28"/>
            <w:lang w:val="it-IT" w:eastAsia="it-IT"/>
          </w:rPr>
          <w:t xml:space="preserve"> </w:t>
        </w:r>
      </w:ins>
      <w:r w:rsidRPr="00A62275">
        <w:rPr>
          <w:sz w:val="28"/>
          <w:szCs w:val="28"/>
          <w:lang w:val="it-IT" w:eastAsia="it-IT"/>
        </w:rPr>
        <w:t>Nazionale.</w:t>
      </w:r>
    </w:p>
    <w:p w:rsidR="00B9119D" w:rsidRPr="00A62275" w:rsidRDefault="00B9119D" w:rsidP="00E71DB6">
      <w:pPr>
        <w:autoSpaceDE w:val="0"/>
        <w:autoSpaceDN w:val="0"/>
        <w:adjustRightInd w:val="0"/>
        <w:spacing w:line="276" w:lineRule="auto"/>
        <w:ind w:left="284" w:right="560"/>
        <w:jc w:val="both"/>
        <w:rPr>
          <w:sz w:val="28"/>
          <w:szCs w:val="28"/>
          <w:lang w:val="it-IT" w:eastAsia="it-IT"/>
        </w:rPr>
      </w:pPr>
      <w:r w:rsidRPr="00A62275">
        <w:rPr>
          <w:sz w:val="28"/>
          <w:szCs w:val="28"/>
          <w:lang w:val="it-IT" w:eastAsia="it-IT"/>
        </w:rPr>
        <w:t>In particolare, sulla base del bando VQR, possono presi in considerazione per la valutazione solo i seguenti</w:t>
      </w:r>
      <w:ins w:id="50" w:author="Lucal" w:date="2019-09-11T12:28:00Z">
        <w:r w:rsidR="0066547E">
          <w:rPr>
            <w:sz w:val="28"/>
            <w:szCs w:val="28"/>
            <w:lang w:val="it-IT" w:eastAsia="it-IT"/>
          </w:rPr>
          <w:t xml:space="preserve"> </w:t>
        </w:r>
      </w:ins>
      <w:r w:rsidRPr="00A62275">
        <w:rPr>
          <w:sz w:val="28"/>
          <w:szCs w:val="28"/>
          <w:lang w:val="it-IT" w:eastAsia="it-IT"/>
        </w:rPr>
        <w:t>prodotti di ricerca:</w:t>
      </w:r>
    </w:p>
    <w:p w:rsidR="00B9119D" w:rsidRPr="008739CB" w:rsidRDefault="00B9119D" w:rsidP="00E71DB6">
      <w:pPr>
        <w:autoSpaceDE w:val="0"/>
        <w:autoSpaceDN w:val="0"/>
        <w:adjustRightInd w:val="0"/>
        <w:spacing w:line="276" w:lineRule="auto"/>
        <w:ind w:left="284" w:right="560"/>
        <w:jc w:val="both"/>
        <w:rPr>
          <w:sz w:val="28"/>
          <w:szCs w:val="28"/>
          <w:lang w:val="it-IT" w:eastAsia="it-IT"/>
        </w:rPr>
      </w:pPr>
      <w:r w:rsidRPr="00A62275">
        <w:rPr>
          <w:sz w:val="28"/>
          <w:szCs w:val="28"/>
          <w:lang w:val="it-IT" w:eastAsia="it-IT"/>
        </w:rPr>
        <w:t xml:space="preserve">a) Articoli su </w:t>
      </w:r>
      <w:r w:rsidRPr="008739CB">
        <w:rPr>
          <w:sz w:val="28"/>
          <w:szCs w:val="28"/>
          <w:lang w:val="it-IT" w:eastAsia="it-IT"/>
        </w:rPr>
        <w:t>riviste;</w:t>
      </w:r>
    </w:p>
    <w:p w:rsidR="00B9119D" w:rsidRPr="00A62275" w:rsidRDefault="00B9119D" w:rsidP="00E71DB6">
      <w:pPr>
        <w:autoSpaceDE w:val="0"/>
        <w:autoSpaceDN w:val="0"/>
        <w:adjustRightInd w:val="0"/>
        <w:spacing w:line="276" w:lineRule="auto"/>
        <w:ind w:left="284" w:right="560"/>
        <w:jc w:val="both"/>
        <w:rPr>
          <w:sz w:val="28"/>
          <w:szCs w:val="28"/>
          <w:lang w:val="it-IT" w:eastAsia="it-IT"/>
        </w:rPr>
      </w:pPr>
      <w:r w:rsidRPr="008739CB">
        <w:rPr>
          <w:sz w:val="28"/>
          <w:szCs w:val="28"/>
          <w:lang w:val="it-IT" w:eastAsia="it-IT"/>
        </w:rPr>
        <w:t xml:space="preserve">b) Libri, capitoli di </w:t>
      </w:r>
      <w:r w:rsidRPr="004F6215">
        <w:rPr>
          <w:sz w:val="28"/>
          <w:szCs w:val="28"/>
          <w:lang w:val="it-IT" w:eastAsia="it-IT"/>
        </w:rPr>
        <w:t xml:space="preserve">libri </w:t>
      </w:r>
      <w:r w:rsidR="00EC1BE9" w:rsidRPr="00BF6663">
        <w:rPr>
          <w:sz w:val="28"/>
          <w:szCs w:val="28"/>
          <w:lang w:val="it-IT" w:eastAsia="it-IT"/>
        </w:rPr>
        <w:t>ed atti di congressi</w:t>
      </w:r>
      <w:r w:rsidR="00EC1BE9" w:rsidRPr="004F6215">
        <w:rPr>
          <w:sz w:val="28"/>
          <w:szCs w:val="28"/>
          <w:lang w:val="it-IT" w:eastAsia="it-IT"/>
        </w:rPr>
        <w:t>,</w:t>
      </w:r>
      <w:r w:rsidRPr="008739CB">
        <w:rPr>
          <w:sz w:val="28"/>
          <w:szCs w:val="28"/>
          <w:lang w:val="it-IT" w:eastAsia="it-IT"/>
        </w:rPr>
        <w:t xml:space="preserve"> solo se dotati di ISBN;</w:t>
      </w:r>
    </w:p>
    <w:p w:rsidR="00B9119D" w:rsidRPr="00A62275" w:rsidRDefault="00B9119D" w:rsidP="00E71DB6">
      <w:pPr>
        <w:autoSpaceDE w:val="0"/>
        <w:autoSpaceDN w:val="0"/>
        <w:adjustRightInd w:val="0"/>
        <w:spacing w:line="276" w:lineRule="auto"/>
        <w:ind w:left="284" w:right="560"/>
        <w:jc w:val="both"/>
        <w:rPr>
          <w:sz w:val="28"/>
          <w:szCs w:val="28"/>
          <w:lang w:val="it-IT" w:eastAsia="it-IT"/>
        </w:rPr>
      </w:pPr>
      <w:r w:rsidRPr="00A62275">
        <w:rPr>
          <w:sz w:val="28"/>
          <w:szCs w:val="28"/>
          <w:lang w:val="it-IT" w:eastAsia="it-IT"/>
        </w:rPr>
        <w:t>c) Edizioni critiche, traduzioni e commenti scientifici;</w:t>
      </w:r>
    </w:p>
    <w:p w:rsidR="00B9119D" w:rsidRPr="00A62275" w:rsidRDefault="00B9119D" w:rsidP="00E71DB6">
      <w:pPr>
        <w:autoSpaceDE w:val="0"/>
        <w:autoSpaceDN w:val="0"/>
        <w:adjustRightInd w:val="0"/>
        <w:spacing w:line="276" w:lineRule="auto"/>
        <w:ind w:left="284" w:right="560"/>
        <w:jc w:val="both"/>
        <w:rPr>
          <w:sz w:val="28"/>
          <w:szCs w:val="28"/>
          <w:lang w:val="it-IT" w:eastAsia="it-IT"/>
        </w:rPr>
      </w:pPr>
      <w:r w:rsidRPr="00A62275">
        <w:rPr>
          <w:sz w:val="28"/>
          <w:szCs w:val="28"/>
          <w:lang w:val="it-IT" w:eastAsia="it-IT"/>
        </w:rPr>
        <w:t>d) Brevetti di cui risulti autore/coautore il soggetto valutato che lo presenta;</w:t>
      </w:r>
    </w:p>
    <w:p w:rsidR="00B9119D" w:rsidRPr="00A62275" w:rsidRDefault="00B9119D" w:rsidP="00E71DB6">
      <w:pPr>
        <w:autoSpaceDE w:val="0"/>
        <w:autoSpaceDN w:val="0"/>
        <w:adjustRightInd w:val="0"/>
        <w:spacing w:line="276" w:lineRule="auto"/>
        <w:ind w:left="284" w:right="560"/>
        <w:jc w:val="both"/>
        <w:rPr>
          <w:sz w:val="28"/>
          <w:szCs w:val="28"/>
          <w:lang w:val="it-IT" w:eastAsia="it-IT"/>
        </w:rPr>
      </w:pPr>
      <w:r w:rsidRPr="00A62275">
        <w:rPr>
          <w:sz w:val="28"/>
          <w:szCs w:val="28"/>
          <w:lang w:val="it-IT" w:eastAsia="it-IT"/>
        </w:rPr>
        <w:t xml:space="preserve">e) Composizione disegni, </w:t>
      </w:r>
      <w:r w:rsidRPr="00A62275">
        <w:rPr>
          <w:i/>
          <w:iCs/>
          <w:sz w:val="28"/>
          <w:szCs w:val="28"/>
          <w:lang w:val="it-IT" w:eastAsia="it-IT"/>
        </w:rPr>
        <w:t>design</w:t>
      </w:r>
      <w:r w:rsidRPr="00A62275">
        <w:rPr>
          <w:sz w:val="28"/>
          <w:szCs w:val="28"/>
          <w:lang w:val="it-IT" w:eastAsia="it-IT"/>
        </w:rPr>
        <w:t>, performance, mostre ed esposizioni organizzate, manufatti, prototipi</w:t>
      </w:r>
      <w:ins w:id="51" w:author="Lucal" w:date="2019-09-11T12:28:00Z">
        <w:r w:rsidR="0066547E">
          <w:rPr>
            <w:sz w:val="28"/>
            <w:szCs w:val="28"/>
            <w:lang w:val="it-IT" w:eastAsia="it-IT"/>
          </w:rPr>
          <w:t xml:space="preserve"> </w:t>
        </w:r>
      </w:ins>
      <w:r w:rsidRPr="00A62275">
        <w:rPr>
          <w:sz w:val="28"/>
          <w:szCs w:val="28"/>
          <w:lang w:val="it-IT" w:eastAsia="it-IT"/>
        </w:rPr>
        <w:t xml:space="preserve">e opere d’arte e loro progetti, banche dati e </w:t>
      </w:r>
      <w:r w:rsidRPr="00A62275">
        <w:rPr>
          <w:i/>
          <w:iCs/>
          <w:sz w:val="28"/>
          <w:szCs w:val="28"/>
          <w:lang w:val="it-IT" w:eastAsia="it-IT"/>
        </w:rPr>
        <w:t>software</w:t>
      </w:r>
      <w:r w:rsidRPr="00A62275">
        <w:rPr>
          <w:sz w:val="28"/>
          <w:szCs w:val="28"/>
          <w:lang w:val="it-IT" w:eastAsia="it-IT"/>
        </w:rPr>
        <w:t>, carte tematiche, esclusivamente se corredati dapubblicazioni atte a consentirne adeguata valutazione.</w:t>
      </w:r>
    </w:p>
    <w:p w:rsidR="0049343E" w:rsidRDefault="0049343E" w:rsidP="00E71DB6">
      <w:pPr>
        <w:autoSpaceDE w:val="0"/>
        <w:autoSpaceDN w:val="0"/>
        <w:adjustRightInd w:val="0"/>
        <w:spacing w:line="276" w:lineRule="auto"/>
        <w:ind w:left="284" w:right="560"/>
        <w:jc w:val="both"/>
        <w:rPr>
          <w:sz w:val="28"/>
          <w:szCs w:val="28"/>
          <w:lang w:val="it-IT" w:eastAsia="it-IT"/>
        </w:rPr>
      </w:pPr>
    </w:p>
    <w:p w:rsidR="00B9119D" w:rsidRPr="00A62275" w:rsidRDefault="00200C58" w:rsidP="00E71DB6">
      <w:pPr>
        <w:autoSpaceDE w:val="0"/>
        <w:autoSpaceDN w:val="0"/>
        <w:adjustRightInd w:val="0"/>
        <w:spacing w:line="276" w:lineRule="auto"/>
        <w:ind w:left="284" w:right="560"/>
        <w:jc w:val="both"/>
        <w:rPr>
          <w:sz w:val="28"/>
          <w:szCs w:val="28"/>
          <w:lang w:val="it-IT" w:eastAsia="it-IT"/>
        </w:rPr>
      </w:pPr>
      <w:r w:rsidRPr="00200C58">
        <w:rPr>
          <w:sz w:val="28"/>
          <w:szCs w:val="28"/>
          <w:highlight w:val="yellow"/>
          <w:lang w:val="it-IT" w:eastAsia="it-IT"/>
          <w:rPrChange w:id="52" w:author="Valentina Gatta" w:date="2019-07-25T10:20:00Z">
            <w:rPr>
              <w:sz w:val="28"/>
              <w:szCs w:val="28"/>
              <w:lang w:val="it-IT" w:eastAsia="it-IT"/>
            </w:rPr>
          </w:rPrChange>
        </w:rPr>
        <w:t xml:space="preserve">Potranno essere presentati al massimo </w:t>
      </w:r>
      <w:ins w:id="53" w:author="Giovanni Stanghellini" w:date="2019-07-17T11:48:00Z">
        <w:del w:id="54" w:author="Valentina Gatta" w:date="2019-07-25T10:15:00Z">
          <w:r w:rsidR="00C17D8D" w:rsidRPr="00552B87" w:rsidDel="00B86E82">
            <w:rPr>
              <w:sz w:val="28"/>
              <w:szCs w:val="28"/>
              <w:highlight w:val="yellow"/>
              <w:lang w:val="it-IT" w:eastAsia="it-IT"/>
            </w:rPr>
            <w:delText>X</w:delText>
          </w:r>
        </w:del>
      </w:ins>
      <w:ins w:id="55" w:author="Valentina Gatta" w:date="2019-07-25T10:15:00Z">
        <w:r w:rsidR="00B86E82" w:rsidRPr="00552B87">
          <w:rPr>
            <w:sz w:val="28"/>
            <w:szCs w:val="28"/>
            <w:highlight w:val="yellow"/>
            <w:lang w:val="it-IT" w:eastAsia="it-IT"/>
          </w:rPr>
          <w:t>7</w:t>
        </w:r>
      </w:ins>
      <w:del w:id="56" w:author="Giovanni Stanghellini" w:date="2019-07-17T11:41:00Z">
        <w:r w:rsidR="00BF6663" w:rsidRPr="00552B87" w:rsidDel="00C17D8D">
          <w:rPr>
            <w:sz w:val="28"/>
            <w:szCs w:val="28"/>
            <w:highlight w:val="yellow"/>
            <w:lang w:val="it-IT" w:eastAsia="it-IT"/>
          </w:rPr>
          <w:delText>10</w:delText>
        </w:r>
      </w:del>
      <w:r w:rsidRPr="00200C58">
        <w:rPr>
          <w:sz w:val="28"/>
          <w:szCs w:val="28"/>
          <w:highlight w:val="yellow"/>
          <w:lang w:val="it-IT" w:eastAsia="it-IT"/>
          <w:rPrChange w:id="57" w:author="Valentina Gatta" w:date="2019-07-25T10:20:00Z">
            <w:rPr>
              <w:sz w:val="28"/>
              <w:szCs w:val="28"/>
              <w:lang w:val="it-IT" w:eastAsia="it-IT"/>
            </w:rPr>
          </w:rPrChange>
        </w:rPr>
        <w:t xml:space="preserve">prodotti per un totale di </w:t>
      </w:r>
      <w:ins w:id="58" w:author="Giovanni Stanghellini" w:date="2019-07-17T11:48:00Z">
        <w:del w:id="59" w:author="Valentina Gatta" w:date="2019-07-25T10:15:00Z">
          <w:r w:rsidR="00C17D8D" w:rsidRPr="00552B87" w:rsidDel="00B86E82">
            <w:rPr>
              <w:sz w:val="28"/>
              <w:szCs w:val="28"/>
              <w:highlight w:val="yellow"/>
              <w:lang w:val="it-IT" w:eastAsia="it-IT"/>
            </w:rPr>
            <w:delText>X</w:delText>
          </w:r>
        </w:del>
      </w:ins>
      <w:ins w:id="60" w:author="Valentina Gatta" w:date="2019-07-25T10:15:00Z">
        <w:r w:rsidR="00B86E82" w:rsidRPr="00552B87">
          <w:rPr>
            <w:sz w:val="28"/>
            <w:szCs w:val="28"/>
            <w:highlight w:val="yellow"/>
            <w:lang w:val="it-IT" w:eastAsia="it-IT"/>
          </w:rPr>
          <w:t>7</w:t>
        </w:r>
      </w:ins>
      <w:del w:id="61" w:author="Giovanni Stanghellini" w:date="2019-07-17T11:41:00Z">
        <w:r w:rsidR="00BF6663" w:rsidRPr="00552B87" w:rsidDel="00C17D8D">
          <w:rPr>
            <w:sz w:val="28"/>
            <w:szCs w:val="28"/>
            <w:highlight w:val="yellow"/>
            <w:lang w:val="it-IT" w:eastAsia="it-IT"/>
          </w:rPr>
          <w:delText>10</w:delText>
        </w:r>
      </w:del>
      <w:r w:rsidRPr="00200C58">
        <w:rPr>
          <w:sz w:val="28"/>
          <w:szCs w:val="28"/>
          <w:highlight w:val="yellow"/>
          <w:lang w:val="it-IT" w:eastAsia="it-IT"/>
          <w:rPrChange w:id="62" w:author="Valentina Gatta" w:date="2019-07-25T10:20:00Z">
            <w:rPr>
              <w:sz w:val="28"/>
              <w:szCs w:val="28"/>
              <w:lang w:val="it-IT" w:eastAsia="it-IT"/>
            </w:rPr>
          </w:rPrChange>
        </w:rPr>
        <w:t>punti</w:t>
      </w:r>
      <w:ins w:id="63" w:author="Valentina Gatta" w:date="2019-07-25T10:18:00Z">
        <w:r w:rsidRPr="00200C58">
          <w:rPr>
            <w:sz w:val="28"/>
            <w:szCs w:val="28"/>
            <w:highlight w:val="yellow"/>
            <w:lang w:val="it-IT" w:eastAsia="it-IT"/>
            <w:rPrChange w:id="64" w:author="Valentina Gatta" w:date="2019-07-25T10:20:00Z">
              <w:rPr>
                <w:sz w:val="28"/>
                <w:szCs w:val="28"/>
                <w:lang w:val="it-IT" w:eastAsia="it-IT"/>
              </w:rPr>
            </w:rPrChange>
          </w:rPr>
          <w:t xml:space="preserve"> in relazione ai fondi per la produzione scientifica 2014-18 introduc</w:t>
        </w:r>
      </w:ins>
      <w:ins w:id="65" w:author="Valentina Gatta" w:date="2019-07-25T10:19:00Z">
        <w:r w:rsidRPr="00200C58">
          <w:rPr>
            <w:sz w:val="28"/>
            <w:szCs w:val="28"/>
            <w:highlight w:val="yellow"/>
            <w:lang w:val="it-IT" w:eastAsia="it-IT"/>
            <w:rPrChange w:id="66" w:author="Valentina Gatta" w:date="2019-07-25T10:20:00Z">
              <w:rPr>
                <w:sz w:val="28"/>
                <w:szCs w:val="28"/>
                <w:lang w:val="it-IT" w:eastAsia="it-IT"/>
              </w:rPr>
            </w:rPrChange>
          </w:rPr>
          <w:t>endo la progressività relativamente ai prodotti da valutare nelle prossime ripartizioni</w:t>
        </w:r>
        <w:r w:rsidR="00552B87">
          <w:rPr>
            <w:sz w:val="28"/>
            <w:szCs w:val="28"/>
            <w:lang w:val="it-IT" w:eastAsia="it-IT"/>
          </w:rPr>
          <w:t>.</w:t>
        </w:r>
      </w:ins>
      <w:del w:id="67" w:author="Valentina Gatta" w:date="2019-07-25T10:18:00Z">
        <w:r w:rsidR="00F257FC" w:rsidDel="00552B87">
          <w:rPr>
            <w:sz w:val="28"/>
            <w:szCs w:val="28"/>
            <w:lang w:val="it-IT" w:eastAsia="it-IT"/>
          </w:rPr>
          <w:delText>.</w:delText>
        </w:r>
      </w:del>
      <w:r w:rsidR="00B9119D" w:rsidRPr="00A62275">
        <w:rPr>
          <w:sz w:val="28"/>
          <w:szCs w:val="28"/>
          <w:lang w:val="it-IT" w:eastAsia="it-IT"/>
        </w:rPr>
        <w:t xml:space="preserve">Non è consentito l'inserimento tra i prodotti di ricerca di articoli pubblicati su riviste </w:t>
      </w:r>
      <w:r w:rsidR="0033378E" w:rsidRPr="00A62275">
        <w:rPr>
          <w:sz w:val="28"/>
          <w:szCs w:val="28"/>
          <w:lang w:val="it-IT" w:eastAsia="it-IT"/>
        </w:rPr>
        <w:t>che</w:t>
      </w:r>
      <w:r w:rsidR="00B9119D" w:rsidRPr="00A62275">
        <w:rPr>
          <w:sz w:val="28"/>
          <w:szCs w:val="28"/>
          <w:lang w:val="it-IT" w:eastAsia="it-IT"/>
        </w:rPr>
        <w:t xml:space="preserve"> hanno visto sospeso</w:t>
      </w:r>
      <w:r w:rsidR="0033378E" w:rsidRPr="00A62275">
        <w:rPr>
          <w:sz w:val="28"/>
          <w:szCs w:val="28"/>
          <w:lang w:val="it-IT" w:eastAsia="it-IT"/>
        </w:rPr>
        <w:t xml:space="preserve"> il loro rating nelle liste ISI al momento della valutazione.</w:t>
      </w:r>
    </w:p>
    <w:p w:rsidR="00514526" w:rsidRDefault="00F257FC" w:rsidP="00E71DB6">
      <w:pPr>
        <w:autoSpaceDE w:val="0"/>
        <w:autoSpaceDN w:val="0"/>
        <w:adjustRightInd w:val="0"/>
        <w:spacing w:line="276" w:lineRule="auto"/>
        <w:ind w:left="284"/>
        <w:jc w:val="both"/>
        <w:rPr>
          <w:sz w:val="28"/>
          <w:szCs w:val="28"/>
          <w:lang w:val="it-IT"/>
        </w:rPr>
      </w:pPr>
      <w:r>
        <w:rPr>
          <w:sz w:val="28"/>
          <w:szCs w:val="28"/>
          <w:lang w:val="it-IT"/>
        </w:rPr>
        <w:t xml:space="preserve">A seconda della classe di appartenenza i punteggi relativi saranno dati come riportato </w:t>
      </w:r>
      <w:r w:rsidRPr="00852281">
        <w:rPr>
          <w:sz w:val="28"/>
          <w:szCs w:val="28"/>
          <w:lang w:val="it-IT"/>
        </w:rPr>
        <w:t>nella tabella seguente</w:t>
      </w:r>
      <w:r w:rsidR="00DC5514">
        <w:rPr>
          <w:sz w:val="28"/>
          <w:szCs w:val="28"/>
          <w:lang w:val="it-IT"/>
        </w:rPr>
        <w:t>:</w:t>
      </w:r>
    </w:p>
    <w:p w:rsidR="00F257FC" w:rsidRDefault="00F257FC" w:rsidP="00E71DB6">
      <w:pPr>
        <w:autoSpaceDE w:val="0"/>
        <w:autoSpaceDN w:val="0"/>
        <w:adjustRightInd w:val="0"/>
        <w:spacing w:line="276" w:lineRule="auto"/>
        <w:ind w:left="284"/>
        <w:jc w:val="both"/>
        <w:rPr>
          <w:sz w:val="28"/>
          <w:szCs w:val="28"/>
          <w:lang w:val="it-IT"/>
        </w:rPr>
      </w:pPr>
    </w:p>
    <w:p w:rsidR="004F52C3" w:rsidRDefault="004F52C3" w:rsidP="00E71DB6">
      <w:pPr>
        <w:autoSpaceDE w:val="0"/>
        <w:autoSpaceDN w:val="0"/>
        <w:adjustRightInd w:val="0"/>
        <w:spacing w:line="276" w:lineRule="auto"/>
        <w:ind w:left="284"/>
        <w:jc w:val="both"/>
        <w:rPr>
          <w:sz w:val="28"/>
          <w:szCs w:val="28"/>
          <w:lang w:val="it-IT"/>
        </w:rPr>
      </w:pPr>
    </w:p>
    <w:tbl>
      <w:tblPr>
        <w:tblW w:w="3042" w:type="dxa"/>
        <w:tblInd w:w="46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tblPr>
      <w:tblGrid>
        <w:gridCol w:w="1908"/>
        <w:gridCol w:w="1134"/>
      </w:tblGrid>
      <w:tr w:rsidR="00F257FC" w:rsidRPr="00A62275" w:rsidTr="009617AC">
        <w:trPr>
          <w:trHeight w:val="300"/>
        </w:trPr>
        <w:tc>
          <w:tcPr>
            <w:tcW w:w="1908" w:type="dxa"/>
            <w:shd w:val="clear" w:color="auto" w:fill="D2EAF1"/>
            <w:noWrap/>
            <w:hideMark/>
          </w:tcPr>
          <w:p w:rsidR="00F257FC" w:rsidRPr="00A62275" w:rsidRDefault="00F257FC" w:rsidP="00E71DB6">
            <w:pPr>
              <w:spacing w:line="276" w:lineRule="auto"/>
              <w:ind w:left="284"/>
              <w:jc w:val="both"/>
              <w:rPr>
                <w:rFonts w:ascii="Calibri" w:hAnsi="Calibri" w:cs="Calibri"/>
                <w:b/>
                <w:bCs/>
                <w:color w:val="000000"/>
                <w:sz w:val="22"/>
                <w:szCs w:val="22"/>
                <w:lang w:val="it-IT" w:eastAsia="it-IT"/>
              </w:rPr>
            </w:pPr>
            <w:r w:rsidRPr="00A62275">
              <w:rPr>
                <w:rFonts w:ascii="Calibri" w:hAnsi="Calibri" w:cs="Calibri"/>
                <w:b/>
                <w:bCs/>
                <w:color w:val="000000"/>
                <w:sz w:val="22"/>
                <w:szCs w:val="22"/>
                <w:lang w:val="it-IT" w:eastAsia="it-IT"/>
              </w:rPr>
              <w:t>Classe A</w:t>
            </w:r>
          </w:p>
        </w:tc>
        <w:tc>
          <w:tcPr>
            <w:tcW w:w="1134" w:type="dxa"/>
            <w:shd w:val="clear" w:color="auto" w:fill="D2EAF1"/>
            <w:noWrap/>
            <w:hideMark/>
          </w:tcPr>
          <w:p w:rsidR="00F257FC" w:rsidRPr="008E0F3C" w:rsidRDefault="00F257FC" w:rsidP="00E71DB6">
            <w:pPr>
              <w:spacing w:line="276" w:lineRule="auto"/>
              <w:ind w:left="284"/>
              <w:jc w:val="both"/>
              <w:rPr>
                <w:rFonts w:ascii="Calibri" w:hAnsi="Calibri" w:cs="Calibri"/>
                <w:bCs/>
                <w:color w:val="000000"/>
                <w:sz w:val="22"/>
                <w:szCs w:val="22"/>
                <w:lang w:val="it-IT" w:eastAsia="it-IT"/>
              </w:rPr>
            </w:pPr>
            <w:r w:rsidRPr="008E0F3C">
              <w:rPr>
                <w:rFonts w:ascii="Calibri" w:hAnsi="Calibri" w:cs="Calibri"/>
                <w:bCs/>
                <w:color w:val="000000"/>
                <w:sz w:val="22"/>
                <w:szCs w:val="22"/>
                <w:lang w:val="it-IT" w:eastAsia="it-IT"/>
              </w:rPr>
              <w:t>1</w:t>
            </w:r>
          </w:p>
        </w:tc>
      </w:tr>
      <w:tr w:rsidR="00F257FC" w:rsidRPr="00A62275" w:rsidTr="009617AC">
        <w:trPr>
          <w:trHeight w:val="300"/>
        </w:trPr>
        <w:tc>
          <w:tcPr>
            <w:tcW w:w="1908" w:type="dxa"/>
            <w:shd w:val="clear" w:color="auto" w:fill="A5D5E2"/>
            <w:noWrap/>
            <w:hideMark/>
          </w:tcPr>
          <w:p w:rsidR="00F257FC" w:rsidRPr="00A62275" w:rsidRDefault="00F257FC" w:rsidP="00E71DB6">
            <w:pPr>
              <w:spacing w:line="276" w:lineRule="auto"/>
              <w:ind w:left="284"/>
              <w:jc w:val="both"/>
              <w:rPr>
                <w:rFonts w:ascii="Calibri" w:hAnsi="Calibri" w:cs="Calibri"/>
                <w:b/>
                <w:bCs/>
                <w:color w:val="000000"/>
                <w:sz w:val="22"/>
                <w:szCs w:val="22"/>
                <w:lang w:val="it-IT" w:eastAsia="it-IT"/>
              </w:rPr>
            </w:pPr>
            <w:r w:rsidRPr="00A62275">
              <w:rPr>
                <w:rFonts w:ascii="Calibri" w:hAnsi="Calibri" w:cs="Calibri"/>
                <w:b/>
                <w:bCs/>
                <w:color w:val="000000"/>
                <w:sz w:val="22"/>
                <w:szCs w:val="22"/>
                <w:lang w:val="it-IT" w:eastAsia="it-IT"/>
              </w:rPr>
              <w:t>Classe B</w:t>
            </w:r>
          </w:p>
        </w:tc>
        <w:tc>
          <w:tcPr>
            <w:tcW w:w="1134" w:type="dxa"/>
            <w:shd w:val="clear" w:color="auto" w:fill="A5D5E2"/>
            <w:noWrap/>
            <w:hideMark/>
          </w:tcPr>
          <w:p w:rsidR="00F257FC" w:rsidRPr="00A62275" w:rsidRDefault="00F257FC" w:rsidP="00E71DB6">
            <w:pPr>
              <w:spacing w:line="276" w:lineRule="auto"/>
              <w:ind w:left="284"/>
              <w:jc w:val="both"/>
              <w:rPr>
                <w:rFonts w:ascii="Calibri" w:hAnsi="Calibri" w:cs="Calibri"/>
                <w:color w:val="000000"/>
                <w:sz w:val="22"/>
                <w:szCs w:val="22"/>
                <w:lang w:val="it-IT" w:eastAsia="it-IT"/>
              </w:rPr>
            </w:pPr>
            <w:r w:rsidRPr="00A62275">
              <w:rPr>
                <w:rFonts w:ascii="Calibri" w:hAnsi="Calibri" w:cs="Calibri"/>
                <w:color w:val="000000"/>
                <w:sz w:val="22"/>
                <w:szCs w:val="22"/>
                <w:lang w:val="it-IT" w:eastAsia="it-IT"/>
              </w:rPr>
              <w:t>0,7</w:t>
            </w:r>
          </w:p>
        </w:tc>
      </w:tr>
      <w:tr w:rsidR="00F257FC" w:rsidRPr="00A62275" w:rsidTr="009617AC">
        <w:trPr>
          <w:trHeight w:val="300"/>
        </w:trPr>
        <w:tc>
          <w:tcPr>
            <w:tcW w:w="1908" w:type="dxa"/>
            <w:shd w:val="clear" w:color="auto" w:fill="D2EAF1"/>
            <w:noWrap/>
            <w:hideMark/>
          </w:tcPr>
          <w:p w:rsidR="00F257FC" w:rsidRPr="00A62275" w:rsidRDefault="00F257FC" w:rsidP="00E71DB6">
            <w:pPr>
              <w:spacing w:line="276" w:lineRule="auto"/>
              <w:ind w:left="284"/>
              <w:jc w:val="both"/>
              <w:rPr>
                <w:rFonts w:ascii="Calibri" w:hAnsi="Calibri" w:cs="Calibri"/>
                <w:b/>
                <w:bCs/>
                <w:color w:val="000000"/>
                <w:sz w:val="22"/>
                <w:szCs w:val="22"/>
                <w:lang w:val="it-IT" w:eastAsia="it-IT"/>
              </w:rPr>
            </w:pPr>
            <w:r w:rsidRPr="00A62275">
              <w:rPr>
                <w:rFonts w:ascii="Calibri" w:hAnsi="Calibri" w:cs="Calibri"/>
                <w:b/>
                <w:bCs/>
                <w:color w:val="000000"/>
                <w:sz w:val="22"/>
                <w:szCs w:val="22"/>
                <w:lang w:val="it-IT" w:eastAsia="it-IT"/>
              </w:rPr>
              <w:t>Classe C</w:t>
            </w:r>
          </w:p>
        </w:tc>
        <w:tc>
          <w:tcPr>
            <w:tcW w:w="1134" w:type="dxa"/>
            <w:shd w:val="clear" w:color="auto" w:fill="D2EAF1"/>
            <w:noWrap/>
            <w:hideMark/>
          </w:tcPr>
          <w:p w:rsidR="00F257FC" w:rsidRPr="00A62275" w:rsidRDefault="00F257FC" w:rsidP="00E71DB6">
            <w:pPr>
              <w:spacing w:line="276" w:lineRule="auto"/>
              <w:ind w:left="284"/>
              <w:jc w:val="both"/>
              <w:rPr>
                <w:rFonts w:ascii="Calibri" w:hAnsi="Calibri" w:cs="Calibri"/>
                <w:color w:val="000000"/>
                <w:sz w:val="22"/>
                <w:szCs w:val="22"/>
                <w:lang w:val="it-IT" w:eastAsia="it-IT"/>
              </w:rPr>
            </w:pPr>
            <w:r w:rsidRPr="00A62275">
              <w:rPr>
                <w:rFonts w:ascii="Calibri" w:hAnsi="Calibri" w:cs="Calibri"/>
                <w:color w:val="000000"/>
                <w:sz w:val="22"/>
                <w:szCs w:val="22"/>
                <w:lang w:val="it-IT" w:eastAsia="it-IT"/>
              </w:rPr>
              <w:t>0,3</w:t>
            </w:r>
          </w:p>
        </w:tc>
      </w:tr>
      <w:tr w:rsidR="00F257FC" w:rsidRPr="00A62275" w:rsidTr="009617AC">
        <w:trPr>
          <w:trHeight w:val="300"/>
        </w:trPr>
        <w:tc>
          <w:tcPr>
            <w:tcW w:w="1908" w:type="dxa"/>
            <w:shd w:val="clear" w:color="auto" w:fill="A5D5E2"/>
            <w:noWrap/>
            <w:hideMark/>
          </w:tcPr>
          <w:p w:rsidR="00F257FC" w:rsidRPr="00A62275" w:rsidRDefault="00F257FC" w:rsidP="00E71DB6">
            <w:pPr>
              <w:spacing w:line="276" w:lineRule="auto"/>
              <w:ind w:left="284"/>
              <w:jc w:val="both"/>
              <w:rPr>
                <w:rFonts w:ascii="Calibri" w:hAnsi="Calibri" w:cs="Calibri"/>
                <w:b/>
                <w:bCs/>
                <w:color w:val="000000"/>
                <w:sz w:val="22"/>
                <w:szCs w:val="22"/>
                <w:lang w:val="it-IT" w:eastAsia="it-IT"/>
              </w:rPr>
            </w:pPr>
            <w:r w:rsidRPr="00A62275">
              <w:rPr>
                <w:rFonts w:ascii="Calibri" w:hAnsi="Calibri" w:cs="Calibri"/>
                <w:b/>
                <w:bCs/>
                <w:color w:val="000000"/>
                <w:sz w:val="22"/>
                <w:szCs w:val="22"/>
                <w:lang w:val="it-IT" w:eastAsia="it-IT"/>
              </w:rPr>
              <w:t>Classe D</w:t>
            </w:r>
          </w:p>
        </w:tc>
        <w:tc>
          <w:tcPr>
            <w:tcW w:w="1134" w:type="dxa"/>
            <w:shd w:val="clear" w:color="auto" w:fill="A5D5E2"/>
            <w:noWrap/>
            <w:hideMark/>
          </w:tcPr>
          <w:p w:rsidR="00F257FC" w:rsidRPr="00A62275" w:rsidRDefault="00F257FC" w:rsidP="00E71DB6">
            <w:pPr>
              <w:spacing w:line="276" w:lineRule="auto"/>
              <w:ind w:left="284"/>
              <w:jc w:val="both"/>
              <w:rPr>
                <w:rFonts w:ascii="Calibri" w:hAnsi="Calibri" w:cs="Calibri"/>
                <w:color w:val="000000"/>
                <w:sz w:val="22"/>
                <w:szCs w:val="22"/>
                <w:lang w:val="it-IT" w:eastAsia="it-IT"/>
              </w:rPr>
            </w:pPr>
            <w:r w:rsidRPr="00A62275">
              <w:rPr>
                <w:rFonts w:ascii="Calibri" w:hAnsi="Calibri" w:cs="Calibri"/>
                <w:color w:val="000000"/>
                <w:sz w:val="22"/>
                <w:szCs w:val="22"/>
                <w:lang w:val="it-IT" w:eastAsia="it-IT"/>
              </w:rPr>
              <w:t>0,1</w:t>
            </w:r>
          </w:p>
        </w:tc>
      </w:tr>
    </w:tbl>
    <w:p w:rsidR="00F257FC" w:rsidRDefault="00F257FC" w:rsidP="00E71DB6">
      <w:pPr>
        <w:autoSpaceDE w:val="0"/>
        <w:autoSpaceDN w:val="0"/>
        <w:adjustRightInd w:val="0"/>
        <w:spacing w:line="276" w:lineRule="auto"/>
        <w:ind w:left="284"/>
        <w:jc w:val="both"/>
        <w:rPr>
          <w:sz w:val="28"/>
          <w:szCs w:val="28"/>
          <w:lang w:val="it-IT"/>
        </w:rPr>
      </w:pPr>
    </w:p>
    <w:p w:rsidR="0035205B" w:rsidRPr="00A62275" w:rsidRDefault="0035205B" w:rsidP="00E71DB6">
      <w:pPr>
        <w:pStyle w:val="Paragrafoelenco1"/>
        <w:ind w:left="284"/>
        <w:jc w:val="both"/>
        <w:rPr>
          <w:rFonts w:ascii="Times New Roman" w:hAnsi="Times New Roman"/>
          <w:sz w:val="28"/>
          <w:szCs w:val="28"/>
        </w:rPr>
      </w:pPr>
    </w:p>
    <w:p w:rsidR="00C425A6" w:rsidRPr="00A62275" w:rsidRDefault="006152C5" w:rsidP="00E71DB6">
      <w:pPr>
        <w:pStyle w:val="Paragrafoelenco1"/>
        <w:ind w:left="284" w:right="560"/>
        <w:jc w:val="both"/>
        <w:rPr>
          <w:rFonts w:ascii="Times New Roman" w:hAnsi="Times New Roman"/>
          <w:sz w:val="28"/>
          <w:szCs w:val="28"/>
        </w:rPr>
      </w:pPr>
      <w:r w:rsidRPr="00A62275">
        <w:rPr>
          <w:rFonts w:ascii="Times New Roman" w:hAnsi="Times New Roman"/>
          <w:sz w:val="28"/>
          <w:szCs w:val="28"/>
        </w:rPr>
        <w:t>Si stabiliscono</w:t>
      </w:r>
      <w:r w:rsidR="00C425A6" w:rsidRPr="00A62275">
        <w:rPr>
          <w:rFonts w:ascii="Times New Roman" w:hAnsi="Times New Roman"/>
          <w:sz w:val="28"/>
          <w:szCs w:val="28"/>
        </w:rPr>
        <w:t xml:space="preserve"> inoltre</w:t>
      </w:r>
      <w:r w:rsidRPr="00A62275">
        <w:rPr>
          <w:rFonts w:ascii="Times New Roman" w:hAnsi="Times New Roman"/>
          <w:sz w:val="28"/>
          <w:szCs w:val="28"/>
        </w:rPr>
        <w:t xml:space="preserve"> i seguenti criteri di valutazione</w:t>
      </w:r>
      <w:r w:rsidR="00C425A6" w:rsidRPr="00A62275">
        <w:rPr>
          <w:rFonts w:ascii="Times New Roman" w:hAnsi="Times New Roman"/>
          <w:sz w:val="28"/>
          <w:szCs w:val="28"/>
        </w:rPr>
        <w:t>:</w:t>
      </w:r>
    </w:p>
    <w:p w:rsidR="00C425A6" w:rsidRPr="00A62275" w:rsidRDefault="00C425A6" w:rsidP="00E71DB6">
      <w:pPr>
        <w:pStyle w:val="Paragrafoelenco1"/>
        <w:ind w:left="284" w:right="560"/>
        <w:jc w:val="both"/>
        <w:rPr>
          <w:rFonts w:ascii="Times New Roman" w:hAnsi="Times New Roman"/>
          <w:b/>
          <w:sz w:val="28"/>
          <w:szCs w:val="28"/>
        </w:rPr>
      </w:pPr>
    </w:p>
    <w:p w:rsidR="00514526" w:rsidRPr="00D174D4" w:rsidRDefault="00C425A6" w:rsidP="00E71DB6">
      <w:pPr>
        <w:pStyle w:val="Paragrafoelenco1"/>
        <w:ind w:left="284" w:right="560"/>
        <w:jc w:val="both"/>
        <w:rPr>
          <w:rFonts w:ascii="Times New Roman" w:hAnsi="Times New Roman"/>
          <w:sz w:val="28"/>
          <w:szCs w:val="28"/>
        </w:rPr>
      </w:pPr>
      <w:r w:rsidRPr="00A62275">
        <w:rPr>
          <w:rFonts w:ascii="Times New Roman" w:hAnsi="Times New Roman"/>
          <w:b/>
          <w:sz w:val="28"/>
          <w:szCs w:val="28"/>
        </w:rPr>
        <w:t>Aree bibliometriche</w:t>
      </w:r>
      <w:r w:rsidRPr="00A62275">
        <w:rPr>
          <w:rFonts w:ascii="Times New Roman" w:hAnsi="Times New Roman"/>
          <w:sz w:val="28"/>
          <w:szCs w:val="28"/>
        </w:rPr>
        <w:t xml:space="preserve">. Per valutare gli articoli su rivista presentati dai docenti </w:t>
      </w:r>
      <w:r w:rsidRPr="00DA1276">
        <w:rPr>
          <w:rFonts w:ascii="Times New Roman" w:hAnsi="Times New Roman"/>
          <w:sz w:val="28"/>
          <w:szCs w:val="28"/>
        </w:rPr>
        <w:t>delle aree bibliometriche 01, 02, 03, 04, 05, 06, 07, parte della 08, 09 e parte della 11, dovranno essere utilizzat</w:t>
      </w:r>
      <w:r w:rsidR="00514526" w:rsidRPr="00DA1276">
        <w:rPr>
          <w:rFonts w:ascii="Times New Roman" w:hAnsi="Times New Roman"/>
          <w:sz w:val="28"/>
          <w:szCs w:val="28"/>
        </w:rPr>
        <w:t xml:space="preserve">i i valori di ranking presenti nel sito ISI </w:t>
      </w:r>
      <w:r w:rsidR="00514526" w:rsidRPr="00D174D4">
        <w:rPr>
          <w:rFonts w:ascii="Times New Roman" w:hAnsi="Times New Roman"/>
          <w:sz w:val="28"/>
          <w:szCs w:val="28"/>
        </w:rPr>
        <w:t>Journal Citation Reports</w:t>
      </w:r>
      <w:r w:rsidR="003A3E6E" w:rsidRPr="00D174D4">
        <w:rPr>
          <w:rFonts w:ascii="Times New Roman" w:hAnsi="Times New Roman"/>
          <w:sz w:val="28"/>
          <w:szCs w:val="28"/>
        </w:rPr>
        <w:t>o</w:t>
      </w:r>
      <w:r w:rsidR="008739CB" w:rsidRPr="00D174D4">
        <w:rPr>
          <w:rFonts w:ascii="Times New Roman" w:hAnsi="Times New Roman"/>
          <w:sz w:val="28"/>
          <w:szCs w:val="28"/>
        </w:rPr>
        <w:t>ppure i</w:t>
      </w:r>
      <w:r w:rsidR="003A3E6E" w:rsidRPr="00D174D4">
        <w:rPr>
          <w:rFonts w:ascii="Times New Roman" w:hAnsi="Times New Roman"/>
          <w:sz w:val="28"/>
          <w:szCs w:val="28"/>
        </w:rPr>
        <w:t xml:space="preserve">  valori dei percentili presenti su S</w:t>
      </w:r>
      <w:r w:rsidR="00BE490C" w:rsidRPr="00D174D4">
        <w:rPr>
          <w:rFonts w:ascii="Times New Roman" w:hAnsi="Times New Roman"/>
          <w:sz w:val="28"/>
          <w:szCs w:val="28"/>
        </w:rPr>
        <w:t>copus</w:t>
      </w:r>
      <w:r w:rsidR="003A3E6E" w:rsidRPr="00D174D4">
        <w:rPr>
          <w:rFonts w:ascii="Times New Roman" w:hAnsi="Times New Roman"/>
          <w:sz w:val="28"/>
          <w:szCs w:val="28"/>
        </w:rPr>
        <w:t>, considerando il miglior valore tra i due</w:t>
      </w:r>
      <w:r w:rsidR="00BE490C" w:rsidRPr="00D174D4">
        <w:rPr>
          <w:rFonts w:ascii="Times New Roman" w:hAnsi="Times New Roman"/>
          <w:sz w:val="28"/>
          <w:szCs w:val="28"/>
        </w:rPr>
        <w:t>,</w:t>
      </w:r>
      <w:r w:rsidR="001E72E8" w:rsidRPr="00D174D4">
        <w:rPr>
          <w:rFonts w:ascii="Times New Roman" w:hAnsi="Times New Roman"/>
          <w:sz w:val="28"/>
          <w:szCs w:val="28"/>
        </w:rPr>
        <w:t>dell’</w:t>
      </w:r>
      <w:r w:rsidR="00012537" w:rsidRPr="00D174D4">
        <w:rPr>
          <w:rFonts w:ascii="Times New Roman" w:hAnsi="Times New Roman"/>
          <w:sz w:val="28"/>
          <w:szCs w:val="28"/>
        </w:rPr>
        <w:t>anno</w:t>
      </w:r>
      <w:r w:rsidR="001E72E8" w:rsidRPr="00D174D4">
        <w:rPr>
          <w:rFonts w:ascii="Times New Roman" w:hAnsi="Times New Roman"/>
          <w:sz w:val="28"/>
          <w:szCs w:val="28"/>
        </w:rPr>
        <w:t xml:space="preserve"> corrispondente eccetto per il </w:t>
      </w:r>
      <w:r w:rsidR="003A3E6E" w:rsidRPr="00D174D4">
        <w:rPr>
          <w:rFonts w:ascii="Times New Roman" w:hAnsi="Times New Roman"/>
          <w:sz w:val="28"/>
          <w:szCs w:val="28"/>
        </w:rPr>
        <w:t xml:space="preserve">2016 </w:t>
      </w:r>
      <w:r w:rsidR="001E72E8" w:rsidRPr="00D174D4">
        <w:rPr>
          <w:rFonts w:ascii="Times New Roman" w:hAnsi="Times New Roman"/>
          <w:sz w:val="28"/>
          <w:szCs w:val="28"/>
        </w:rPr>
        <w:t>che andrà considerato come</w:t>
      </w:r>
      <w:r w:rsidR="003A3E6E" w:rsidRPr="00D174D4">
        <w:rPr>
          <w:rFonts w:ascii="Times New Roman" w:hAnsi="Times New Roman"/>
          <w:sz w:val="28"/>
          <w:szCs w:val="28"/>
        </w:rPr>
        <w:t>2015</w:t>
      </w:r>
      <w:r w:rsidR="00012537" w:rsidRPr="00D174D4">
        <w:rPr>
          <w:rFonts w:ascii="Times New Roman" w:hAnsi="Times New Roman"/>
          <w:sz w:val="28"/>
          <w:szCs w:val="28"/>
        </w:rPr>
        <w:t>:</w:t>
      </w:r>
    </w:p>
    <w:p w:rsidR="008739CB" w:rsidRPr="00D174D4" w:rsidRDefault="008739CB" w:rsidP="00E71DB6">
      <w:pPr>
        <w:pStyle w:val="Paragrafoelenco1"/>
        <w:ind w:left="284" w:right="560"/>
        <w:jc w:val="both"/>
        <w:rPr>
          <w:rFonts w:ascii="Times New Roman" w:hAnsi="Times New Roman"/>
          <w:sz w:val="28"/>
          <w:szCs w:val="28"/>
        </w:rPr>
      </w:pPr>
    </w:p>
    <w:p w:rsidR="00653482" w:rsidRPr="00D174D4" w:rsidRDefault="00200C58" w:rsidP="00E71DB6">
      <w:pPr>
        <w:pStyle w:val="Paragrafoelenco1"/>
        <w:ind w:left="284" w:right="560"/>
        <w:jc w:val="both"/>
        <w:rPr>
          <w:rFonts w:asciiTheme="minorHAnsi" w:hAnsiTheme="minorHAnsi"/>
          <w:szCs w:val="28"/>
        </w:rPr>
      </w:pPr>
      <w:hyperlink r:id="rId8" w:history="1">
        <w:r w:rsidR="00AD54D4" w:rsidRPr="00D174D4">
          <w:rPr>
            <w:rFonts w:asciiTheme="minorHAnsi" w:hAnsiTheme="minorHAnsi"/>
          </w:rPr>
          <w:t>http://admin-apps.webofknowledge.com/JCR/JCR?PointOfEntry=Home&amp;SID=N1rATLqETBLMEKrEjau</w:t>
        </w:r>
      </w:hyperlink>
      <w:r w:rsidR="00C425A6" w:rsidRPr="00D174D4">
        <w:rPr>
          <w:rFonts w:asciiTheme="minorHAnsi" w:hAnsiTheme="minorHAnsi"/>
          <w:szCs w:val="28"/>
        </w:rPr>
        <w:t>.</w:t>
      </w:r>
    </w:p>
    <w:p w:rsidR="00653482" w:rsidRPr="00D174D4" w:rsidRDefault="00200C58" w:rsidP="00E71DB6">
      <w:pPr>
        <w:pStyle w:val="Paragrafoelenco1"/>
        <w:ind w:left="284" w:right="560"/>
        <w:jc w:val="both"/>
        <w:rPr>
          <w:rFonts w:ascii="Times New Roman" w:hAnsi="Times New Roman"/>
          <w:sz w:val="20"/>
          <w:szCs w:val="28"/>
        </w:rPr>
      </w:pPr>
      <w:hyperlink r:id="rId9" w:history="1">
        <w:r w:rsidR="00456512" w:rsidRPr="00D174D4">
          <w:rPr>
            <w:rStyle w:val="Collegamentoipertestuale"/>
            <w:sz w:val="20"/>
          </w:rPr>
          <w:t>https://www.scopus.com/search/form.uri?display=basic&amp;clear=t&amp;origin=searchauthorlookup&amp;txGid=D54C6184A853D7621DB24D0BDFCF3B4F.wsnAw8kcdt7IPYLO0V48gA%3a33</w:t>
        </w:r>
      </w:hyperlink>
    </w:p>
    <w:p w:rsidR="00BE490C" w:rsidRPr="00D174D4" w:rsidRDefault="00BE490C" w:rsidP="00E71DB6">
      <w:pPr>
        <w:pStyle w:val="Paragrafoelenco1"/>
        <w:ind w:left="284" w:right="560"/>
        <w:jc w:val="both"/>
        <w:rPr>
          <w:rFonts w:ascii="Times New Roman" w:hAnsi="Times New Roman"/>
          <w:sz w:val="20"/>
          <w:szCs w:val="28"/>
        </w:rPr>
      </w:pPr>
    </w:p>
    <w:p w:rsidR="00BE490C" w:rsidRPr="00D174D4" w:rsidRDefault="003A3E6E" w:rsidP="00E71DB6">
      <w:pPr>
        <w:pStyle w:val="Paragrafoelenco1"/>
        <w:ind w:left="284" w:right="560"/>
        <w:jc w:val="both"/>
        <w:rPr>
          <w:rFonts w:ascii="Times New Roman" w:hAnsi="Times New Roman"/>
          <w:sz w:val="28"/>
          <w:szCs w:val="28"/>
        </w:rPr>
      </w:pPr>
      <w:r w:rsidRPr="00D174D4">
        <w:rPr>
          <w:rFonts w:ascii="Times New Roman" w:hAnsi="Times New Roman"/>
          <w:sz w:val="28"/>
          <w:szCs w:val="28"/>
        </w:rPr>
        <w:t>I</w:t>
      </w:r>
      <w:r w:rsidR="00C425A6" w:rsidRPr="00D174D4">
        <w:rPr>
          <w:rFonts w:ascii="Times New Roman" w:hAnsi="Times New Roman"/>
          <w:sz w:val="28"/>
          <w:szCs w:val="28"/>
        </w:rPr>
        <w:t xml:space="preserve"> prodotti andranno</w:t>
      </w:r>
      <w:r w:rsidR="00BE490C" w:rsidRPr="00D174D4">
        <w:rPr>
          <w:rFonts w:ascii="Times New Roman" w:hAnsi="Times New Roman"/>
          <w:sz w:val="28"/>
          <w:szCs w:val="28"/>
        </w:rPr>
        <w:t xml:space="preserve"> quindi</w:t>
      </w:r>
      <w:r w:rsidR="00C425A6" w:rsidRPr="00D174D4">
        <w:rPr>
          <w:rFonts w:ascii="Times New Roman" w:hAnsi="Times New Roman"/>
          <w:sz w:val="28"/>
          <w:szCs w:val="28"/>
        </w:rPr>
        <w:t xml:space="preserve"> classificatinelle 4 fasce</w:t>
      </w:r>
      <w:r w:rsidR="00012537" w:rsidRPr="00D174D4">
        <w:rPr>
          <w:rFonts w:ascii="Times New Roman" w:hAnsi="Times New Roman"/>
          <w:sz w:val="28"/>
          <w:szCs w:val="28"/>
        </w:rPr>
        <w:t xml:space="preserve"> corrispondenti ai quattro livelli di ranking</w:t>
      </w:r>
      <w:r w:rsidR="00BE490C" w:rsidRPr="00D174D4">
        <w:rPr>
          <w:rFonts w:ascii="Times New Roman" w:hAnsi="Times New Roman"/>
          <w:sz w:val="28"/>
          <w:szCs w:val="28"/>
        </w:rPr>
        <w:t xml:space="preserve"> o percentili  come segue:</w:t>
      </w:r>
    </w:p>
    <w:p w:rsidR="00BE490C" w:rsidRPr="00D174D4" w:rsidRDefault="00C425A6" w:rsidP="00E71DB6">
      <w:pPr>
        <w:pStyle w:val="Paragrafoelenco1"/>
        <w:ind w:left="284" w:right="560"/>
        <w:jc w:val="both"/>
        <w:rPr>
          <w:rFonts w:ascii="Times New Roman" w:hAnsi="Times New Roman"/>
          <w:sz w:val="28"/>
          <w:szCs w:val="28"/>
        </w:rPr>
      </w:pPr>
      <w:r w:rsidRPr="00D174D4">
        <w:rPr>
          <w:rFonts w:ascii="Times New Roman" w:hAnsi="Times New Roman"/>
          <w:sz w:val="28"/>
          <w:szCs w:val="28"/>
        </w:rPr>
        <w:t>Eccellente</w:t>
      </w:r>
      <w:r w:rsidR="00012537" w:rsidRPr="00D174D4">
        <w:rPr>
          <w:rFonts w:ascii="Times New Roman" w:hAnsi="Times New Roman"/>
          <w:sz w:val="28"/>
          <w:szCs w:val="28"/>
        </w:rPr>
        <w:t>Q1</w:t>
      </w:r>
      <w:r w:rsidR="003A3E6E" w:rsidRPr="00D174D4">
        <w:rPr>
          <w:rFonts w:ascii="Times New Roman" w:hAnsi="Times New Roman"/>
          <w:sz w:val="28"/>
          <w:szCs w:val="28"/>
        </w:rPr>
        <w:t xml:space="preserve">100-76% </w:t>
      </w:r>
      <w:r w:rsidR="002B62E5">
        <w:rPr>
          <w:rFonts w:ascii="Times New Roman" w:hAnsi="Times New Roman"/>
          <w:sz w:val="28"/>
          <w:szCs w:val="28"/>
        </w:rPr>
        <w:t xml:space="preserve"> (I)</w:t>
      </w:r>
    </w:p>
    <w:p w:rsidR="00BE490C" w:rsidRPr="00D174D4" w:rsidRDefault="00C425A6" w:rsidP="00E71DB6">
      <w:pPr>
        <w:pStyle w:val="Paragrafoelenco1"/>
        <w:ind w:left="284" w:right="560"/>
        <w:jc w:val="both"/>
        <w:rPr>
          <w:rFonts w:ascii="Times New Roman" w:hAnsi="Times New Roman"/>
          <w:sz w:val="28"/>
          <w:szCs w:val="28"/>
        </w:rPr>
      </w:pPr>
      <w:r w:rsidRPr="00D174D4">
        <w:rPr>
          <w:rFonts w:ascii="Times New Roman" w:hAnsi="Times New Roman"/>
          <w:sz w:val="28"/>
          <w:szCs w:val="28"/>
        </w:rPr>
        <w:t>Buono</w:t>
      </w:r>
      <w:r w:rsidR="00012537" w:rsidRPr="00D174D4">
        <w:rPr>
          <w:rFonts w:ascii="Times New Roman" w:hAnsi="Times New Roman"/>
          <w:sz w:val="28"/>
          <w:szCs w:val="28"/>
        </w:rPr>
        <w:t>Q2</w:t>
      </w:r>
      <w:r w:rsidR="003A3E6E" w:rsidRPr="00D174D4">
        <w:rPr>
          <w:rFonts w:ascii="Times New Roman" w:hAnsi="Times New Roman"/>
          <w:sz w:val="28"/>
          <w:szCs w:val="28"/>
        </w:rPr>
        <w:t>75-51</w:t>
      </w:r>
      <w:r w:rsidR="00BE490C" w:rsidRPr="00D174D4">
        <w:rPr>
          <w:rFonts w:ascii="Times New Roman" w:hAnsi="Times New Roman"/>
          <w:sz w:val="28"/>
          <w:szCs w:val="28"/>
        </w:rPr>
        <w:t>%</w:t>
      </w:r>
      <w:r w:rsidR="002B62E5">
        <w:rPr>
          <w:rFonts w:ascii="Times New Roman" w:hAnsi="Times New Roman"/>
          <w:sz w:val="28"/>
          <w:szCs w:val="28"/>
        </w:rPr>
        <w:t xml:space="preserve"> (II)</w:t>
      </w:r>
    </w:p>
    <w:p w:rsidR="00BE490C" w:rsidRPr="00D174D4" w:rsidRDefault="00C425A6" w:rsidP="00E71DB6">
      <w:pPr>
        <w:pStyle w:val="Paragrafoelenco1"/>
        <w:ind w:left="284" w:right="560"/>
        <w:jc w:val="both"/>
        <w:rPr>
          <w:rFonts w:ascii="Times New Roman" w:hAnsi="Times New Roman"/>
          <w:sz w:val="28"/>
          <w:szCs w:val="28"/>
        </w:rPr>
      </w:pPr>
      <w:r w:rsidRPr="00D174D4">
        <w:rPr>
          <w:rFonts w:ascii="Times New Roman" w:hAnsi="Times New Roman"/>
          <w:sz w:val="28"/>
          <w:szCs w:val="28"/>
        </w:rPr>
        <w:t>Accettabile</w:t>
      </w:r>
      <w:r w:rsidR="00012537" w:rsidRPr="00D174D4">
        <w:rPr>
          <w:rFonts w:ascii="Times New Roman" w:hAnsi="Times New Roman"/>
          <w:sz w:val="28"/>
          <w:szCs w:val="28"/>
        </w:rPr>
        <w:t>Q3</w:t>
      </w:r>
      <w:r w:rsidR="003A3E6E" w:rsidRPr="00D174D4">
        <w:rPr>
          <w:rFonts w:ascii="Times New Roman" w:hAnsi="Times New Roman"/>
          <w:sz w:val="28"/>
          <w:szCs w:val="28"/>
        </w:rPr>
        <w:t>50-2</w:t>
      </w:r>
      <w:r w:rsidR="00BE490C" w:rsidRPr="00D174D4">
        <w:rPr>
          <w:rFonts w:ascii="Times New Roman" w:hAnsi="Times New Roman"/>
          <w:sz w:val="28"/>
          <w:szCs w:val="28"/>
        </w:rPr>
        <w:t>6%</w:t>
      </w:r>
      <w:r w:rsidR="002B62E5">
        <w:rPr>
          <w:rFonts w:ascii="Times New Roman" w:hAnsi="Times New Roman"/>
          <w:sz w:val="28"/>
          <w:szCs w:val="28"/>
        </w:rPr>
        <w:t xml:space="preserve">  (III)</w:t>
      </w:r>
    </w:p>
    <w:p w:rsidR="00C425A6" w:rsidRDefault="00C425A6" w:rsidP="00E71DB6">
      <w:pPr>
        <w:pStyle w:val="Paragrafoelenco1"/>
        <w:ind w:left="284" w:right="560"/>
        <w:jc w:val="both"/>
        <w:rPr>
          <w:rFonts w:ascii="Times New Roman" w:hAnsi="Times New Roman"/>
          <w:sz w:val="28"/>
          <w:szCs w:val="28"/>
        </w:rPr>
      </w:pPr>
      <w:r w:rsidRPr="00D174D4">
        <w:rPr>
          <w:rFonts w:ascii="Times New Roman" w:hAnsi="Times New Roman"/>
          <w:sz w:val="28"/>
          <w:szCs w:val="28"/>
        </w:rPr>
        <w:t>Limitato</w:t>
      </w:r>
      <w:r w:rsidR="00012537" w:rsidRPr="00D174D4">
        <w:rPr>
          <w:rFonts w:ascii="Times New Roman" w:hAnsi="Times New Roman"/>
          <w:sz w:val="28"/>
          <w:szCs w:val="28"/>
        </w:rPr>
        <w:t>Q4</w:t>
      </w:r>
      <w:r w:rsidR="003A3E6E" w:rsidRPr="00D174D4">
        <w:rPr>
          <w:rFonts w:ascii="Times New Roman" w:hAnsi="Times New Roman"/>
          <w:sz w:val="28"/>
          <w:szCs w:val="28"/>
        </w:rPr>
        <w:t>25-0</w:t>
      </w:r>
      <w:r w:rsidR="00BE490C" w:rsidRPr="00D174D4">
        <w:rPr>
          <w:rFonts w:ascii="Times New Roman" w:hAnsi="Times New Roman"/>
          <w:sz w:val="28"/>
          <w:szCs w:val="28"/>
        </w:rPr>
        <w:t>%</w:t>
      </w:r>
      <w:r w:rsidR="002B62E5">
        <w:rPr>
          <w:rFonts w:ascii="Times New Roman" w:hAnsi="Times New Roman"/>
          <w:sz w:val="28"/>
          <w:szCs w:val="28"/>
        </w:rPr>
        <w:t xml:space="preserve">  (IV)</w:t>
      </w:r>
    </w:p>
    <w:p w:rsidR="00BE490C" w:rsidRPr="00A62275" w:rsidRDefault="00BE490C" w:rsidP="00E71DB6">
      <w:pPr>
        <w:pStyle w:val="Paragrafoelenco1"/>
        <w:ind w:left="284" w:right="560"/>
        <w:jc w:val="both"/>
        <w:rPr>
          <w:rFonts w:ascii="Times New Roman" w:hAnsi="Times New Roman"/>
          <w:sz w:val="28"/>
          <w:szCs w:val="28"/>
        </w:rPr>
      </w:pPr>
    </w:p>
    <w:p w:rsidR="001B4607" w:rsidRDefault="00C425A6" w:rsidP="00E71DB6">
      <w:pPr>
        <w:pStyle w:val="Paragrafoelenco1"/>
        <w:ind w:left="284" w:right="560"/>
        <w:jc w:val="both"/>
        <w:rPr>
          <w:rFonts w:ascii="Times New Roman" w:hAnsi="Times New Roman"/>
          <w:sz w:val="28"/>
          <w:szCs w:val="28"/>
        </w:rPr>
      </w:pPr>
      <w:r w:rsidRPr="00A62275">
        <w:rPr>
          <w:rFonts w:ascii="Times New Roman" w:hAnsi="Times New Roman"/>
          <w:b/>
          <w:sz w:val="28"/>
          <w:szCs w:val="28"/>
        </w:rPr>
        <w:lastRenderedPageBreak/>
        <w:t>Aree non bibliometriche:</w:t>
      </w:r>
      <w:r w:rsidRPr="00A62275">
        <w:rPr>
          <w:rFonts w:ascii="Times New Roman" w:hAnsi="Times New Roman"/>
          <w:sz w:val="28"/>
          <w:szCs w:val="28"/>
        </w:rPr>
        <w:t xml:space="preserve">Per le aree non bibliometriche, parte della 08, 10, parte della 11, 12, 13 e 14 non è possibile applicare direttamente i criteri utilizzati dai GEV in quanto la maggior parte dei prodotti (libri, capitoli di libro e articoli su rivista) è stata valutata tramite peer-reviewing. </w:t>
      </w:r>
      <w:r w:rsidR="00653482">
        <w:rPr>
          <w:rFonts w:ascii="Times New Roman" w:hAnsi="Times New Roman"/>
          <w:sz w:val="28"/>
          <w:szCs w:val="28"/>
        </w:rPr>
        <w:t>Per questi prodotti s</w:t>
      </w:r>
      <w:r w:rsidRPr="00A62275">
        <w:rPr>
          <w:rFonts w:ascii="Times New Roman" w:hAnsi="Times New Roman"/>
          <w:sz w:val="28"/>
          <w:szCs w:val="28"/>
        </w:rPr>
        <w:t xml:space="preserve">i </w:t>
      </w:r>
      <w:r w:rsidR="006152C5" w:rsidRPr="00A62275">
        <w:rPr>
          <w:rFonts w:ascii="Times New Roman" w:hAnsi="Times New Roman"/>
          <w:sz w:val="28"/>
          <w:szCs w:val="28"/>
        </w:rPr>
        <w:t>utilizza</w:t>
      </w:r>
      <w:r w:rsidR="00653482">
        <w:rPr>
          <w:rFonts w:ascii="Times New Roman" w:hAnsi="Times New Roman"/>
          <w:sz w:val="28"/>
          <w:szCs w:val="28"/>
        </w:rPr>
        <w:t>no</w:t>
      </w:r>
      <w:r w:rsidR="00DE6A1D" w:rsidRPr="00A62275">
        <w:rPr>
          <w:rFonts w:ascii="Times New Roman" w:hAnsi="Times New Roman"/>
          <w:sz w:val="28"/>
          <w:szCs w:val="28"/>
        </w:rPr>
        <w:t>l</w:t>
      </w:r>
      <w:r w:rsidR="00653482">
        <w:rPr>
          <w:rFonts w:ascii="Times New Roman" w:hAnsi="Times New Roman"/>
          <w:sz w:val="28"/>
          <w:szCs w:val="28"/>
        </w:rPr>
        <w:t xml:space="preserve">e </w:t>
      </w:r>
      <w:r w:rsidR="001B4607">
        <w:rPr>
          <w:rFonts w:ascii="Times New Roman" w:hAnsi="Times New Roman"/>
          <w:sz w:val="28"/>
          <w:szCs w:val="28"/>
        </w:rPr>
        <w:t>classificazioni riportate su questo sito</w:t>
      </w:r>
      <w:r w:rsidR="00623B01">
        <w:rPr>
          <w:rFonts w:ascii="Times New Roman" w:hAnsi="Times New Roman"/>
          <w:sz w:val="28"/>
          <w:szCs w:val="28"/>
        </w:rPr>
        <w:t xml:space="preserve"> (aggiornate al 2015 o al 2016 a seconda dell’area)</w:t>
      </w:r>
      <w:r w:rsidR="001B4607">
        <w:rPr>
          <w:rFonts w:ascii="Times New Roman" w:hAnsi="Times New Roman"/>
          <w:sz w:val="28"/>
          <w:szCs w:val="28"/>
        </w:rPr>
        <w:t>:</w:t>
      </w:r>
    </w:p>
    <w:p w:rsidR="00653482" w:rsidRPr="00197EF8" w:rsidRDefault="001B4607" w:rsidP="00E71DB6">
      <w:pPr>
        <w:pStyle w:val="Paragrafoelenco1"/>
        <w:ind w:left="284" w:right="560"/>
        <w:jc w:val="both"/>
        <w:rPr>
          <w:szCs w:val="28"/>
        </w:rPr>
      </w:pPr>
      <w:r w:rsidRPr="00197EF8">
        <w:rPr>
          <w:szCs w:val="28"/>
        </w:rPr>
        <w:t>http://www.anvur.org/index.php?option=com_content&amp;view=article&amp;id=254&amp;itemid=315&amp;lang=it</w:t>
      </w:r>
    </w:p>
    <w:p w:rsidR="001B4607" w:rsidRDefault="001B4607" w:rsidP="00E71DB6">
      <w:pPr>
        <w:pStyle w:val="Paragrafoelenco1"/>
        <w:ind w:left="284" w:right="560"/>
        <w:jc w:val="both"/>
        <w:rPr>
          <w:rFonts w:ascii="Times New Roman" w:hAnsi="Times New Roman"/>
          <w:sz w:val="28"/>
          <w:szCs w:val="28"/>
        </w:rPr>
      </w:pPr>
    </w:p>
    <w:p w:rsidR="001B4607" w:rsidRDefault="001B4607" w:rsidP="00E71DB6">
      <w:pPr>
        <w:pStyle w:val="Paragrafoelenco1"/>
        <w:ind w:left="284" w:right="560"/>
        <w:jc w:val="both"/>
        <w:rPr>
          <w:rFonts w:ascii="Times New Roman" w:hAnsi="Times New Roman"/>
          <w:sz w:val="28"/>
          <w:szCs w:val="28"/>
        </w:rPr>
      </w:pPr>
      <w:r w:rsidRPr="00C60647">
        <w:rPr>
          <w:rFonts w:ascii="Times New Roman" w:hAnsi="Times New Roman"/>
          <w:sz w:val="28"/>
          <w:szCs w:val="28"/>
        </w:rPr>
        <w:t>Per gli editori di libri si fa riferimento alle liste con relative classificazioni redatte dalla commissione ricerca del DISPUTER.</w:t>
      </w:r>
    </w:p>
    <w:p w:rsidR="00DE6A1D" w:rsidRPr="001B4607" w:rsidRDefault="00DE6A1D" w:rsidP="00E71DB6">
      <w:pPr>
        <w:pStyle w:val="Paragrafoelenco1"/>
        <w:ind w:left="284" w:right="560"/>
        <w:jc w:val="both"/>
        <w:rPr>
          <w:rFonts w:ascii="Times New Roman" w:hAnsi="Times New Roman"/>
          <w:b/>
          <w:sz w:val="28"/>
          <w:szCs w:val="28"/>
        </w:rPr>
      </w:pPr>
    </w:p>
    <w:p w:rsidR="00653482" w:rsidRPr="001B4607" w:rsidRDefault="00653482" w:rsidP="00E71DB6">
      <w:pPr>
        <w:pStyle w:val="Paragrafoelenco1"/>
        <w:ind w:left="284" w:right="560"/>
        <w:jc w:val="both"/>
        <w:rPr>
          <w:rFonts w:ascii="Times New Roman" w:hAnsi="Times New Roman"/>
          <w:b/>
          <w:sz w:val="28"/>
          <w:szCs w:val="28"/>
        </w:rPr>
      </w:pPr>
    </w:p>
    <w:p w:rsidR="00BF6663" w:rsidRDefault="00BF6663" w:rsidP="00E71DB6">
      <w:pPr>
        <w:pStyle w:val="Paragrafoelenco1"/>
        <w:ind w:left="284" w:right="560"/>
        <w:jc w:val="both"/>
        <w:rPr>
          <w:rFonts w:ascii="Times New Roman" w:hAnsi="Times New Roman"/>
          <w:b/>
          <w:sz w:val="28"/>
          <w:szCs w:val="28"/>
        </w:rPr>
      </w:pPr>
    </w:p>
    <w:p w:rsidR="00A2666F" w:rsidRPr="00852281" w:rsidRDefault="00A2666F" w:rsidP="00E71DB6">
      <w:pPr>
        <w:pStyle w:val="Paragrafoelenco1"/>
        <w:ind w:left="284" w:right="560"/>
        <w:jc w:val="both"/>
        <w:rPr>
          <w:rFonts w:ascii="Times New Roman" w:hAnsi="Times New Roman"/>
          <w:b/>
          <w:sz w:val="28"/>
          <w:szCs w:val="28"/>
        </w:rPr>
      </w:pPr>
      <w:r w:rsidRPr="00852281">
        <w:rPr>
          <w:rFonts w:ascii="Times New Roman" w:hAnsi="Times New Roman"/>
          <w:b/>
          <w:sz w:val="28"/>
          <w:szCs w:val="28"/>
        </w:rPr>
        <w:t xml:space="preserve">Punteggi Aggiuntivi </w:t>
      </w:r>
      <w:r w:rsidR="001E72E8" w:rsidRPr="00852281">
        <w:rPr>
          <w:rFonts w:ascii="Times New Roman" w:hAnsi="Times New Roman"/>
          <w:b/>
          <w:sz w:val="28"/>
          <w:szCs w:val="28"/>
        </w:rPr>
        <w:t>(</w:t>
      </w:r>
      <w:r w:rsidR="00197EF8" w:rsidRPr="00BF6663">
        <w:rPr>
          <w:rFonts w:ascii="Times New Roman" w:hAnsi="Times New Roman"/>
          <w:b/>
          <w:sz w:val="28"/>
          <w:szCs w:val="28"/>
          <w:highlight w:val="yellow"/>
        </w:rPr>
        <w:t>max</w:t>
      </w:r>
      <w:ins w:id="68" w:author="Lucal" w:date="2019-09-11T12:29:00Z">
        <w:r w:rsidR="0066547E">
          <w:rPr>
            <w:rFonts w:ascii="Times New Roman" w:hAnsi="Times New Roman"/>
            <w:b/>
            <w:sz w:val="28"/>
            <w:szCs w:val="28"/>
            <w:highlight w:val="yellow"/>
          </w:rPr>
          <w:t xml:space="preserve"> </w:t>
        </w:r>
      </w:ins>
      <w:ins w:id="69" w:author="Valentina" w:date="2019-09-09T16:12:00Z">
        <w:r w:rsidR="004F2742">
          <w:rPr>
            <w:rFonts w:ascii="Times New Roman" w:hAnsi="Times New Roman"/>
            <w:b/>
            <w:sz w:val="28"/>
            <w:szCs w:val="28"/>
            <w:highlight w:val="yellow"/>
          </w:rPr>
          <w:t>3.</w:t>
        </w:r>
      </w:ins>
      <w:r w:rsidR="00BF6663" w:rsidRPr="00BF6663">
        <w:rPr>
          <w:rFonts w:ascii="Times New Roman" w:hAnsi="Times New Roman"/>
          <w:b/>
          <w:sz w:val="28"/>
          <w:szCs w:val="28"/>
          <w:highlight w:val="yellow"/>
        </w:rPr>
        <w:t>5</w:t>
      </w:r>
      <w:r w:rsidR="001E72E8" w:rsidRPr="00BF6663">
        <w:rPr>
          <w:rFonts w:ascii="Times New Roman" w:hAnsi="Times New Roman"/>
          <w:b/>
          <w:sz w:val="28"/>
          <w:szCs w:val="28"/>
          <w:highlight w:val="yellow"/>
        </w:rPr>
        <w:t xml:space="preserve"> punti</w:t>
      </w:r>
      <w:r w:rsidR="001E72E8" w:rsidRPr="00852281">
        <w:rPr>
          <w:rFonts w:ascii="Times New Roman" w:hAnsi="Times New Roman"/>
          <w:b/>
          <w:sz w:val="28"/>
          <w:szCs w:val="28"/>
        </w:rPr>
        <w:t>)</w:t>
      </w:r>
    </w:p>
    <w:p w:rsidR="00C17D8D" w:rsidRPr="00852281" w:rsidRDefault="00C17D8D" w:rsidP="00C17D8D">
      <w:pPr>
        <w:pStyle w:val="Paragrafoelenco1"/>
        <w:ind w:left="284" w:right="560"/>
        <w:jc w:val="both"/>
        <w:rPr>
          <w:rFonts w:ascii="Times New Roman" w:hAnsi="Times New Roman"/>
          <w:b/>
          <w:sz w:val="28"/>
          <w:szCs w:val="28"/>
        </w:rPr>
      </w:pPr>
      <w:ins w:id="70" w:author="Giovanni Stanghellini" w:date="2019-07-17T11:43:00Z">
        <w:r>
          <w:rPr>
            <w:rFonts w:ascii="Times New Roman" w:hAnsi="Times New Roman"/>
            <w:b/>
            <w:sz w:val="28"/>
            <w:szCs w:val="28"/>
          </w:rPr>
          <w:t>(</w:t>
        </w:r>
      </w:ins>
      <w:ins w:id="71" w:author="Giovanni Stanghellini" w:date="2019-07-17T11:42:00Z">
        <w:r>
          <w:rPr>
            <w:rFonts w:ascii="Times New Roman" w:hAnsi="Times New Roman"/>
            <w:b/>
            <w:sz w:val="28"/>
            <w:szCs w:val="28"/>
          </w:rPr>
          <w:t xml:space="preserve">Si possono aggiungere prodotti di ricerca fino ad arrivare a un totale massimo di </w:t>
        </w:r>
      </w:ins>
      <w:ins w:id="72" w:author="Valentina" w:date="2019-09-09T16:12:00Z">
        <w:r w:rsidR="004F2742">
          <w:rPr>
            <w:rFonts w:ascii="Times New Roman" w:hAnsi="Times New Roman"/>
            <w:b/>
            <w:sz w:val="28"/>
            <w:szCs w:val="28"/>
          </w:rPr>
          <w:t>3.</w:t>
        </w:r>
      </w:ins>
      <w:ins w:id="73" w:author="Giovanni Stanghellini" w:date="2019-07-17T11:42:00Z">
        <w:r>
          <w:rPr>
            <w:rFonts w:ascii="Times New Roman" w:hAnsi="Times New Roman"/>
            <w:b/>
            <w:sz w:val="28"/>
            <w:szCs w:val="28"/>
          </w:rPr>
          <w:t>5 punti)</w:t>
        </w:r>
      </w:ins>
    </w:p>
    <w:p w:rsidR="001E72E8" w:rsidRPr="008739CB" w:rsidRDefault="001E72E8" w:rsidP="00E71DB6">
      <w:pPr>
        <w:pStyle w:val="Paragrafoelenco1"/>
        <w:ind w:left="284" w:right="560"/>
        <w:jc w:val="both"/>
        <w:rPr>
          <w:rFonts w:ascii="Times New Roman" w:hAnsi="Times New Roman"/>
          <w:sz w:val="28"/>
          <w:szCs w:val="28"/>
        </w:rPr>
      </w:pPr>
      <w:r w:rsidRPr="00852281">
        <w:rPr>
          <w:rFonts w:ascii="Times New Roman" w:hAnsi="Times New Roman"/>
          <w:sz w:val="28"/>
          <w:szCs w:val="28"/>
        </w:rPr>
        <w:t>- punti 0.5 per ogni prodotto</w:t>
      </w:r>
      <w:ins w:id="74" w:author="Lucal" w:date="2019-09-11T12:29:00Z">
        <w:r w:rsidR="0066547E">
          <w:rPr>
            <w:rFonts w:ascii="Times New Roman" w:hAnsi="Times New Roman"/>
            <w:sz w:val="28"/>
            <w:szCs w:val="28"/>
          </w:rPr>
          <w:t xml:space="preserve"> </w:t>
        </w:r>
      </w:ins>
      <w:r w:rsidRPr="00852281">
        <w:rPr>
          <w:rFonts w:ascii="Times New Roman" w:hAnsi="Times New Roman"/>
          <w:sz w:val="28"/>
          <w:szCs w:val="28"/>
        </w:rPr>
        <w:t>di classe A</w:t>
      </w:r>
      <w:r w:rsidR="00BE490C">
        <w:rPr>
          <w:rFonts w:ascii="Times New Roman" w:hAnsi="Times New Roman"/>
          <w:sz w:val="28"/>
          <w:szCs w:val="28"/>
        </w:rPr>
        <w:t xml:space="preserve"> - </w:t>
      </w:r>
      <w:r w:rsidR="00BE490C" w:rsidRPr="008739CB">
        <w:rPr>
          <w:rFonts w:ascii="Times New Roman" w:hAnsi="Times New Roman"/>
          <w:sz w:val="28"/>
          <w:szCs w:val="28"/>
        </w:rPr>
        <w:t>eccellente</w:t>
      </w:r>
      <w:r w:rsidR="004739A1" w:rsidRPr="008739CB">
        <w:rPr>
          <w:rFonts w:ascii="Times New Roman" w:hAnsi="Times New Roman"/>
          <w:sz w:val="28"/>
          <w:szCs w:val="28"/>
        </w:rPr>
        <w:t>(</w:t>
      </w:r>
      <w:r w:rsidR="00867F3F" w:rsidRPr="008739CB">
        <w:rPr>
          <w:rFonts w:ascii="Times New Roman" w:hAnsi="Times New Roman"/>
          <w:sz w:val="28"/>
          <w:szCs w:val="28"/>
        </w:rPr>
        <w:t>A1 tabella1</w:t>
      </w:r>
      <w:r w:rsidR="004739A1" w:rsidRPr="008739CB">
        <w:rPr>
          <w:rFonts w:ascii="Times New Roman" w:hAnsi="Times New Roman"/>
          <w:sz w:val="28"/>
          <w:szCs w:val="28"/>
        </w:rPr>
        <w:t>)</w:t>
      </w:r>
      <w:r w:rsidRPr="008739CB">
        <w:rPr>
          <w:rFonts w:ascii="Times New Roman" w:hAnsi="Times New Roman"/>
          <w:sz w:val="28"/>
          <w:szCs w:val="28"/>
        </w:rPr>
        <w:t>oltre i5 prodotti principali presentati</w:t>
      </w:r>
    </w:p>
    <w:p w:rsidR="001E72E8" w:rsidRPr="008739CB" w:rsidRDefault="001E72E8" w:rsidP="00E71DB6">
      <w:pPr>
        <w:pStyle w:val="Paragrafoelenco1"/>
        <w:ind w:left="284" w:right="560"/>
        <w:jc w:val="both"/>
        <w:rPr>
          <w:rFonts w:ascii="Times New Roman" w:hAnsi="Times New Roman"/>
          <w:sz w:val="28"/>
          <w:szCs w:val="28"/>
        </w:rPr>
      </w:pPr>
      <w:r w:rsidRPr="008739CB">
        <w:rPr>
          <w:rFonts w:ascii="Times New Roman" w:hAnsi="Times New Roman"/>
          <w:sz w:val="28"/>
          <w:szCs w:val="28"/>
        </w:rPr>
        <w:t>- punti 0.3 per ogni prodotto</w:t>
      </w:r>
      <w:ins w:id="75" w:author="Lucal" w:date="2019-09-11T12:29:00Z">
        <w:r w:rsidR="0066547E">
          <w:rPr>
            <w:rFonts w:ascii="Times New Roman" w:hAnsi="Times New Roman"/>
            <w:sz w:val="28"/>
            <w:szCs w:val="28"/>
          </w:rPr>
          <w:t xml:space="preserve"> </w:t>
        </w:r>
      </w:ins>
      <w:r w:rsidRPr="008739CB">
        <w:rPr>
          <w:rFonts w:ascii="Times New Roman" w:hAnsi="Times New Roman"/>
          <w:sz w:val="28"/>
          <w:szCs w:val="28"/>
        </w:rPr>
        <w:t>di classe B</w:t>
      </w:r>
      <w:r w:rsidR="00BE490C" w:rsidRPr="008739CB">
        <w:rPr>
          <w:rFonts w:ascii="Times New Roman" w:hAnsi="Times New Roman"/>
          <w:sz w:val="28"/>
          <w:szCs w:val="28"/>
        </w:rPr>
        <w:t>- buono</w:t>
      </w:r>
      <w:r w:rsidR="00867F3F" w:rsidRPr="008739CB">
        <w:rPr>
          <w:rFonts w:ascii="Times New Roman" w:hAnsi="Times New Roman"/>
          <w:sz w:val="28"/>
          <w:szCs w:val="28"/>
        </w:rPr>
        <w:t>(A2 tabella1)</w:t>
      </w:r>
      <w:r w:rsidRPr="008739CB">
        <w:rPr>
          <w:rFonts w:ascii="Times New Roman" w:hAnsi="Times New Roman"/>
          <w:sz w:val="28"/>
          <w:szCs w:val="28"/>
        </w:rPr>
        <w:t xml:space="preserve"> oltre i5 prodotti principali presentati</w:t>
      </w:r>
    </w:p>
    <w:p w:rsidR="001E72E8" w:rsidRPr="00A62275" w:rsidRDefault="001E72E8" w:rsidP="00E71DB6">
      <w:pPr>
        <w:pStyle w:val="Paragrafoelenco1"/>
        <w:ind w:left="284" w:right="560"/>
        <w:jc w:val="both"/>
        <w:rPr>
          <w:rFonts w:ascii="Times New Roman" w:hAnsi="Times New Roman"/>
          <w:sz w:val="28"/>
          <w:szCs w:val="28"/>
        </w:rPr>
      </w:pPr>
      <w:r w:rsidRPr="008739CB">
        <w:rPr>
          <w:rFonts w:ascii="Times New Roman" w:hAnsi="Times New Roman"/>
          <w:sz w:val="28"/>
          <w:szCs w:val="28"/>
        </w:rPr>
        <w:t>- punti 0.1 per ogni prodotto</w:t>
      </w:r>
      <w:ins w:id="76" w:author="Lucal" w:date="2019-09-11T12:29:00Z">
        <w:r w:rsidR="0066547E">
          <w:rPr>
            <w:rFonts w:ascii="Times New Roman" w:hAnsi="Times New Roman"/>
            <w:sz w:val="28"/>
            <w:szCs w:val="28"/>
          </w:rPr>
          <w:t xml:space="preserve"> </w:t>
        </w:r>
      </w:ins>
      <w:r w:rsidRPr="008739CB">
        <w:rPr>
          <w:rFonts w:ascii="Times New Roman" w:hAnsi="Times New Roman"/>
          <w:sz w:val="28"/>
          <w:szCs w:val="28"/>
        </w:rPr>
        <w:t>di classe C</w:t>
      </w:r>
      <w:r w:rsidR="00BE490C" w:rsidRPr="008739CB">
        <w:rPr>
          <w:rFonts w:ascii="Times New Roman" w:hAnsi="Times New Roman"/>
          <w:sz w:val="28"/>
          <w:szCs w:val="28"/>
        </w:rPr>
        <w:t xml:space="preserve">- accettabile </w:t>
      </w:r>
      <w:r w:rsidR="004739A1" w:rsidRPr="008739CB">
        <w:rPr>
          <w:rFonts w:ascii="Times New Roman" w:hAnsi="Times New Roman"/>
          <w:sz w:val="28"/>
          <w:szCs w:val="28"/>
        </w:rPr>
        <w:t>(</w:t>
      </w:r>
      <w:r w:rsidR="00867F3F" w:rsidRPr="008739CB">
        <w:rPr>
          <w:rFonts w:ascii="Times New Roman" w:hAnsi="Times New Roman"/>
          <w:sz w:val="28"/>
          <w:szCs w:val="28"/>
        </w:rPr>
        <w:t>A3 tabella1</w:t>
      </w:r>
      <w:r w:rsidR="004739A1" w:rsidRPr="008739CB">
        <w:rPr>
          <w:rFonts w:ascii="Times New Roman" w:hAnsi="Times New Roman"/>
          <w:sz w:val="28"/>
          <w:szCs w:val="28"/>
        </w:rPr>
        <w:t>)</w:t>
      </w:r>
      <w:r w:rsidRPr="008739CB">
        <w:rPr>
          <w:rFonts w:ascii="Times New Roman" w:hAnsi="Times New Roman"/>
          <w:sz w:val="28"/>
          <w:szCs w:val="28"/>
        </w:rPr>
        <w:t xml:space="preserve"> oltre i5 prodotti principali presentati</w:t>
      </w:r>
    </w:p>
    <w:p w:rsidR="001E72E8" w:rsidRDefault="00867F3F" w:rsidP="00E71DB6">
      <w:pPr>
        <w:pStyle w:val="Paragrafoelenco1"/>
        <w:ind w:left="284" w:right="560"/>
        <w:jc w:val="both"/>
        <w:rPr>
          <w:rFonts w:ascii="Times New Roman" w:hAnsi="Times New Roman"/>
          <w:b/>
          <w:sz w:val="28"/>
          <w:szCs w:val="28"/>
        </w:rPr>
      </w:pPr>
      <w:r w:rsidRPr="008739CB">
        <w:rPr>
          <w:rFonts w:ascii="Times New Roman" w:hAnsi="Times New Roman"/>
          <w:b/>
          <w:sz w:val="28"/>
          <w:szCs w:val="28"/>
        </w:rPr>
        <w:t>In riferimento alla tabella 1 i prodotti A4, A6, A8 non sono valutabili tra i prodotti aggiuntivi, come tutti i prodotti che hanno un punteggio inferiore a 0.3</w:t>
      </w:r>
      <w:r w:rsidR="009570D1" w:rsidRPr="008739CB">
        <w:rPr>
          <w:rFonts w:ascii="Times New Roman" w:hAnsi="Times New Roman"/>
          <w:b/>
          <w:sz w:val="28"/>
          <w:szCs w:val="28"/>
        </w:rPr>
        <w:t xml:space="preserve"> (sia per i settori bibliometrici che non bibliometrici)</w:t>
      </w:r>
    </w:p>
    <w:p w:rsidR="004739A1" w:rsidRPr="00A62275" w:rsidRDefault="004739A1" w:rsidP="00E71DB6">
      <w:pPr>
        <w:pStyle w:val="Paragrafoelenco1"/>
        <w:ind w:left="284" w:right="560"/>
        <w:jc w:val="both"/>
        <w:rPr>
          <w:rFonts w:ascii="Times New Roman" w:hAnsi="Times New Roman"/>
          <w:b/>
          <w:sz w:val="28"/>
          <w:szCs w:val="28"/>
        </w:rPr>
      </w:pPr>
    </w:p>
    <w:p w:rsidR="00A2666F" w:rsidRPr="004F2742" w:rsidRDefault="00BE5342" w:rsidP="00E71DB6">
      <w:pPr>
        <w:pStyle w:val="Paragrafoelenco1"/>
        <w:ind w:left="284" w:right="560"/>
        <w:jc w:val="both"/>
        <w:rPr>
          <w:rFonts w:ascii="Times New Roman" w:hAnsi="Times New Roman"/>
          <w:sz w:val="28"/>
          <w:szCs w:val="28"/>
        </w:rPr>
      </w:pPr>
      <w:r w:rsidRPr="004F2742">
        <w:rPr>
          <w:rFonts w:ascii="Times New Roman" w:hAnsi="Times New Roman"/>
          <w:sz w:val="28"/>
          <w:szCs w:val="28"/>
        </w:rPr>
        <w:t>- punteggio aggiuntivo del 20%conteggiato sul punteggio-base</w:t>
      </w:r>
      <w:ins w:id="77" w:author="Lucal" w:date="2019-09-11T12:29:00Z">
        <w:r w:rsidR="0066547E">
          <w:rPr>
            <w:rFonts w:ascii="Times New Roman" w:hAnsi="Times New Roman"/>
            <w:sz w:val="28"/>
            <w:szCs w:val="28"/>
          </w:rPr>
          <w:t xml:space="preserve"> </w:t>
        </w:r>
      </w:ins>
      <w:r w:rsidR="005379C9" w:rsidRPr="004F2742">
        <w:rPr>
          <w:rFonts w:ascii="Times New Roman" w:hAnsi="Times New Roman"/>
          <w:sz w:val="28"/>
          <w:szCs w:val="28"/>
        </w:rPr>
        <w:t xml:space="preserve">per i prodotti </w:t>
      </w:r>
      <w:r w:rsidR="00200C58" w:rsidRPr="00200C58">
        <w:rPr>
          <w:rFonts w:ascii="Times New Roman" w:hAnsi="Times New Roman"/>
          <w:sz w:val="28"/>
          <w:szCs w:val="28"/>
          <w:rPrChange w:id="78" w:author="Valentina" w:date="2019-09-09T16:13:00Z">
            <w:rPr>
              <w:rFonts w:ascii="Times New Roman" w:hAnsi="Times New Roman"/>
              <w:b/>
              <w:sz w:val="28"/>
              <w:szCs w:val="28"/>
              <w:lang w:val="en-US"/>
            </w:rPr>
          </w:rPrChange>
        </w:rPr>
        <w:t>principali</w:t>
      </w:r>
      <w:ins w:id="79" w:author="Lucal" w:date="2019-09-11T12:29:00Z">
        <w:r w:rsidR="0066547E">
          <w:rPr>
            <w:rFonts w:ascii="Times New Roman" w:hAnsi="Times New Roman"/>
            <w:sz w:val="28"/>
            <w:szCs w:val="28"/>
          </w:rPr>
          <w:t xml:space="preserve"> </w:t>
        </w:r>
      </w:ins>
      <w:r w:rsidR="005379C9" w:rsidRPr="004F2742">
        <w:rPr>
          <w:rFonts w:ascii="Times New Roman" w:hAnsi="Times New Roman"/>
          <w:sz w:val="28"/>
          <w:szCs w:val="28"/>
        </w:rPr>
        <w:t>presentati</w:t>
      </w:r>
      <w:ins w:id="80" w:author="Lucal" w:date="2019-09-11T12:29:00Z">
        <w:r w:rsidR="0066547E">
          <w:rPr>
            <w:rFonts w:ascii="Times New Roman" w:hAnsi="Times New Roman"/>
            <w:sz w:val="28"/>
            <w:szCs w:val="28"/>
          </w:rPr>
          <w:t xml:space="preserve"> </w:t>
        </w:r>
      </w:ins>
      <w:r w:rsidR="005379C9" w:rsidRPr="004F2742">
        <w:rPr>
          <w:rFonts w:ascii="Times New Roman" w:hAnsi="Times New Roman"/>
          <w:sz w:val="28"/>
          <w:szCs w:val="28"/>
        </w:rPr>
        <w:t xml:space="preserve">con </w:t>
      </w:r>
      <w:r w:rsidR="001E72E8" w:rsidRPr="004F2742">
        <w:rPr>
          <w:rFonts w:ascii="Times New Roman" w:hAnsi="Times New Roman"/>
          <w:sz w:val="28"/>
          <w:szCs w:val="28"/>
        </w:rPr>
        <w:t>co-autori stranieri.</w:t>
      </w:r>
    </w:p>
    <w:p w:rsidR="00BF6663" w:rsidRPr="004F2742" w:rsidRDefault="00200C58" w:rsidP="00E71DB6">
      <w:pPr>
        <w:pStyle w:val="Paragrafoelenco1"/>
        <w:ind w:left="284" w:right="560"/>
        <w:jc w:val="both"/>
        <w:rPr>
          <w:rFonts w:ascii="Times New Roman" w:hAnsi="Times New Roman"/>
          <w:sz w:val="28"/>
          <w:szCs w:val="28"/>
          <w:rPrChange w:id="81" w:author="Valentina" w:date="2019-09-09T16:13:00Z">
            <w:rPr>
              <w:rFonts w:ascii="Times New Roman" w:hAnsi="Times New Roman"/>
              <w:b/>
              <w:sz w:val="28"/>
              <w:szCs w:val="28"/>
              <w:highlight w:val="yellow"/>
            </w:rPr>
          </w:rPrChange>
        </w:rPr>
      </w:pPr>
      <w:r w:rsidRPr="00200C58">
        <w:rPr>
          <w:rFonts w:ascii="Times New Roman" w:hAnsi="Times New Roman"/>
          <w:sz w:val="28"/>
          <w:szCs w:val="28"/>
          <w:rPrChange w:id="82" w:author="Valentina" w:date="2019-09-09T16:13:00Z">
            <w:rPr>
              <w:rFonts w:ascii="Times New Roman" w:hAnsi="Times New Roman"/>
              <w:b/>
              <w:sz w:val="28"/>
              <w:szCs w:val="28"/>
              <w:highlight w:val="yellow"/>
              <w:lang w:val="en-US"/>
            </w:rPr>
          </w:rPrChange>
        </w:rPr>
        <w:t>- punteggio aggiuntivo del 20% conteggiato sul punteggio-base per i prodotti principali nel caso in cui il</w:t>
      </w:r>
      <w:del w:id="83" w:author="Giovanni Stanghellini" w:date="2019-07-17T11:46:00Z">
        <w:r w:rsidRPr="00200C58">
          <w:rPr>
            <w:rFonts w:ascii="Times New Roman" w:hAnsi="Times New Roman"/>
            <w:sz w:val="28"/>
            <w:szCs w:val="28"/>
            <w:rPrChange w:id="84" w:author="Valentina" w:date="2019-09-09T16:13:00Z">
              <w:rPr>
                <w:rFonts w:ascii="Times New Roman" w:hAnsi="Times New Roman"/>
                <w:b/>
                <w:sz w:val="28"/>
                <w:szCs w:val="28"/>
                <w:highlight w:val="yellow"/>
                <w:lang w:val="en-US"/>
              </w:rPr>
            </w:rPrChange>
          </w:rPr>
          <w:delText xml:space="preserve"> ricercato</w:delText>
        </w:r>
      </w:del>
      <w:del w:id="85" w:author="Giovanni Stanghellini" w:date="2019-07-17T11:45:00Z">
        <w:r w:rsidRPr="00200C58">
          <w:rPr>
            <w:rFonts w:ascii="Times New Roman" w:hAnsi="Times New Roman"/>
            <w:sz w:val="28"/>
            <w:szCs w:val="28"/>
            <w:rPrChange w:id="86" w:author="Valentina" w:date="2019-09-09T16:13:00Z">
              <w:rPr>
                <w:rFonts w:ascii="Times New Roman" w:hAnsi="Times New Roman"/>
                <w:b/>
                <w:sz w:val="28"/>
                <w:szCs w:val="28"/>
                <w:highlight w:val="yellow"/>
                <w:lang w:val="en-US"/>
              </w:rPr>
            </w:rPrChange>
          </w:rPr>
          <w:delText>re</w:delText>
        </w:r>
      </w:del>
      <w:r w:rsidRPr="00200C58">
        <w:rPr>
          <w:rFonts w:ascii="Times New Roman" w:hAnsi="Times New Roman"/>
          <w:sz w:val="28"/>
          <w:szCs w:val="28"/>
          <w:rPrChange w:id="87" w:author="Valentina" w:date="2019-09-09T16:13:00Z">
            <w:rPr>
              <w:rFonts w:ascii="Times New Roman" w:hAnsi="Times New Roman"/>
              <w:b/>
              <w:sz w:val="28"/>
              <w:szCs w:val="28"/>
              <w:highlight w:val="yellow"/>
              <w:lang w:val="en-US"/>
            </w:rPr>
          </w:rPrChange>
        </w:rPr>
        <w:t xml:space="preserve"> proponente risulti essere primo o ultimo nome</w:t>
      </w:r>
      <w:ins w:id="88" w:author="Valentina" w:date="2019-09-09T16:13:00Z">
        <w:r w:rsidRPr="00200C58">
          <w:rPr>
            <w:rFonts w:ascii="Times New Roman" w:hAnsi="Times New Roman"/>
            <w:sz w:val="28"/>
            <w:szCs w:val="28"/>
            <w:rPrChange w:id="89" w:author="Valentina" w:date="2019-09-09T16:13:00Z">
              <w:rPr>
                <w:rFonts w:ascii="Times New Roman" w:hAnsi="Times New Roman"/>
                <w:b/>
                <w:sz w:val="28"/>
                <w:szCs w:val="28"/>
                <w:highlight w:val="yellow"/>
                <w:lang w:val="en-US"/>
              </w:rPr>
            </w:rPrChange>
          </w:rPr>
          <w:t xml:space="preserve">, </w:t>
        </w:r>
        <w:r w:rsidRPr="00200C58">
          <w:rPr>
            <w:rFonts w:ascii="Times New Roman" w:hAnsi="Times New Roman"/>
            <w:sz w:val="28"/>
            <w:szCs w:val="28"/>
            <w:highlight w:val="yellow"/>
            <w:rPrChange w:id="90" w:author="Valentina" w:date="2019-09-09T16:13:00Z">
              <w:rPr>
                <w:rFonts w:ascii="Times New Roman" w:hAnsi="Times New Roman"/>
                <w:b/>
                <w:sz w:val="28"/>
                <w:szCs w:val="28"/>
                <w:highlight w:val="yellow"/>
                <w:lang w:val="en-US"/>
              </w:rPr>
            </w:rPrChange>
          </w:rPr>
          <w:t>corresponding author</w:t>
        </w:r>
      </w:ins>
    </w:p>
    <w:p w:rsidR="00BF6663" w:rsidRPr="004F2742" w:rsidRDefault="00200C58" w:rsidP="00BF6663">
      <w:pPr>
        <w:pStyle w:val="Paragrafoelenco1"/>
        <w:ind w:left="284" w:right="560"/>
        <w:jc w:val="both"/>
        <w:rPr>
          <w:ins w:id="91" w:author="Valentina Gatta" w:date="2019-07-25T10:35:00Z"/>
          <w:rFonts w:ascii="Times New Roman" w:hAnsi="Times New Roman"/>
          <w:sz w:val="28"/>
          <w:szCs w:val="28"/>
          <w:rPrChange w:id="92" w:author="Valentina" w:date="2019-09-09T16:13:00Z">
            <w:rPr>
              <w:ins w:id="93" w:author="Valentina Gatta" w:date="2019-07-25T10:35:00Z"/>
              <w:rFonts w:ascii="Times New Roman" w:hAnsi="Times New Roman"/>
              <w:b/>
              <w:sz w:val="28"/>
              <w:szCs w:val="28"/>
              <w:highlight w:val="yellow"/>
            </w:rPr>
          </w:rPrChange>
        </w:rPr>
      </w:pPr>
      <w:r w:rsidRPr="00200C58">
        <w:rPr>
          <w:rFonts w:ascii="Times New Roman" w:hAnsi="Times New Roman"/>
          <w:sz w:val="28"/>
          <w:szCs w:val="28"/>
          <w:rPrChange w:id="94" w:author="Valentina" w:date="2019-09-09T16:13:00Z">
            <w:rPr>
              <w:rFonts w:ascii="Times New Roman" w:hAnsi="Times New Roman"/>
              <w:b/>
              <w:sz w:val="28"/>
              <w:szCs w:val="28"/>
              <w:highlight w:val="yellow"/>
              <w:lang w:val="en-US"/>
            </w:rPr>
          </w:rPrChange>
        </w:rPr>
        <w:t>- punteggio aggiuntivo del 10% conteggiato sul punteggio-base per i prodotti principali nel caso in cui il</w:t>
      </w:r>
      <w:del w:id="95" w:author="Giovanni Stanghellini" w:date="2019-07-17T11:46:00Z">
        <w:r w:rsidRPr="00200C58">
          <w:rPr>
            <w:rFonts w:ascii="Times New Roman" w:hAnsi="Times New Roman"/>
            <w:sz w:val="28"/>
            <w:szCs w:val="28"/>
            <w:rPrChange w:id="96" w:author="Valentina" w:date="2019-09-09T16:13:00Z">
              <w:rPr>
                <w:rFonts w:ascii="Times New Roman" w:hAnsi="Times New Roman"/>
                <w:b/>
                <w:sz w:val="28"/>
                <w:szCs w:val="28"/>
                <w:highlight w:val="yellow"/>
                <w:lang w:val="en-US"/>
              </w:rPr>
            </w:rPrChange>
          </w:rPr>
          <w:delText xml:space="preserve"> ricercatore</w:delText>
        </w:r>
      </w:del>
      <w:r w:rsidRPr="00200C58">
        <w:rPr>
          <w:rFonts w:ascii="Times New Roman" w:hAnsi="Times New Roman"/>
          <w:sz w:val="28"/>
          <w:szCs w:val="28"/>
          <w:rPrChange w:id="97" w:author="Valentina" w:date="2019-09-09T16:13:00Z">
            <w:rPr>
              <w:rFonts w:ascii="Times New Roman" w:hAnsi="Times New Roman"/>
              <w:b/>
              <w:sz w:val="28"/>
              <w:szCs w:val="28"/>
              <w:highlight w:val="yellow"/>
              <w:lang w:val="en-US"/>
            </w:rPr>
          </w:rPrChange>
        </w:rPr>
        <w:t xml:space="preserve"> proponente risulti essere secondo nome</w:t>
      </w:r>
    </w:p>
    <w:p w:rsidR="00C94628" w:rsidRPr="004F2742" w:rsidRDefault="00200C58" w:rsidP="00BF6663">
      <w:pPr>
        <w:pStyle w:val="Paragrafoelenco1"/>
        <w:ind w:left="284" w:right="560"/>
        <w:jc w:val="both"/>
        <w:rPr>
          <w:rFonts w:ascii="Times New Roman" w:hAnsi="Times New Roman"/>
          <w:sz w:val="28"/>
          <w:szCs w:val="28"/>
          <w:rPrChange w:id="98" w:author="Valentina" w:date="2019-09-09T16:13:00Z">
            <w:rPr>
              <w:rFonts w:ascii="Times New Roman" w:hAnsi="Times New Roman"/>
              <w:b/>
              <w:sz w:val="28"/>
              <w:szCs w:val="28"/>
            </w:rPr>
          </w:rPrChange>
        </w:rPr>
      </w:pPr>
      <w:ins w:id="99" w:author="Valentina Gatta" w:date="2019-07-25T10:35:00Z">
        <w:r w:rsidRPr="00200C58">
          <w:rPr>
            <w:rFonts w:ascii="Times New Roman" w:hAnsi="Times New Roman"/>
            <w:sz w:val="28"/>
            <w:szCs w:val="28"/>
            <w:rPrChange w:id="100" w:author="Valentina" w:date="2019-09-09T16:13:00Z">
              <w:rPr>
                <w:rFonts w:ascii="Times New Roman" w:hAnsi="Times New Roman"/>
                <w:b/>
                <w:sz w:val="28"/>
                <w:szCs w:val="28"/>
                <w:lang w:val="en-US"/>
              </w:rPr>
            </w:rPrChange>
          </w:rPr>
          <w:t>- in riferimento ai settori in cui non vi è</w:t>
        </w:r>
      </w:ins>
      <w:ins w:id="101" w:author="Valentina Gatta" w:date="2019-07-25T10:36:00Z">
        <w:r w:rsidRPr="00200C58">
          <w:rPr>
            <w:rFonts w:ascii="Times New Roman" w:hAnsi="Times New Roman"/>
            <w:sz w:val="28"/>
            <w:szCs w:val="28"/>
            <w:rPrChange w:id="102" w:author="Valentina" w:date="2019-09-09T16:13:00Z">
              <w:rPr>
                <w:rFonts w:ascii="Times New Roman" w:hAnsi="Times New Roman"/>
                <w:b/>
                <w:sz w:val="28"/>
                <w:szCs w:val="28"/>
                <w:lang w:val="en-US"/>
              </w:rPr>
            </w:rPrChange>
          </w:rPr>
          <w:t xml:space="preserve"> una chiara correlazione tra l’ordine degli autori e </w:t>
        </w:r>
      </w:ins>
      <w:ins w:id="103" w:author="Valentina Gatta" w:date="2019-07-25T10:37:00Z">
        <w:r w:rsidRPr="00200C58">
          <w:rPr>
            <w:rFonts w:ascii="Times New Roman" w:hAnsi="Times New Roman"/>
            <w:sz w:val="28"/>
            <w:szCs w:val="28"/>
            <w:rPrChange w:id="104" w:author="Valentina" w:date="2019-09-09T16:13:00Z">
              <w:rPr>
                <w:rFonts w:ascii="Times New Roman" w:hAnsi="Times New Roman"/>
                <w:b/>
                <w:sz w:val="28"/>
                <w:szCs w:val="28"/>
                <w:lang w:val="en-US"/>
              </w:rPr>
            </w:rPrChange>
          </w:rPr>
          <w:t>l’apporto individuale al prodotto di ricerca pr</w:t>
        </w:r>
      </w:ins>
      <w:ins w:id="105" w:author="Valentina Gatta" w:date="2019-07-25T10:38:00Z">
        <w:r w:rsidRPr="00200C58">
          <w:rPr>
            <w:rFonts w:ascii="Times New Roman" w:hAnsi="Times New Roman"/>
            <w:sz w:val="28"/>
            <w:szCs w:val="28"/>
            <w:rPrChange w:id="106" w:author="Valentina" w:date="2019-09-09T16:13:00Z">
              <w:rPr>
                <w:rFonts w:ascii="Times New Roman" w:hAnsi="Times New Roman"/>
                <w:b/>
                <w:sz w:val="28"/>
                <w:szCs w:val="28"/>
                <w:lang w:val="en-US"/>
              </w:rPr>
            </w:rPrChange>
          </w:rPr>
          <w:t>oposto, il punteggio</w:t>
        </w:r>
      </w:ins>
      <w:ins w:id="107" w:author="Valentina Gatta" w:date="2019-07-25T10:39:00Z">
        <w:r w:rsidRPr="00200C58">
          <w:rPr>
            <w:rFonts w:ascii="Times New Roman" w:hAnsi="Times New Roman"/>
            <w:sz w:val="28"/>
            <w:szCs w:val="28"/>
            <w:rPrChange w:id="108" w:author="Valentina" w:date="2019-09-09T16:13:00Z">
              <w:rPr>
                <w:rFonts w:ascii="Times New Roman" w:hAnsi="Times New Roman"/>
                <w:b/>
                <w:sz w:val="28"/>
                <w:szCs w:val="28"/>
                <w:lang w:val="en-US"/>
              </w:rPr>
            </w:rPrChange>
          </w:rPr>
          <w:t xml:space="preserve"> aggiuntivo del 20% sarà attribuibile al P.I. </w:t>
        </w:r>
      </w:ins>
      <w:ins w:id="109" w:author="Valentina Gatta" w:date="2019-07-25T10:40:00Z">
        <w:r w:rsidRPr="00200C58">
          <w:rPr>
            <w:rFonts w:ascii="Times New Roman" w:hAnsi="Times New Roman"/>
            <w:sz w:val="28"/>
            <w:szCs w:val="28"/>
            <w:rPrChange w:id="110" w:author="Valentina" w:date="2019-09-09T16:13:00Z">
              <w:rPr>
                <w:rFonts w:ascii="Times New Roman" w:hAnsi="Times New Roman"/>
                <w:b/>
                <w:sz w:val="28"/>
                <w:szCs w:val="28"/>
                <w:lang w:val="en-US"/>
              </w:rPr>
            </w:rPrChange>
          </w:rPr>
          <w:t xml:space="preserve">referente del progetto, </w:t>
        </w:r>
        <w:r w:rsidRPr="00200C58">
          <w:rPr>
            <w:rFonts w:ascii="Times New Roman" w:hAnsi="Times New Roman"/>
            <w:sz w:val="28"/>
            <w:szCs w:val="28"/>
            <w:rPrChange w:id="111" w:author="Valentina" w:date="2019-09-09T16:13:00Z">
              <w:rPr>
                <w:rFonts w:ascii="Times New Roman" w:hAnsi="Times New Roman"/>
                <w:b/>
                <w:sz w:val="28"/>
                <w:szCs w:val="28"/>
                <w:lang w:val="en-US"/>
              </w:rPr>
            </w:rPrChange>
          </w:rPr>
          <w:lastRenderedPageBreak/>
          <w:t>mentre il 10% ai ricercatori aggregati</w:t>
        </w:r>
      </w:ins>
      <w:ins w:id="112" w:author="Valentina Gatta" w:date="2019-07-25T11:07:00Z">
        <w:r w:rsidRPr="00200C58">
          <w:rPr>
            <w:rFonts w:ascii="Times New Roman" w:hAnsi="Times New Roman"/>
            <w:sz w:val="28"/>
            <w:szCs w:val="28"/>
            <w:rPrChange w:id="113" w:author="Valentina" w:date="2019-09-09T16:13:00Z">
              <w:rPr>
                <w:rFonts w:ascii="Times New Roman" w:hAnsi="Times New Roman"/>
                <w:b/>
                <w:sz w:val="28"/>
                <w:szCs w:val="28"/>
                <w:highlight w:val="yellow"/>
                <w:lang w:val="en-US"/>
              </w:rPr>
            </w:rPrChange>
          </w:rPr>
          <w:t xml:space="preserve"> per un massimo di 2 </w:t>
        </w:r>
      </w:ins>
      <w:ins w:id="114" w:author="Valentina Gatta" w:date="2019-07-25T11:08:00Z">
        <w:r w:rsidRPr="00200C58">
          <w:rPr>
            <w:rFonts w:ascii="Times New Roman" w:hAnsi="Times New Roman"/>
            <w:sz w:val="28"/>
            <w:szCs w:val="28"/>
            <w:rPrChange w:id="115" w:author="Valentina" w:date="2019-09-09T16:13:00Z">
              <w:rPr>
                <w:rFonts w:ascii="Times New Roman" w:hAnsi="Times New Roman"/>
                <w:b/>
                <w:sz w:val="28"/>
                <w:szCs w:val="28"/>
                <w:highlight w:val="yellow"/>
                <w:lang w:val="en-US"/>
              </w:rPr>
            </w:rPrChange>
          </w:rPr>
          <w:t xml:space="preserve">ricercatori </w:t>
        </w:r>
      </w:ins>
      <w:ins w:id="116" w:author="Valentina Gatta" w:date="2019-07-25T11:07:00Z">
        <w:r w:rsidRPr="00200C58">
          <w:rPr>
            <w:rFonts w:ascii="Times New Roman" w:hAnsi="Times New Roman"/>
            <w:sz w:val="28"/>
            <w:szCs w:val="28"/>
            <w:rPrChange w:id="117" w:author="Valentina" w:date="2019-09-09T16:13:00Z">
              <w:rPr>
                <w:rFonts w:ascii="Times New Roman" w:hAnsi="Times New Roman"/>
                <w:b/>
                <w:sz w:val="28"/>
                <w:szCs w:val="28"/>
                <w:highlight w:val="yellow"/>
                <w:lang w:val="en-US"/>
              </w:rPr>
            </w:rPrChange>
          </w:rPr>
          <w:t>agg</w:t>
        </w:r>
      </w:ins>
      <w:ins w:id="118" w:author="Valentina Gatta" w:date="2019-07-25T11:08:00Z">
        <w:r w:rsidRPr="00200C58">
          <w:rPr>
            <w:rFonts w:ascii="Times New Roman" w:hAnsi="Times New Roman"/>
            <w:sz w:val="28"/>
            <w:szCs w:val="28"/>
            <w:rPrChange w:id="119" w:author="Valentina" w:date="2019-09-09T16:13:00Z">
              <w:rPr>
                <w:rFonts w:ascii="Times New Roman" w:hAnsi="Times New Roman"/>
                <w:b/>
                <w:sz w:val="28"/>
                <w:szCs w:val="28"/>
                <w:highlight w:val="yellow"/>
                <w:lang w:val="en-US"/>
              </w:rPr>
            </w:rPrChange>
          </w:rPr>
          <w:t>regati</w:t>
        </w:r>
      </w:ins>
      <w:ins w:id="120" w:author="Valentina Gatta" w:date="2019-07-25T10:40:00Z">
        <w:r w:rsidRPr="00200C58">
          <w:rPr>
            <w:rFonts w:ascii="Times New Roman" w:hAnsi="Times New Roman"/>
            <w:sz w:val="28"/>
            <w:szCs w:val="28"/>
            <w:rPrChange w:id="121" w:author="Valentina" w:date="2019-09-09T16:13:00Z">
              <w:rPr>
                <w:rFonts w:ascii="Times New Roman" w:hAnsi="Times New Roman"/>
                <w:b/>
                <w:sz w:val="28"/>
                <w:szCs w:val="28"/>
                <w:lang w:val="en-US"/>
              </w:rPr>
            </w:rPrChange>
          </w:rPr>
          <w:t>.</w:t>
        </w:r>
      </w:ins>
    </w:p>
    <w:p w:rsidR="00BF6663" w:rsidRPr="00A62275" w:rsidRDefault="00BF6663" w:rsidP="00E71DB6">
      <w:pPr>
        <w:pStyle w:val="Paragrafoelenco1"/>
        <w:ind w:left="284" w:right="560"/>
        <w:jc w:val="both"/>
        <w:rPr>
          <w:rFonts w:ascii="Times New Roman" w:hAnsi="Times New Roman"/>
          <w:b/>
          <w:sz w:val="28"/>
          <w:szCs w:val="28"/>
        </w:rPr>
      </w:pPr>
    </w:p>
    <w:p w:rsidR="00C425A6" w:rsidRPr="00A62275" w:rsidRDefault="00C425A6" w:rsidP="00E71DB6">
      <w:pPr>
        <w:pStyle w:val="Paragrafoelenco1"/>
        <w:ind w:left="284" w:right="560"/>
        <w:jc w:val="both"/>
        <w:rPr>
          <w:rFonts w:ascii="Times New Roman" w:hAnsi="Times New Roman"/>
          <w:sz w:val="28"/>
          <w:szCs w:val="28"/>
        </w:rPr>
      </w:pPr>
      <w:r w:rsidRPr="00A62275">
        <w:rPr>
          <w:rFonts w:ascii="Times New Roman" w:hAnsi="Times New Roman"/>
          <w:sz w:val="28"/>
          <w:szCs w:val="28"/>
        </w:rPr>
        <w:t xml:space="preserve">- punteggio fino ad un massimo di 2 punti alla partecipazione a progetti di ricerca </w:t>
      </w:r>
      <w:r w:rsidR="00C70751" w:rsidRPr="00A62275">
        <w:rPr>
          <w:rFonts w:ascii="Times New Roman" w:hAnsi="Times New Roman"/>
          <w:sz w:val="28"/>
          <w:szCs w:val="28"/>
        </w:rPr>
        <w:t xml:space="preserve">solo se </w:t>
      </w:r>
      <w:r w:rsidRPr="00A62275">
        <w:rPr>
          <w:rFonts w:ascii="Times New Roman" w:hAnsi="Times New Roman"/>
          <w:sz w:val="28"/>
          <w:szCs w:val="28"/>
        </w:rPr>
        <w:t>acquisiti con bandi competitivi nazionali (0</w:t>
      </w:r>
      <w:r w:rsidR="00704D47">
        <w:rPr>
          <w:rFonts w:ascii="Times New Roman" w:hAnsi="Times New Roman"/>
          <w:sz w:val="28"/>
          <w:szCs w:val="28"/>
        </w:rPr>
        <w:t>.</w:t>
      </w:r>
      <w:r w:rsidR="00DE6A1D" w:rsidRPr="00A62275">
        <w:rPr>
          <w:rFonts w:ascii="Times New Roman" w:hAnsi="Times New Roman"/>
          <w:sz w:val="28"/>
          <w:szCs w:val="28"/>
        </w:rPr>
        <w:t>8 punti coordinatore nazionale;</w:t>
      </w:r>
      <w:r w:rsidRPr="00A62275">
        <w:rPr>
          <w:rFonts w:ascii="Times New Roman" w:hAnsi="Times New Roman"/>
          <w:sz w:val="28"/>
          <w:szCs w:val="28"/>
        </w:rPr>
        <w:t xml:space="preserve"> 0</w:t>
      </w:r>
      <w:r w:rsidR="00704D47">
        <w:rPr>
          <w:rFonts w:ascii="Times New Roman" w:hAnsi="Times New Roman"/>
          <w:sz w:val="28"/>
          <w:szCs w:val="28"/>
        </w:rPr>
        <w:t>.</w:t>
      </w:r>
      <w:r w:rsidRPr="00A62275">
        <w:rPr>
          <w:rFonts w:ascii="Times New Roman" w:hAnsi="Times New Roman"/>
          <w:sz w:val="28"/>
          <w:szCs w:val="28"/>
        </w:rPr>
        <w:t>4 punti coordinatore locale) ed internazionali (</w:t>
      </w:r>
      <w:r w:rsidR="00C70751" w:rsidRPr="00A62275">
        <w:rPr>
          <w:rFonts w:ascii="Times New Roman" w:hAnsi="Times New Roman"/>
          <w:sz w:val="28"/>
          <w:szCs w:val="28"/>
        </w:rPr>
        <w:t xml:space="preserve">es: </w:t>
      </w:r>
      <w:r w:rsidRPr="00A62275">
        <w:rPr>
          <w:rFonts w:ascii="Times New Roman" w:hAnsi="Times New Roman"/>
          <w:sz w:val="28"/>
          <w:szCs w:val="28"/>
        </w:rPr>
        <w:t xml:space="preserve">Progetti quadro europei: 2 </w:t>
      </w:r>
      <w:r w:rsidR="00DE6A1D" w:rsidRPr="00A62275">
        <w:rPr>
          <w:rFonts w:ascii="Times New Roman" w:hAnsi="Times New Roman"/>
          <w:sz w:val="28"/>
          <w:szCs w:val="28"/>
        </w:rPr>
        <w:t>punti coordinatore progetto; 1</w:t>
      </w:r>
      <w:r w:rsidR="00704D47">
        <w:rPr>
          <w:rFonts w:ascii="Times New Roman" w:hAnsi="Times New Roman"/>
          <w:sz w:val="28"/>
          <w:szCs w:val="28"/>
        </w:rPr>
        <w:t>.</w:t>
      </w:r>
      <w:r w:rsidR="00DE6A1D" w:rsidRPr="00A62275">
        <w:rPr>
          <w:rFonts w:ascii="Times New Roman" w:hAnsi="Times New Roman"/>
          <w:sz w:val="28"/>
          <w:szCs w:val="28"/>
        </w:rPr>
        <w:t>punto capo unità</w:t>
      </w:r>
      <w:r w:rsidR="00C70751" w:rsidRPr="00A62275">
        <w:rPr>
          <w:rFonts w:ascii="Times New Roman" w:hAnsi="Times New Roman"/>
          <w:sz w:val="28"/>
          <w:szCs w:val="28"/>
        </w:rPr>
        <w:t>)</w:t>
      </w:r>
      <w:r w:rsidR="00DE6A1D" w:rsidRPr="00A62275">
        <w:rPr>
          <w:rFonts w:ascii="Times New Roman" w:hAnsi="Times New Roman"/>
          <w:sz w:val="28"/>
          <w:szCs w:val="28"/>
        </w:rPr>
        <w:t>.</w:t>
      </w:r>
    </w:p>
    <w:p w:rsidR="008A1CD0" w:rsidRPr="00A62275" w:rsidRDefault="008A1CD0" w:rsidP="00E71DB6">
      <w:pPr>
        <w:pStyle w:val="Paragrafoelenco1"/>
        <w:ind w:left="284" w:right="560"/>
        <w:jc w:val="both"/>
        <w:rPr>
          <w:rFonts w:ascii="Times New Roman" w:hAnsi="Times New Roman"/>
          <w:sz w:val="28"/>
          <w:szCs w:val="28"/>
        </w:rPr>
      </w:pPr>
      <w:r w:rsidRPr="00A62275">
        <w:rPr>
          <w:rFonts w:ascii="Times New Roman" w:hAnsi="Times New Roman"/>
          <w:sz w:val="28"/>
          <w:szCs w:val="28"/>
        </w:rPr>
        <w:t>-</w:t>
      </w:r>
      <w:r w:rsidR="0033378E" w:rsidRPr="00A62275">
        <w:rPr>
          <w:rFonts w:ascii="Times New Roman" w:hAnsi="Times New Roman"/>
          <w:sz w:val="28"/>
          <w:szCs w:val="28"/>
        </w:rPr>
        <w:t xml:space="preserve">punteggio fino ad un massimo </w:t>
      </w:r>
      <w:del w:id="122" w:author="Valentina Gatta" w:date="2019-07-25T10:56:00Z">
        <w:r w:rsidR="00200C58" w:rsidRPr="00200C58">
          <w:rPr>
            <w:rFonts w:ascii="Times New Roman" w:hAnsi="Times New Roman"/>
            <w:sz w:val="28"/>
            <w:szCs w:val="28"/>
            <w:highlight w:val="yellow"/>
            <w:rPrChange w:id="123" w:author="Valentina Gatta" w:date="2019-07-25T10:56:00Z">
              <w:rPr>
                <w:rFonts w:ascii="Times New Roman" w:hAnsi="Times New Roman"/>
                <w:sz w:val="28"/>
                <w:szCs w:val="28"/>
                <w:lang w:val="en-US"/>
              </w:rPr>
            </w:rPrChange>
          </w:rPr>
          <w:delText xml:space="preserve">1 </w:delText>
        </w:r>
      </w:del>
      <w:ins w:id="124" w:author="Valentina Gatta" w:date="2019-07-25T10:56:00Z">
        <w:r w:rsidR="00200C58" w:rsidRPr="00200C58">
          <w:rPr>
            <w:rFonts w:ascii="Times New Roman" w:hAnsi="Times New Roman"/>
            <w:sz w:val="28"/>
            <w:szCs w:val="28"/>
            <w:highlight w:val="yellow"/>
            <w:rPrChange w:id="125" w:author="Valentina Gatta" w:date="2019-07-25T10:56:00Z">
              <w:rPr>
                <w:rFonts w:ascii="Times New Roman" w:hAnsi="Times New Roman"/>
                <w:sz w:val="28"/>
                <w:szCs w:val="28"/>
                <w:lang w:val="en-US"/>
              </w:rPr>
            </w:rPrChange>
          </w:rPr>
          <w:t>2</w:t>
        </w:r>
      </w:ins>
      <w:r w:rsidR="0033378E" w:rsidRPr="00A62275">
        <w:rPr>
          <w:rFonts w:ascii="Times New Roman" w:hAnsi="Times New Roman"/>
          <w:sz w:val="28"/>
          <w:szCs w:val="28"/>
        </w:rPr>
        <w:t xml:space="preserve">alla direzione di scavi archeologici solo se acquisiti </w:t>
      </w:r>
      <w:r w:rsidRPr="00A62275">
        <w:rPr>
          <w:rFonts w:ascii="Times New Roman" w:hAnsi="Times New Roman"/>
          <w:sz w:val="28"/>
          <w:szCs w:val="28"/>
        </w:rPr>
        <w:t xml:space="preserve">con </w:t>
      </w:r>
      <w:del w:id="126" w:author="Valentina Gatta" w:date="2019-07-25T10:56:00Z">
        <w:r w:rsidRPr="00852281" w:rsidDel="00AF473B">
          <w:rPr>
            <w:rFonts w:ascii="Times New Roman" w:hAnsi="Times New Roman"/>
            <w:sz w:val="28"/>
            <w:szCs w:val="28"/>
          </w:rPr>
          <w:delText xml:space="preserve">bandi </w:delText>
        </w:r>
      </w:del>
      <w:ins w:id="127" w:author="Valentina Gatta" w:date="2019-07-25T10:56:00Z">
        <w:r w:rsidR="00AF473B">
          <w:rPr>
            <w:rFonts w:ascii="Times New Roman" w:hAnsi="Times New Roman"/>
            <w:sz w:val="28"/>
            <w:szCs w:val="28"/>
          </w:rPr>
          <w:t>concessioni</w:t>
        </w:r>
      </w:ins>
      <w:ins w:id="128" w:author="Lucal" w:date="2019-09-11T12:29:00Z">
        <w:r w:rsidR="0066547E">
          <w:rPr>
            <w:rFonts w:ascii="Times New Roman" w:hAnsi="Times New Roman"/>
            <w:sz w:val="28"/>
            <w:szCs w:val="28"/>
          </w:rPr>
          <w:t xml:space="preserve"> </w:t>
        </w:r>
      </w:ins>
      <w:r w:rsidRPr="00852281">
        <w:rPr>
          <w:rFonts w:ascii="Times New Roman" w:hAnsi="Times New Roman"/>
          <w:sz w:val="28"/>
          <w:szCs w:val="28"/>
        </w:rPr>
        <w:t>competitiv</w:t>
      </w:r>
      <w:ins w:id="129" w:author="Valentina Gatta" w:date="2019-07-25T10:56:00Z">
        <w:r w:rsidR="00A55E96">
          <w:rPr>
            <w:rFonts w:ascii="Times New Roman" w:hAnsi="Times New Roman"/>
            <w:sz w:val="28"/>
            <w:szCs w:val="28"/>
          </w:rPr>
          <w:t>e</w:t>
        </w:r>
      </w:ins>
      <w:del w:id="130" w:author="Valentina Gatta" w:date="2019-07-25T10:56:00Z">
        <w:r w:rsidRPr="00852281" w:rsidDel="00A55E96">
          <w:rPr>
            <w:rFonts w:ascii="Times New Roman" w:hAnsi="Times New Roman"/>
            <w:sz w:val="28"/>
            <w:szCs w:val="28"/>
          </w:rPr>
          <w:delText>i</w:delText>
        </w:r>
      </w:del>
      <w:r w:rsidRPr="00852281">
        <w:rPr>
          <w:rFonts w:ascii="Times New Roman" w:hAnsi="Times New Roman"/>
          <w:sz w:val="28"/>
          <w:szCs w:val="28"/>
        </w:rPr>
        <w:t xml:space="preserve"> nazional</w:t>
      </w:r>
      <w:r w:rsidR="00DE6A1D" w:rsidRPr="00852281">
        <w:rPr>
          <w:rFonts w:ascii="Times New Roman" w:hAnsi="Times New Roman"/>
          <w:sz w:val="28"/>
          <w:szCs w:val="28"/>
        </w:rPr>
        <w:t>i (0</w:t>
      </w:r>
      <w:r w:rsidR="00704D47">
        <w:rPr>
          <w:rFonts w:ascii="Times New Roman" w:hAnsi="Times New Roman"/>
          <w:sz w:val="28"/>
          <w:szCs w:val="28"/>
        </w:rPr>
        <w:t>.</w:t>
      </w:r>
      <w:r w:rsidR="00C34FE8" w:rsidRPr="00852281">
        <w:rPr>
          <w:rFonts w:ascii="Times New Roman" w:hAnsi="Times New Roman"/>
          <w:sz w:val="28"/>
          <w:szCs w:val="28"/>
        </w:rPr>
        <w:t>2</w:t>
      </w:r>
      <w:r w:rsidR="0033378E" w:rsidRPr="00852281">
        <w:rPr>
          <w:rFonts w:ascii="Times New Roman" w:hAnsi="Times New Roman"/>
          <w:sz w:val="28"/>
          <w:szCs w:val="28"/>
        </w:rPr>
        <w:t xml:space="preserve"> a prodotto)</w:t>
      </w:r>
      <w:ins w:id="131" w:author="Lucal" w:date="2019-09-11T12:29:00Z">
        <w:r w:rsidR="0066547E">
          <w:rPr>
            <w:rFonts w:ascii="Times New Roman" w:hAnsi="Times New Roman"/>
            <w:sz w:val="28"/>
            <w:szCs w:val="28"/>
          </w:rPr>
          <w:t xml:space="preserve"> </w:t>
        </w:r>
      </w:ins>
      <w:r w:rsidR="00DE6A1D" w:rsidRPr="00852281">
        <w:rPr>
          <w:rFonts w:ascii="Times New Roman" w:hAnsi="Times New Roman"/>
          <w:sz w:val="28"/>
          <w:szCs w:val="28"/>
        </w:rPr>
        <w:t xml:space="preserve">e </w:t>
      </w:r>
      <w:r w:rsidRPr="00852281">
        <w:rPr>
          <w:rFonts w:ascii="Times New Roman" w:hAnsi="Times New Roman"/>
          <w:sz w:val="28"/>
          <w:szCs w:val="28"/>
        </w:rPr>
        <w:t xml:space="preserve">internazionali </w:t>
      </w:r>
      <w:r w:rsidR="00DE6A1D" w:rsidRPr="00852281">
        <w:rPr>
          <w:rFonts w:ascii="Times New Roman" w:hAnsi="Times New Roman"/>
          <w:sz w:val="28"/>
          <w:szCs w:val="28"/>
        </w:rPr>
        <w:t>(0</w:t>
      </w:r>
      <w:r w:rsidR="00704D47">
        <w:rPr>
          <w:rFonts w:ascii="Times New Roman" w:hAnsi="Times New Roman"/>
          <w:sz w:val="28"/>
          <w:szCs w:val="28"/>
        </w:rPr>
        <w:t>.</w:t>
      </w:r>
      <w:r w:rsidR="0033378E" w:rsidRPr="00852281">
        <w:rPr>
          <w:rFonts w:ascii="Times New Roman" w:hAnsi="Times New Roman"/>
          <w:sz w:val="28"/>
          <w:szCs w:val="28"/>
        </w:rPr>
        <w:t>5 a</w:t>
      </w:r>
      <w:r w:rsidR="0033378E" w:rsidRPr="00A62275">
        <w:rPr>
          <w:rFonts w:ascii="Times New Roman" w:hAnsi="Times New Roman"/>
          <w:sz w:val="28"/>
          <w:szCs w:val="28"/>
        </w:rPr>
        <w:t xml:space="preserve"> prodotto</w:t>
      </w:r>
      <w:r w:rsidR="00B97AB4" w:rsidRPr="00A62275">
        <w:rPr>
          <w:rFonts w:ascii="Times New Roman" w:hAnsi="Times New Roman"/>
          <w:sz w:val="28"/>
          <w:szCs w:val="28"/>
        </w:rPr>
        <w:t>)</w:t>
      </w:r>
      <w:r w:rsidR="00DE6A1D" w:rsidRPr="00A62275">
        <w:rPr>
          <w:rFonts w:ascii="Times New Roman" w:hAnsi="Times New Roman"/>
          <w:sz w:val="28"/>
          <w:szCs w:val="28"/>
        </w:rPr>
        <w:t>.</w:t>
      </w:r>
      <w:ins w:id="132" w:author="Valentina Gatta" w:date="2019-07-25T10:57:00Z">
        <w:r w:rsidR="00A55E96">
          <w:rPr>
            <w:rFonts w:ascii="Times New Roman" w:hAnsi="Times New Roman"/>
            <w:sz w:val="28"/>
            <w:szCs w:val="28"/>
          </w:rPr>
          <w:t xml:space="preserve"> Ogni con</w:t>
        </w:r>
      </w:ins>
      <w:ins w:id="133" w:author="Valentina Gatta" w:date="2019-07-25T10:58:00Z">
        <w:r w:rsidR="00A55E96">
          <w:rPr>
            <w:rFonts w:ascii="Times New Roman" w:hAnsi="Times New Roman"/>
            <w:sz w:val="28"/>
            <w:szCs w:val="28"/>
          </w:rPr>
          <w:t xml:space="preserve">cessione </w:t>
        </w:r>
      </w:ins>
      <w:ins w:id="134" w:author="Valentina Gatta" w:date="2019-07-25T11:00:00Z">
        <w:r w:rsidR="00A55E96">
          <w:rPr>
            <w:rFonts w:ascii="Times New Roman" w:hAnsi="Times New Roman"/>
            <w:sz w:val="28"/>
            <w:szCs w:val="28"/>
          </w:rPr>
          <w:t xml:space="preserve">è relativa al sito e non al singolo anno. </w:t>
        </w:r>
      </w:ins>
    </w:p>
    <w:p w:rsidR="003C34E3" w:rsidRPr="00A62275" w:rsidRDefault="003A2D5C" w:rsidP="00E71DB6">
      <w:pPr>
        <w:pStyle w:val="Paragrafoelenco1"/>
        <w:ind w:left="284" w:right="560"/>
        <w:jc w:val="both"/>
        <w:rPr>
          <w:rFonts w:ascii="Times New Roman" w:hAnsi="Times New Roman"/>
          <w:sz w:val="28"/>
          <w:szCs w:val="28"/>
        </w:rPr>
      </w:pPr>
      <w:r w:rsidRPr="00852281">
        <w:rPr>
          <w:rFonts w:ascii="Times New Roman" w:hAnsi="Times New Roman"/>
          <w:sz w:val="28"/>
          <w:szCs w:val="28"/>
        </w:rPr>
        <w:t xml:space="preserve">- </w:t>
      </w:r>
      <w:r w:rsidR="00A62275" w:rsidRPr="00852281">
        <w:rPr>
          <w:rFonts w:ascii="Times New Roman" w:hAnsi="Times New Roman"/>
          <w:sz w:val="28"/>
          <w:szCs w:val="28"/>
        </w:rPr>
        <w:t>Spin-off: Punteggio 1.0</w:t>
      </w:r>
    </w:p>
    <w:p w:rsidR="008739CB" w:rsidRPr="008739CB" w:rsidRDefault="008739CB" w:rsidP="008739CB">
      <w:pPr>
        <w:rPr>
          <w:rFonts w:asciiTheme="majorHAnsi" w:hAnsiTheme="majorHAnsi"/>
          <w:color w:val="000000" w:themeColor="text1"/>
          <w:sz w:val="28"/>
          <w:szCs w:val="28"/>
          <w:lang w:val="it-IT"/>
        </w:rPr>
      </w:pPr>
      <w:r w:rsidRPr="00D174D4">
        <w:rPr>
          <w:sz w:val="28"/>
          <w:szCs w:val="28"/>
          <w:lang w:val="it-IT"/>
        </w:rPr>
        <w:t xml:space="preserve">- </w:t>
      </w:r>
      <w:r w:rsidRPr="00D174D4">
        <w:rPr>
          <w:rFonts w:asciiTheme="majorHAnsi" w:hAnsiTheme="majorHAnsi"/>
          <w:color w:val="000000" w:themeColor="text1"/>
          <w:sz w:val="28"/>
          <w:szCs w:val="28"/>
          <w:lang w:val="it-IT"/>
        </w:rPr>
        <w:t>vendita cessione di licenza di un brevetto</w:t>
      </w:r>
      <w:r w:rsidR="00984F54" w:rsidRPr="00D174D4">
        <w:rPr>
          <w:rFonts w:asciiTheme="majorHAnsi" w:hAnsiTheme="majorHAnsi"/>
          <w:color w:val="000000" w:themeColor="text1"/>
          <w:sz w:val="28"/>
          <w:szCs w:val="28"/>
          <w:lang w:val="it-IT"/>
        </w:rPr>
        <w:t xml:space="preserve">: punti </w:t>
      </w:r>
      <w:del w:id="135" w:author="Valentina Gatta" w:date="2019-07-25T11:12:00Z">
        <w:r w:rsidR="00984F54" w:rsidRPr="00D174D4" w:rsidDel="005F4F1E">
          <w:rPr>
            <w:rFonts w:asciiTheme="majorHAnsi" w:hAnsiTheme="majorHAnsi"/>
            <w:color w:val="000000" w:themeColor="text1"/>
            <w:sz w:val="28"/>
            <w:szCs w:val="28"/>
            <w:lang w:val="it-IT"/>
          </w:rPr>
          <w:delText>0.5</w:delText>
        </w:r>
      </w:del>
      <w:ins w:id="136" w:author="Valentina Gatta" w:date="2019-07-25T11:12:00Z">
        <w:r w:rsidR="005F4F1E">
          <w:rPr>
            <w:rFonts w:asciiTheme="majorHAnsi" w:hAnsiTheme="majorHAnsi"/>
            <w:color w:val="000000" w:themeColor="text1"/>
            <w:sz w:val="28"/>
            <w:szCs w:val="28"/>
            <w:lang w:val="it-IT"/>
          </w:rPr>
          <w:t xml:space="preserve">1 </w:t>
        </w:r>
      </w:ins>
    </w:p>
    <w:p w:rsidR="00C425A6" w:rsidRDefault="00C425A6" w:rsidP="00E71DB6">
      <w:pPr>
        <w:pStyle w:val="Paragrafoelenco1"/>
        <w:ind w:left="284" w:right="560"/>
        <w:jc w:val="both"/>
        <w:rPr>
          <w:rFonts w:ascii="Times New Roman" w:hAnsi="Times New Roman"/>
          <w:sz w:val="28"/>
          <w:szCs w:val="28"/>
        </w:rPr>
      </w:pPr>
    </w:p>
    <w:p w:rsidR="00197EF8" w:rsidRDefault="00197EF8" w:rsidP="00E71DB6">
      <w:pPr>
        <w:pStyle w:val="Paragrafoelenco1"/>
        <w:ind w:left="0" w:right="560"/>
        <w:jc w:val="both"/>
        <w:rPr>
          <w:rFonts w:ascii="Times New Roman" w:hAnsi="Times New Roman"/>
          <w:sz w:val="28"/>
          <w:szCs w:val="28"/>
        </w:rPr>
      </w:pPr>
    </w:p>
    <w:p w:rsidR="008739CB" w:rsidRDefault="008739CB" w:rsidP="00E71DB6">
      <w:pPr>
        <w:pStyle w:val="Paragrafoelenco1"/>
        <w:ind w:left="0" w:right="560"/>
        <w:jc w:val="both"/>
        <w:rPr>
          <w:rFonts w:ascii="Times New Roman" w:hAnsi="Times New Roman"/>
          <w:sz w:val="28"/>
          <w:szCs w:val="28"/>
        </w:rPr>
      </w:pPr>
    </w:p>
    <w:p w:rsidR="008739CB" w:rsidRPr="00D174D4" w:rsidRDefault="00B5003F" w:rsidP="008739CB">
      <w:pPr>
        <w:pStyle w:val="Paragrafoelenco1"/>
        <w:ind w:left="0" w:right="560"/>
        <w:jc w:val="both"/>
        <w:rPr>
          <w:rFonts w:ascii="Times New Roman" w:hAnsi="Times New Roman"/>
          <w:sz w:val="28"/>
          <w:szCs w:val="28"/>
        </w:rPr>
      </w:pPr>
      <w:r w:rsidRPr="00D174D4">
        <w:rPr>
          <w:rFonts w:ascii="Times New Roman" w:hAnsi="Times New Roman"/>
          <w:sz w:val="28"/>
          <w:szCs w:val="28"/>
        </w:rPr>
        <w:t>Si riportano di seguito le tabelle 1 e 2 in cui si riassumono i criteri per l’attribuzione dei punteggi:</w:t>
      </w:r>
    </w:p>
    <w:p w:rsidR="008739CB" w:rsidRPr="00B17FF3" w:rsidRDefault="008739CB" w:rsidP="00E71DB6">
      <w:pPr>
        <w:pStyle w:val="Paragrafoelenco1"/>
        <w:ind w:left="0" w:right="560"/>
        <w:jc w:val="both"/>
        <w:rPr>
          <w:rFonts w:ascii="Times New Roman" w:hAnsi="Times New Roman"/>
          <w:sz w:val="28"/>
          <w:szCs w:val="28"/>
        </w:rPr>
      </w:pPr>
    </w:p>
    <w:p w:rsidR="008739CB" w:rsidRDefault="008739CB" w:rsidP="00E71DB6">
      <w:pPr>
        <w:pStyle w:val="Paragrafoelenco1"/>
        <w:ind w:left="0" w:right="560"/>
        <w:jc w:val="both"/>
        <w:rPr>
          <w:rFonts w:ascii="Times New Roman" w:hAnsi="Times New Roman"/>
          <w:sz w:val="28"/>
          <w:szCs w:val="28"/>
        </w:rPr>
      </w:pPr>
    </w:p>
    <w:p w:rsidR="008739CB" w:rsidRDefault="008739CB" w:rsidP="00E71DB6">
      <w:pPr>
        <w:pStyle w:val="Paragrafoelenco1"/>
        <w:ind w:left="0" w:right="560"/>
        <w:jc w:val="both"/>
        <w:rPr>
          <w:rFonts w:ascii="Times New Roman" w:hAnsi="Times New Roman"/>
          <w:sz w:val="28"/>
          <w:szCs w:val="28"/>
        </w:rPr>
      </w:pPr>
    </w:p>
    <w:p w:rsidR="008739CB" w:rsidRDefault="008739CB" w:rsidP="00E71DB6">
      <w:pPr>
        <w:pStyle w:val="Paragrafoelenco1"/>
        <w:ind w:left="0" w:right="560"/>
        <w:jc w:val="both"/>
        <w:rPr>
          <w:rFonts w:ascii="Times New Roman" w:hAnsi="Times New Roman"/>
          <w:sz w:val="28"/>
          <w:szCs w:val="28"/>
        </w:rPr>
      </w:pPr>
    </w:p>
    <w:p w:rsidR="008739CB" w:rsidRDefault="008739CB" w:rsidP="00E71DB6">
      <w:pPr>
        <w:pStyle w:val="Paragrafoelenco1"/>
        <w:ind w:left="0" w:right="560"/>
        <w:jc w:val="both"/>
        <w:rPr>
          <w:rFonts w:ascii="Times New Roman" w:hAnsi="Times New Roman"/>
          <w:sz w:val="28"/>
          <w:szCs w:val="28"/>
        </w:rPr>
      </w:pPr>
    </w:p>
    <w:p w:rsidR="008739CB" w:rsidRDefault="008739CB" w:rsidP="00E71DB6">
      <w:pPr>
        <w:pStyle w:val="Paragrafoelenco1"/>
        <w:ind w:left="0" w:right="560"/>
        <w:jc w:val="both"/>
        <w:rPr>
          <w:rFonts w:ascii="Times New Roman" w:hAnsi="Times New Roman"/>
          <w:sz w:val="28"/>
          <w:szCs w:val="28"/>
        </w:rPr>
      </w:pPr>
    </w:p>
    <w:p w:rsidR="008739CB" w:rsidRPr="00A62275" w:rsidRDefault="008739CB" w:rsidP="00E71DB6">
      <w:pPr>
        <w:pStyle w:val="Paragrafoelenco1"/>
        <w:ind w:left="0" w:right="560"/>
        <w:jc w:val="both"/>
        <w:rPr>
          <w:rFonts w:ascii="Times New Roman" w:hAnsi="Times New Roman"/>
          <w:sz w:val="28"/>
          <w:szCs w:val="28"/>
        </w:rPr>
      </w:pPr>
    </w:p>
    <w:p w:rsidR="004A2B5E" w:rsidRDefault="004A2B5E" w:rsidP="00593E33">
      <w:pPr>
        <w:pStyle w:val="Paragrafoelenco1"/>
        <w:ind w:left="0"/>
        <w:jc w:val="center"/>
        <w:rPr>
          <w:rFonts w:ascii="Times New Roman" w:hAnsi="Times New Roman"/>
          <w:sz w:val="26"/>
          <w:szCs w:val="26"/>
        </w:rPr>
      </w:pPr>
    </w:p>
    <w:p w:rsidR="00590CA8" w:rsidRDefault="00F338B2" w:rsidP="00593E33">
      <w:pPr>
        <w:pStyle w:val="Paragrafoelenco1"/>
        <w:spacing w:after="0"/>
        <w:ind w:left="0"/>
        <w:jc w:val="center"/>
        <w:rPr>
          <w:szCs w:val="26"/>
        </w:rPr>
      </w:pPr>
      <w:r w:rsidRPr="00F338B2">
        <w:rPr>
          <w:szCs w:val="26"/>
        </w:rPr>
        <w:t>Tab. 1 - Articoli</w:t>
      </w:r>
    </w:p>
    <w:tbl>
      <w:tblPr>
        <w:tblW w:w="922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shd w:val="clear" w:color="auto" w:fill="FFFFFF"/>
        <w:tblLayout w:type="fixed"/>
        <w:tblLook w:val="0000"/>
      </w:tblPr>
      <w:tblGrid>
        <w:gridCol w:w="1895"/>
        <w:gridCol w:w="2216"/>
        <w:gridCol w:w="504"/>
        <w:gridCol w:w="2287"/>
        <w:gridCol w:w="2327"/>
      </w:tblGrid>
      <w:tr w:rsidR="004A2B5E" w:rsidRPr="00A62275" w:rsidTr="00E71DB6">
        <w:trPr>
          <w:cantSplit/>
          <w:trHeight w:val="350"/>
        </w:trPr>
        <w:tc>
          <w:tcPr>
            <w:tcW w:w="6902" w:type="dxa"/>
            <w:gridSpan w:val="4"/>
            <w:shd w:val="clear" w:color="auto" w:fill="FFFFFF"/>
            <w:tcMar>
              <w:top w:w="80" w:type="dxa"/>
              <w:left w:w="0" w:type="dxa"/>
              <w:bottom w:w="80" w:type="dxa"/>
              <w:right w:w="0" w:type="dxa"/>
            </w:tcMar>
            <w:vAlign w:val="center"/>
          </w:tcPr>
          <w:p w:rsidR="004A2B5E" w:rsidRPr="004A2B5E" w:rsidRDefault="004A2B5E" w:rsidP="00593E33">
            <w:pPr>
              <w:spacing w:line="276" w:lineRule="auto"/>
              <w:jc w:val="center"/>
              <w:outlineLvl w:val="0"/>
              <w:rPr>
                <w:rFonts w:eastAsia="Arial Unicode MS"/>
                <w:b/>
                <w:color w:val="000000"/>
                <w:szCs w:val="28"/>
                <w:u w:color="000000"/>
                <w:lang w:val="it-IT"/>
              </w:rPr>
            </w:pPr>
            <w:r w:rsidRPr="004A2B5E">
              <w:rPr>
                <w:rFonts w:eastAsia="Arial Unicode MS"/>
                <w:b/>
                <w:color w:val="000000"/>
                <w:szCs w:val="28"/>
                <w:u w:color="000000"/>
                <w:lang w:val="it-IT"/>
              </w:rPr>
              <w:t>Tipologia di prodotto</w:t>
            </w:r>
          </w:p>
        </w:tc>
        <w:tc>
          <w:tcPr>
            <w:tcW w:w="2327" w:type="dxa"/>
            <w:shd w:val="clear" w:color="auto" w:fill="FFFFFF"/>
            <w:tcMar>
              <w:top w:w="80" w:type="dxa"/>
              <w:left w:w="0" w:type="dxa"/>
              <w:bottom w:w="80" w:type="dxa"/>
              <w:right w:w="0" w:type="dxa"/>
            </w:tcMar>
            <w:vAlign w:val="center"/>
          </w:tcPr>
          <w:p w:rsidR="004A2B5E" w:rsidRPr="004A2B5E" w:rsidRDefault="004A2B5E" w:rsidP="00593E33">
            <w:pPr>
              <w:spacing w:line="276" w:lineRule="auto"/>
              <w:jc w:val="center"/>
              <w:rPr>
                <w:b/>
                <w:szCs w:val="28"/>
              </w:rPr>
            </w:pPr>
            <w:r w:rsidRPr="004A2B5E">
              <w:rPr>
                <w:b/>
                <w:szCs w:val="28"/>
              </w:rPr>
              <w:t>Punti</w:t>
            </w:r>
          </w:p>
        </w:tc>
      </w:tr>
      <w:tr w:rsidR="004A2B5E" w:rsidRPr="00A62275" w:rsidTr="00E71DB6">
        <w:trPr>
          <w:cantSplit/>
          <w:trHeight w:val="350"/>
        </w:trPr>
        <w:tc>
          <w:tcPr>
            <w:tcW w:w="1895" w:type="dxa"/>
            <w:vMerge w:val="restart"/>
            <w:shd w:val="clear" w:color="auto" w:fill="FFFFFF"/>
            <w:tcMar>
              <w:top w:w="80" w:type="dxa"/>
              <w:left w:w="0" w:type="dxa"/>
              <w:bottom w:w="80" w:type="dxa"/>
              <w:right w:w="0" w:type="dxa"/>
            </w:tcMar>
            <w:vAlign w:val="center"/>
          </w:tcPr>
          <w:p w:rsidR="004A2B5E" w:rsidRPr="005E0C90" w:rsidRDefault="004A2B5E" w:rsidP="00593E33">
            <w:pPr>
              <w:spacing w:line="276" w:lineRule="auto"/>
              <w:jc w:val="center"/>
              <w:outlineLvl w:val="0"/>
              <w:rPr>
                <w:rFonts w:eastAsia="Arial Unicode MS"/>
                <w:b/>
                <w:color w:val="000000"/>
                <w:szCs w:val="28"/>
                <w:u w:color="000000"/>
                <w:lang w:val="it-IT"/>
              </w:rPr>
            </w:pPr>
            <w:r w:rsidRPr="005E0C90">
              <w:rPr>
                <w:rFonts w:eastAsia="Arial Unicode MS"/>
                <w:b/>
                <w:color w:val="000000"/>
                <w:szCs w:val="28"/>
                <w:u w:color="000000"/>
                <w:lang w:val="it-IT"/>
              </w:rPr>
              <w:t>A - ARTICOLI</w:t>
            </w:r>
          </w:p>
          <w:p w:rsidR="004A2B5E" w:rsidRPr="005E0C90" w:rsidRDefault="004A2B5E" w:rsidP="00593E33">
            <w:pPr>
              <w:spacing w:line="276" w:lineRule="auto"/>
              <w:jc w:val="center"/>
              <w:outlineLvl w:val="0"/>
              <w:rPr>
                <w:rFonts w:eastAsia="Arial Unicode MS"/>
                <w:b/>
                <w:color w:val="000000"/>
                <w:szCs w:val="28"/>
                <w:u w:color="000000"/>
                <w:lang w:val="it-IT"/>
              </w:rPr>
            </w:pPr>
            <w:r w:rsidRPr="005E0C90">
              <w:rPr>
                <w:rFonts w:eastAsia="Arial Unicode MS"/>
                <w:b/>
                <w:color w:val="000000"/>
                <w:szCs w:val="28"/>
                <w:u w:color="000000"/>
                <w:lang w:val="it-IT"/>
              </w:rPr>
              <w:t>SCIENTIFICI</w:t>
            </w:r>
          </w:p>
          <w:p w:rsidR="004A2B5E" w:rsidRPr="00A62275" w:rsidRDefault="004A2B5E" w:rsidP="00593E33">
            <w:pPr>
              <w:spacing w:line="276" w:lineRule="auto"/>
              <w:jc w:val="center"/>
              <w:outlineLvl w:val="0"/>
              <w:rPr>
                <w:rFonts w:eastAsia="Arial Unicode MS"/>
                <w:color w:val="000000"/>
                <w:szCs w:val="28"/>
                <w:u w:color="000000"/>
                <w:lang w:val="it-IT"/>
              </w:rPr>
            </w:pPr>
            <w:r w:rsidRPr="00A62275">
              <w:rPr>
                <w:rFonts w:eastAsia="Arial Unicode MS"/>
                <w:color w:val="000000"/>
                <w:szCs w:val="28"/>
                <w:u w:color="000000"/>
                <w:lang w:val="it-IT"/>
              </w:rPr>
              <w:t>su rivista di settore (e.g. specialistica)</w:t>
            </w:r>
          </w:p>
        </w:tc>
        <w:tc>
          <w:tcPr>
            <w:tcW w:w="2216" w:type="dxa"/>
            <w:vMerge w:val="restart"/>
            <w:shd w:val="clear" w:color="auto" w:fill="auto"/>
            <w:tcMar>
              <w:top w:w="80" w:type="dxa"/>
              <w:left w:w="0" w:type="dxa"/>
              <w:bottom w:w="80" w:type="dxa"/>
              <w:right w:w="0" w:type="dxa"/>
            </w:tcMar>
            <w:vAlign w:val="center"/>
          </w:tcPr>
          <w:p w:rsidR="004A2B5E" w:rsidRDefault="004A2B5E" w:rsidP="00593E33">
            <w:pPr>
              <w:spacing w:line="276" w:lineRule="auto"/>
              <w:jc w:val="center"/>
              <w:outlineLvl w:val="0"/>
              <w:rPr>
                <w:rFonts w:eastAsia="Arial Unicode MS"/>
                <w:color w:val="000000"/>
                <w:szCs w:val="28"/>
                <w:u w:color="000000"/>
                <w:lang w:val="it-IT"/>
              </w:rPr>
            </w:pPr>
            <w:r w:rsidRPr="00A62275">
              <w:rPr>
                <w:rFonts w:eastAsia="Arial Unicode MS"/>
                <w:color w:val="000000"/>
                <w:szCs w:val="28"/>
                <w:u w:color="000000"/>
                <w:lang w:val="it-IT"/>
              </w:rPr>
              <w:t>Rivista con</w:t>
            </w:r>
          </w:p>
          <w:p w:rsidR="004A2B5E" w:rsidRPr="00A62275" w:rsidRDefault="004A2B5E" w:rsidP="00593E33">
            <w:pPr>
              <w:spacing w:line="276" w:lineRule="auto"/>
              <w:jc w:val="center"/>
              <w:outlineLvl w:val="0"/>
              <w:rPr>
                <w:rFonts w:eastAsia="Arial Unicode MS"/>
                <w:color w:val="000000"/>
                <w:szCs w:val="28"/>
                <w:u w:color="000000"/>
                <w:lang w:val="it-IT"/>
              </w:rPr>
            </w:pPr>
            <w:r w:rsidRPr="00A62275">
              <w:rPr>
                <w:rFonts w:eastAsia="Arial Unicode MS"/>
                <w:color w:val="000000"/>
                <w:szCs w:val="28"/>
                <w:u w:color="000000"/>
                <w:lang w:val="it-IT"/>
              </w:rPr>
              <w:t>indici bibliometrici</w:t>
            </w:r>
          </w:p>
        </w:tc>
        <w:tc>
          <w:tcPr>
            <w:tcW w:w="504" w:type="dxa"/>
            <w:shd w:val="clear" w:color="auto" w:fill="auto"/>
            <w:tcMar>
              <w:top w:w="80" w:type="dxa"/>
              <w:left w:w="0" w:type="dxa"/>
              <w:bottom w:w="80" w:type="dxa"/>
              <w:right w:w="0" w:type="dxa"/>
            </w:tcMar>
            <w:vAlign w:val="center"/>
          </w:tcPr>
          <w:p w:rsidR="004A2B5E" w:rsidRPr="00103D56" w:rsidRDefault="004A2B5E" w:rsidP="00593E33">
            <w:pPr>
              <w:spacing w:line="276" w:lineRule="auto"/>
              <w:jc w:val="center"/>
              <w:outlineLvl w:val="0"/>
              <w:rPr>
                <w:rFonts w:eastAsia="Arial Unicode MS"/>
                <w:b/>
                <w:color w:val="000000"/>
                <w:szCs w:val="28"/>
                <w:u w:color="000000"/>
                <w:lang w:val="it-IT"/>
              </w:rPr>
            </w:pPr>
            <w:r w:rsidRPr="00103D56">
              <w:rPr>
                <w:rFonts w:eastAsia="Arial Unicode MS"/>
                <w:b/>
                <w:color w:val="000000"/>
                <w:szCs w:val="28"/>
                <w:u w:color="000000"/>
                <w:lang w:val="it-IT"/>
              </w:rPr>
              <w:t>A1</w:t>
            </w:r>
          </w:p>
        </w:tc>
        <w:tc>
          <w:tcPr>
            <w:tcW w:w="2287" w:type="dxa"/>
            <w:shd w:val="clear" w:color="auto" w:fill="FFFFFF"/>
            <w:tcMar>
              <w:top w:w="80" w:type="dxa"/>
              <w:left w:w="0" w:type="dxa"/>
              <w:bottom w:w="80" w:type="dxa"/>
              <w:right w:w="0" w:type="dxa"/>
            </w:tcMar>
            <w:vAlign w:val="center"/>
          </w:tcPr>
          <w:p w:rsidR="004A2B5E" w:rsidRPr="00197EF8" w:rsidRDefault="004A2B5E" w:rsidP="00593E33">
            <w:pPr>
              <w:spacing w:line="276" w:lineRule="auto"/>
              <w:jc w:val="center"/>
              <w:outlineLvl w:val="0"/>
              <w:rPr>
                <w:rFonts w:eastAsia="Arial Unicode MS"/>
                <w:color w:val="000000"/>
                <w:szCs w:val="28"/>
                <w:u w:color="000000"/>
                <w:lang w:val="it-IT"/>
              </w:rPr>
            </w:pPr>
            <w:r w:rsidRPr="00197EF8">
              <w:rPr>
                <w:rFonts w:eastAsia="Arial Unicode MS"/>
                <w:color w:val="000000"/>
                <w:szCs w:val="28"/>
                <w:u w:color="000000"/>
                <w:lang w:val="it-IT"/>
              </w:rPr>
              <w:t>Classe A (peer review, internazionale)</w:t>
            </w:r>
          </w:p>
        </w:tc>
        <w:tc>
          <w:tcPr>
            <w:tcW w:w="2327" w:type="dxa"/>
            <w:shd w:val="clear" w:color="auto" w:fill="FFFFFF"/>
            <w:tcMar>
              <w:top w:w="80" w:type="dxa"/>
              <w:left w:w="0" w:type="dxa"/>
              <w:bottom w:w="80" w:type="dxa"/>
              <w:right w:w="0" w:type="dxa"/>
            </w:tcMar>
            <w:vAlign w:val="center"/>
          </w:tcPr>
          <w:p w:rsidR="004A2B5E" w:rsidRPr="00A62275" w:rsidRDefault="004A2B5E" w:rsidP="00593E33">
            <w:pPr>
              <w:spacing w:line="276" w:lineRule="auto"/>
              <w:jc w:val="center"/>
              <w:rPr>
                <w:szCs w:val="28"/>
              </w:rPr>
            </w:pPr>
            <w:r w:rsidRPr="00A62275">
              <w:rPr>
                <w:szCs w:val="28"/>
              </w:rPr>
              <w:t>1</w:t>
            </w:r>
          </w:p>
        </w:tc>
      </w:tr>
      <w:tr w:rsidR="004A2B5E" w:rsidRPr="00A62275" w:rsidTr="00E71DB6">
        <w:trPr>
          <w:cantSplit/>
          <w:trHeight w:val="350"/>
        </w:trPr>
        <w:tc>
          <w:tcPr>
            <w:tcW w:w="1895" w:type="dxa"/>
            <w:vMerge/>
            <w:shd w:val="clear" w:color="auto" w:fill="FFFFFF"/>
            <w:vAlign w:val="center"/>
          </w:tcPr>
          <w:p w:rsidR="004A2B5E" w:rsidRPr="00A62275" w:rsidRDefault="004A2B5E" w:rsidP="00593E33">
            <w:pPr>
              <w:spacing w:line="276" w:lineRule="auto"/>
              <w:jc w:val="center"/>
              <w:rPr>
                <w:rFonts w:eastAsia="Arial Unicode MS"/>
                <w:color w:val="000000"/>
                <w:szCs w:val="28"/>
              </w:rPr>
            </w:pPr>
          </w:p>
        </w:tc>
        <w:tc>
          <w:tcPr>
            <w:tcW w:w="2216" w:type="dxa"/>
            <w:vMerge/>
            <w:shd w:val="clear" w:color="auto" w:fill="auto"/>
            <w:vAlign w:val="center"/>
          </w:tcPr>
          <w:p w:rsidR="004A2B5E" w:rsidRPr="00A62275" w:rsidRDefault="004A2B5E" w:rsidP="00593E33">
            <w:pPr>
              <w:spacing w:line="276" w:lineRule="auto"/>
              <w:jc w:val="center"/>
              <w:rPr>
                <w:szCs w:val="28"/>
              </w:rPr>
            </w:pPr>
          </w:p>
        </w:tc>
        <w:tc>
          <w:tcPr>
            <w:tcW w:w="504" w:type="dxa"/>
            <w:shd w:val="clear" w:color="auto" w:fill="auto"/>
            <w:tcMar>
              <w:top w:w="80" w:type="dxa"/>
              <w:left w:w="0" w:type="dxa"/>
              <w:bottom w:w="80" w:type="dxa"/>
              <w:right w:w="0" w:type="dxa"/>
            </w:tcMar>
            <w:vAlign w:val="center"/>
          </w:tcPr>
          <w:p w:rsidR="004A2B5E" w:rsidRPr="00103D56" w:rsidRDefault="004A2B5E" w:rsidP="00593E33">
            <w:pPr>
              <w:spacing w:line="276" w:lineRule="auto"/>
              <w:jc w:val="center"/>
              <w:outlineLvl w:val="0"/>
              <w:rPr>
                <w:rFonts w:eastAsia="Arial Unicode MS"/>
                <w:b/>
                <w:color w:val="000000"/>
                <w:szCs w:val="28"/>
                <w:u w:color="000000"/>
                <w:lang w:val="it-IT"/>
              </w:rPr>
            </w:pPr>
            <w:r w:rsidRPr="00103D56">
              <w:rPr>
                <w:rFonts w:eastAsia="Arial Unicode MS"/>
                <w:b/>
                <w:color w:val="000000"/>
                <w:szCs w:val="28"/>
                <w:u w:color="000000"/>
                <w:lang w:val="it-IT"/>
              </w:rPr>
              <w:t>A2</w:t>
            </w:r>
          </w:p>
        </w:tc>
        <w:tc>
          <w:tcPr>
            <w:tcW w:w="2287" w:type="dxa"/>
            <w:shd w:val="clear" w:color="auto" w:fill="FFFFFF"/>
            <w:tcMar>
              <w:top w:w="80" w:type="dxa"/>
              <w:left w:w="0" w:type="dxa"/>
              <w:bottom w:w="80" w:type="dxa"/>
              <w:right w:w="0" w:type="dxa"/>
            </w:tcMar>
            <w:vAlign w:val="center"/>
          </w:tcPr>
          <w:p w:rsidR="004A2B5E" w:rsidRPr="00165B2A" w:rsidRDefault="00F338B2" w:rsidP="00593E33">
            <w:pPr>
              <w:spacing w:line="276" w:lineRule="auto"/>
              <w:jc w:val="center"/>
              <w:outlineLvl w:val="0"/>
              <w:rPr>
                <w:rFonts w:eastAsia="Arial Unicode MS"/>
                <w:color w:val="000000"/>
                <w:szCs w:val="28"/>
                <w:u w:color="000000"/>
                <w:lang w:val="it-IT"/>
              </w:rPr>
            </w:pPr>
            <w:r w:rsidRPr="00F338B2">
              <w:rPr>
                <w:rFonts w:eastAsia="Arial Unicode MS"/>
                <w:color w:val="000000"/>
                <w:szCs w:val="28"/>
                <w:u w:color="000000"/>
                <w:lang w:val="it-IT"/>
              </w:rPr>
              <w:t>Classe B (peer review,</w:t>
            </w:r>
          </w:p>
          <w:p w:rsidR="00F338B2" w:rsidRPr="00F338B2" w:rsidRDefault="00F338B2" w:rsidP="00593E33">
            <w:pPr>
              <w:spacing w:line="276" w:lineRule="auto"/>
              <w:jc w:val="center"/>
              <w:outlineLvl w:val="0"/>
              <w:rPr>
                <w:rFonts w:eastAsia="Arial Unicode MS"/>
                <w:color w:val="000000"/>
                <w:szCs w:val="28"/>
                <w:u w:color="000000"/>
                <w:lang w:val="it-IT"/>
              </w:rPr>
            </w:pPr>
            <w:r w:rsidRPr="00F338B2">
              <w:rPr>
                <w:rFonts w:eastAsia="Arial Unicode MS"/>
                <w:color w:val="000000"/>
                <w:szCs w:val="28"/>
                <w:u w:color="000000"/>
                <w:lang w:val="it-IT"/>
              </w:rPr>
              <w:t>internazionale)</w:t>
            </w:r>
          </w:p>
        </w:tc>
        <w:tc>
          <w:tcPr>
            <w:tcW w:w="2327" w:type="dxa"/>
            <w:shd w:val="clear" w:color="auto" w:fill="FFFFFF"/>
            <w:tcMar>
              <w:top w:w="80" w:type="dxa"/>
              <w:left w:w="0" w:type="dxa"/>
              <w:bottom w:w="80" w:type="dxa"/>
              <w:right w:w="0" w:type="dxa"/>
            </w:tcMar>
            <w:vAlign w:val="center"/>
          </w:tcPr>
          <w:p w:rsidR="004A2B5E" w:rsidRPr="00A62275" w:rsidRDefault="004A2B5E" w:rsidP="00593E33">
            <w:pPr>
              <w:spacing w:line="276" w:lineRule="auto"/>
              <w:jc w:val="center"/>
              <w:rPr>
                <w:szCs w:val="28"/>
              </w:rPr>
            </w:pPr>
            <w:r w:rsidRPr="00A62275">
              <w:rPr>
                <w:szCs w:val="28"/>
              </w:rPr>
              <w:t>0.7</w:t>
            </w:r>
          </w:p>
        </w:tc>
      </w:tr>
      <w:tr w:rsidR="004A2B5E" w:rsidRPr="00A62275" w:rsidTr="00E71DB6">
        <w:trPr>
          <w:cantSplit/>
          <w:trHeight w:val="350"/>
        </w:trPr>
        <w:tc>
          <w:tcPr>
            <w:tcW w:w="1895" w:type="dxa"/>
            <w:vMerge/>
            <w:shd w:val="clear" w:color="auto" w:fill="FFFFFF"/>
            <w:vAlign w:val="center"/>
          </w:tcPr>
          <w:p w:rsidR="004A2B5E" w:rsidRPr="00A62275" w:rsidRDefault="004A2B5E" w:rsidP="00593E33">
            <w:pPr>
              <w:spacing w:line="276" w:lineRule="auto"/>
              <w:jc w:val="center"/>
              <w:rPr>
                <w:rFonts w:eastAsia="Arial Unicode MS"/>
                <w:color w:val="000000"/>
                <w:szCs w:val="28"/>
              </w:rPr>
            </w:pPr>
          </w:p>
        </w:tc>
        <w:tc>
          <w:tcPr>
            <w:tcW w:w="2216" w:type="dxa"/>
            <w:vMerge/>
            <w:shd w:val="clear" w:color="auto" w:fill="auto"/>
            <w:vAlign w:val="center"/>
          </w:tcPr>
          <w:p w:rsidR="004A2B5E" w:rsidRPr="00A62275" w:rsidRDefault="004A2B5E" w:rsidP="00593E33">
            <w:pPr>
              <w:spacing w:line="276" w:lineRule="auto"/>
              <w:jc w:val="center"/>
              <w:rPr>
                <w:szCs w:val="28"/>
              </w:rPr>
            </w:pPr>
          </w:p>
        </w:tc>
        <w:tc>
          <w:tcPr>
            <w:tcW w:w="504" w:type="dxa"/>
            <w:shd w:val="clear" w:color="auto" w:fill="auto"/>
            <w:tcMar>
              <w:top w:w="80" w:type="dxa"/>
              <w:left w:w="0" w:type="dxa"/>
              <w:bottom w:w="80" w:type="dxa"/>
              <w:right w:w="0" w:type="dxa"/>
            </w:tcMar>
            <w:vAlign w:val="center"/>
          </w:tcPr>
          <w:p w:rsidR="004A2B5E" w:rsidRPr="00103D56" w:rsidRDefault="004A2B5E" w:rsidP="00593E33">
            <w:pPr>
              <w:spacing w:line="276" w:lineRule="auto"/>
              <w:jc w:val="center"/>
              <w:outlineLvl w:val="0"/>
              <w:rPr>
                <w:rFonts w:eastAsia="Arial Unicode MS"/>
                <w:b/>
                <w:color w:val="000000"/>
                <w:szCs w:val="28"/>
                <w:u w:color="000000"/>
                <w:lang w:val="it-IT"/>
              </w:rPr>
            </w:pPr>
            <w:r w:rsidRPr="00103D56">
              <w:rPr>
                <w:rFonts w:eastAsia="Arial Unicode MS"/>
                <w:b/>
                <w:color w:val="000000"/>
                <w:szCs w:val="28"/>
                <w:u w:color="000000"/>
                <w:lang w:val="it-IT"/>
              </w:rPr>
              <w:t>A3</w:t>
            </w:r>
          </w:p>
        </w:tc>
        <w:tc>
          <w:tcPr>
            <w:tcW w:w="2287" w:type="dxa"/>
            <w:shd w:val="clear" w:color="auto" w:fill="FFFFFF"/>
            <w:tcMar>
              <w:top w:w="80" w:type="dxa"/>
              <w:left w:w="0" w:type="dxa"/>
              <w:bottom w:w="80" w:type="dxa"/>
              <w:right w:w="0" w:type="dxa"/>
            </w:tcMar>
            <w:vAlign w:val="center"/>
          </w:tcPr>
          <w:p w:rsidR="004A2B5E" w:rsidRPr="00AD54D4" w:rsidRDefault="004A2B5E" w:rsidP="00593E33">
            <w:pPr>
              <w:spacing w:line="276" w:lineRule="auto"/>
              <w:jc w:val="center"/>
              <w:outlineLvl w:val="0"/>
              <w:rPr>
                <w:rFonts w:eastAsia="Arial Unicode MS"/>
                <w:color w:val="000000"/>
                <w:szCs w:val="28"/>
                <w:u w:color="000000"/>
                <w:lang w:val="it-IT"/>
              </w:rPr>
            </w:pPr>
            <w:r w:rsidRPr="00AD54D4">
              <w:rPr>
                <w:rFonts w:eastAsia="Arial Unicode MS"/>
                <w:color w:val="000000"/>
                <w:szCs w:val="28"/>
                <w:u w:color="000000"/>
                <w:lang w:val="it-IT"/>
              </w:rPr>
              <w:t>Classe C (peer review, internazionale)</w:t>
            </w:r>
          </w:p>
        </w:tc>
        <w:tc>
          <w:tcPr>
            <w:tcW w:w="2327" w:type="dxa"/>
            <w:shd w:val="clear" w:color="auto" w:fill="FFFFFF"/>
            <w:tcMar>
              <w:top w:w="80" w:type="dxa"/>
              <w:left w:w="0" w:type="dxa"/>
              <w:bottom w:w="80" w:type="dxa"/>
              <w:right w:w="0" w:type="dxa"/>
            </w:tcMar>
            <w:vAlign w:val="center"/>
          </w:tcPr>
          <w:p w:rsidR="004A2B5E" w:rsidRPr="00A62275" w:rsidRDefault="004A2B5E" w:rsidP="00593E33">
            <w:pPr>
              <w:spacing w:line="276" w:lineRule="auto"/>
              <w:jc w:val="center"/>
              <w:rPr>
                <w:szCs w:val="28"/>
              </w:rPr>
            </w:pPr>
            <w:r w:rsidRPr="00A62275">
              <w:rPr>
                <w:szCs w:val="28"/>
              </w:rPr>
              <w:t>0.3</w:t>
            </w:r>
          </w:p>
        </w:tc>
      </w:tr>
      <w:tr w:rsidR="004A2B5E" w:rsidRPr="00A62275" w:rsidTr="00E71DB6">
        <w:trPr>
          <w:cantSplit/>
          <w:trHeight w:val="350"/>
        </w:trPr>
        <w:tc>
          <w:tcPr>
            <w:tcW w:w="1895" w:type="dxa"/>
            <w:vMerge/>
            <w:shd w:val="clear" w:color="auto" w:fill="FFFFFF"/>
            <w:vAlign w:val="center"/>
          </w:tcPr>
          <w:p w:rsidR="004A2B5E" w:rsidRPr="00A62275" w:rsidRDefault="004A2B5E" w:rsidP="00593E33">
            <w:pPr>
              <w:spacing w:line="276" w:lineRule="auto"/>
              <w:jc w:val="center"/>
              <w:rPr>
                <w:rFonts w:eastAsia="Arial Unicode MS"/>
                <w:color w:val="000000"/>
                <w:szCs w:val="28"/>
              </w:rPr>
            </w:pPr>
          </w:p>
        </w:tc>
        <w:tc>
          <w:tcPr>
            <w:tcW w:w="2216" w:type="dxa"/>
            <w:vMerge/>
            <w:shd w:val="clear" w:color="auto" w:fill="auto"/>
            <w:vAlign w:val="center"/>
          </w:tcPr>
          <w:p w:rsidR="004A2B5E" w:rsidRPr="00A62275" w:rsidRDefault="004A2B5E" w:rsidP="00593E33">
            <w:pPr>
              <w:spacing w:line="276" w:lineRule="auto"/>
              <w:jc w:val="center"/>
              <w:rPr>
                <w:szCs w:val="28"/>
              </w:rPr>
            </w:pPr>
          </w:p>
        </w:tc>
        <w:tc>
          <w:tcPr>
            <w:tcW w:w="504" w:type="dxa"/>
            <w:shd w:val="clear" w:color="auto" w:fill="auto"/>
            <w:tcMar>
              <w:top w:w="80" w:type="dxa"/>
              <w:left w:w="0" w:type="dxa"/>
              <w:bottom w:w="80" w:type="dxa"/>
              <w:right w:w="0" w:type="dxa"/>
            </w:tcMar>
            <w:vAlign w:val="center"/>
          </w:tcPr>
          <w:p w:rsidR="004A2B5E" w:rsidRPr="00103D56" w:rsidRDefault="004A2B5E" w:rsidP="00593E33">
            <w:pPr>
              <w:spacing w:line="276" w:lineRule="auto"/>
              <w:jc w:val="center"/>
              <w:outlineLvl w:val="0"/>
              <w:rPr>
                <w:rFonts w:eastAsia="Arial Unicode MS"/>
                <w:b/>
                <w:color w:val="000000"/>
                <w:szCs w:val="28"/>
                <w:u w:color="000000"/>
                <w:lang w:val="it-IT"/>
              </w:rPr>
            </w:pPr>
            <w:r w:rsidRPr="00103D56">
              <w:rPr>
                <w:rFonts w:eastAsia="Arial Unicode MS"/>
                <w:b/>
                <w:color w:val="000000"/>
                <w:szCs w:val="28"/>
                <w:u w:color="000000"/>
                <w:lang w:val="it-IT"/>
              </w:rPr>
              <w:t>A4</w:t>
            </w:r>
          </w:p>
        </w:tc>
        <w:tc>
          <w:tcPr>
            <w:tcW w:w="2287" w:type="dxa"/>
            <w:shd w:val="clear" w:color="auto" w:fill="FFFFFF"/>
            <w:tcMar>
              <w:top w:w="80" w:type="dxa"/>
              <w:left w:w="0" w:type="dxa"/>
              <w:bottom w:w="80" w:type="dxa"/>
              <w:right w:w="0" w:type="dxa"/>
            </w:tcMar>
            <w:vAlign w:val="center"/>
          </w:tcPr>
          <w:p w:rsidR="004A2B5E" w:rsidRPr="00A62275" w:rsidRDefault="004A2B5E" w:rsidP="00593E33">
            <w:pPr>
              <w:spacing w:line="276" w:lineRule="auto"/>
              <w:jc w:val="center"/>
              <w:outlineLvl w:val="0"/>
              <w:rPr>
                <w:rFonts w:eastAsia="Arial Unicode MS"/>
                <w:color w:val="000000"/>
                <w:szCs w:val="28"/>
                <w:u w:color="000000"/>
                <w:lang w:val="it-IT"/>
              </w:rPr>
            </w:pPr>
            <w:r w:rsidRPr="00A62275">
              <w:rPr>
                <w:rFonts w:eastAsia="Arial Unicode MS"/>
                <w:color w:val="000000"/>
                <w:szCs w:val="28"/>
                <w:u w:color="000000"/>
                <w:lang w:val="it-IT"/>
              </w:rPr>
              <w:t>Classe D (peer review, internazionale)</w:t>
            </w:r>
          </w:p>
        </w:tc>
        <w:tc>
          <w:tcPr>
            <w:tcW w:w="2327" w:type="dxa"/>
            <w:shd w:val="clear" w:color="auto" w:fill="FFFFFF"/>
            <w:tcMar>
              <w:top w:w="80" w:type="dxa"/>
              <w:left w:w="0" w:type="dxa"/>
              <w:bottom w:w="80" w:type="dxa"/>
              <w:right w:w="0" w:type="dxa"/>
            </w:tcMar>
            <w:vAlign w:val="center"/>
          </w:tcPr>
          <w:p w:rsidR="004A2B5E" w:rsidRPr="00A62275" w:rsidRDefault="004A2B5E" w:rsidP="00593E33">
            <w:pPr>
              <w:spacing w:line="276" w:lineRule="auto"/>
              <w:jc w:val="center"/>
              <w:rPr>
                <w:szCs w:val="28"/>
              </w:rPr>
            </w:pPr>
            <w:r w:rsidRPr="00A62275">
              <w:rPr>
                <w:szCs w:val="28"/>
              </w:rPr>
              <w:t>0.1</w:t>
            </w:r>
          </w:p>
        </w:tc>
      </w:tr>
      <w:tr w:rsidR="004A2B5E" w:rsidRPr="00A62275" w:rsidTr="00E71DB6">
        <w:trPr>
          <w:cantSplit/>
          <w:trHeight w:val="350"/>
        </w:trPr>
        <w:tc>
          <w:tcPr>
            <w:tcW w:w="1895" w:type="dxa"/>
            <w:vMerge/>
            <w:shd w:val="clear" w:color="auto" w:fill="FFFFFF"/>
            <w:vAlign w:val="center"/>
          </w:tcPr>
          <w:p w:rsidR="004A2B5E" w:rsidRPr="00A62275" w:rsidRDefault="004A2B5E" w:rsidP="00593E33">
            <w:pPr>
              <w:spacing w:line="276" w:lineRule="auto"/>
              <w:jc w:val="center"/>
              <w:rPr>
                <w:rFonts w:eastAsia="Arial Unicode MS"/>
                <w:color w:val="000000"/>
                <w:szCs w:val="28"/>
              </w:rPr>
            </w:pPr>
          </w:p>
        </w:tc>
        <w:tc>
          <w:tcPr>
            <w:tcW w:w="2216" w:type="dxa"/>
            <w:shd w:val="clear" w:color="auto" w:fill="auto"/>
            <w:vAlign w:val="center"/>
          </w:tcPr>
          <w:p w:rsidR="004A2B5E" w:rsidRPr="00A62275" w:rsidRDefault="004A2B5E" w:rsidP="00593E33">
            <w:pPr>
              <w:spacing w:line="276" w:lineRule="auto"/>
              <w:jc w:val="center"/>
              <w:rPr>
                <w:szCs w:val="28"/>
              </w:rPr>
            </w:pPr>
          </w:p>
        </w:tc>
        <w:tc>
          <w:tcPr>
            <w:tcW w:w="504" w:type="dxa"/>
            <w:shd w:val="clear" w:color="auto" w:fill="auto"/>
            <w:tcMar>
              <w:top w:w="80" w:type="dxa"/>
              <w:left w:w="0" w:type="dxa"/>
              <w:bottom w:w="80" w:type="dxa"/>
              <w:right w:w="0" w:type="dxa"/>
            </w:tcMar>
            <w:vAlign w:val="center"/>
          </w:tcPr>
          <w:p w:rsidR="004A2B5E" w:rsidRPr="00103D56" w:rsidRDefault="004A2B5E" w:rsidP="00593E33">
            <w:pPr>
              <w:spacing w:line="276" w:lineRule="auto"/>
              <w:jc w:val="center"/>
              <w:outlineLvl w:val="0"/>
              <w:rPr>
                <w:rFonts w:eastAsia="Arial Unicode MS"/>
                <w:b/>
                <w:color w:val="000000"/>
                <w:szCs w:val="28"/>
                <w:u w:color="000000"/>
                <w:lang w:val="it-IT"/>
              </w:rPr>
            </w:pPr>
            <w:r w:rsidRPr="00103D56">
              <w:rPr>
                <w:rFonts w:eastAsia="Arial Unicode MS"/>
                <w:b/>
                <w:color w:val="000000"/>
                <w:szCs w:val="28"/>
                <w:u w:color="000000"/>
                <w:lang w:val="it-IT"/>
              </w:rPr>
              <w:t>A5</w:t>
            </w:r>
          </w:p>
        </w:tc>
        <w:tc>
          <w:tcPr>
            <w:tcW w:w="2287" w:type="dxa"/>
            <w:shd w:val="clear" w:color="auto" w:fill="FFFFFF"/>
            <w:tcMar>
              <w:top w:w="80" w:type="dxa"/>
              <w:left w:w="0" w:type="dxa"/>
              <w:bottom w:w="80" w:type="dxa"/>
              <w:right w:w="0" w:type="dxa"/>
            </w:tcMar>
            <w:vAlign w:val="center"/>
          </w:tcPr>
          <w:p w:rsidR="004A2B5E" w:rsidRPr="00FE0F3C" w:rsidRDefault="004A2B5E" w:rsidP="00593E33">
            <w:pPr>
              <w:spacing w:line="276" w:lineRule="auto"/>
              <w:jc w:val="center"/>
              <w:outlineLvl w:val="0"/>
              <w:rPr>
                <w:rFonts w:eastAsia="Arial Unicode MS"/>
                <w:color w:val="000000"/>
                <w:szCs w:val="28"/>
                <w:u w:color="000000"/>
                <w:lang w:val="it-IT"/>
              </w:rPr>
            </w:pPr>
            <w:r w:rsidRPr="00FE0F3C">
              <w:rPr>
                <w:rFonts w:eastAsia="Arial Unicode MS"/>
                <w:color w:val="000000"/>
                <w:szCs w:val="28"/>
                <w:u w:color="000000"/>
                <w:lang w:val="it-IT"/>
              </w:rPr>
              <w:t>Reply, comment</w:t>
            </w:r>
          </w:p>
        </w:tc>
        <w:tc>
          <w:tcPr>
            <w:tcW w:w="2327" w:type="dxa"/>
            <w:shd w:val="clear" w:color="auto" w:fill="FFFFFF"/>
            <w:tcMar>
              <w:top w:w="80" w:type="dxa"/>
              <w:left w:w="0" w:type="dxa"/>
              <w:bottom w:w="80" w:type="dxa"/>
              <w:right w:w="0" w:type="dxa"/>
            </w:tcMar>
            <w:vAlign w:val="center"/>
          </w:tcPr>
          <w:p w:rsidR="004A2B5E" w:rsidRPr="00A62275" w:rsidRDefault="004A2B5E" w:rsidP="00593E33">
            <w:pPr>
              <w:spacing w:line="276" w:lineRule="auto"/>
              <w:jc w:val="center"/>
              <w:rPr>
                <w:szCs w:val="28"/>
              </w:rPr>
            </w:pPr>
            <w:r w:rsidRPr="00A62275">
              <w:rPr>
                <w:szCs w:val="28"/>
              </w:rPr>
              <w:t>0.5 (A1;A2</w:t>
            </w:r>
            <w:r>
              <w:rPr>
                <w:szCs w:val="28"/>
              </w:rPr>
              <w:t>), 0.2 (</w:t>
            </w:r>
            <w:r w:rsidRPr="00A62275">
              <w:rPr>
                <w:szCs w:val="28"/>
              </w:rPr>
              <w:t>A3;A4)</w:t>
            </w:r>
          </w:p>
        </w:tc>
      </w:tr>
      <w:tr w:rsidR="004A2B5E" w:rsidRPr="00A62275" w:rsidTr="00E71DB6">
        <w:trPr>
          <w:cantSplit/>
          <w:trHeight w:val="350"/>
        </w:trPr>
        <w:tc>
          <w:tcPr>
            <w:tcW w:w="1895" w:type="dxa"/>
            <w:vMerge/>
            <w:shd w:val="clear" w:color="auto" w:fill="FFFFFF"/>
            <w:vAlign w:val="center"/>
          </w:tcPr>
          <w:p w:rsidR="004A2B5E" w:rsidRPr="00A62275" w:rsidRDefault="004A2B5E" w:rsidP="00593E33">
            <w:pPr>
              <w:spacing w:line="276" w:lineRule="auto"/>
              <w:jc w:val="center"/>
              <w:rPr>
                <w:rFonts w:eastAsia="Arial Unicode MS"/>
                <w:color w:val="000000"/>
                <w:szCs w:val="28"/>
              </w:rPr>
            </w:pPr>
          </w:p>
        </w:tc>
        <w:tc>
          <w:tcPr>
            <w:tcW w:w="2216" w:type="dxa"/>
            <w:shd w:val="clear" w:color="auto" w:fill="auto"/>
            <w:vAlign w:val="center"/>
          </w:tcPr>
          <w:p w:rsidR="0052765C" w:rsidRDefault="0052765C" w:rsidP="00593E33">
            <w:pPr>
              <w:spacing w:line="276" w:lineRule="auto"/>
              <w:jc w:val="center"/>
              <w:outlineLvl w:val="0"/>
              <w:rPr>
                <w:szCs w:val="28"/>
              </w:rPr>
            </w:pPr>
          </w:p>
        </w:tc>
        <w:tc>
          <w:tcPr>
            <w:tcW w:w="504" w:type="dxa"/>
            <w:shd w:val="clear" w:color="auto" w:fill="auto"/>
            <w:tcMar>
              <w:top w:w="80" w:type="dxa"/>
              <w:left w:w="0" w:type="dxa"/>
              <w:bottom w:w="80" w:type="dxa"/>
              <w:right w:w="0" w:type="dxa"/>
            </w:tcMar>
            <w:vAlign w:val="center"/>
          </w:tcPr>
          <w:p w:rsidR="004A2B5E" w:rsidRPr="00103D56" w:rsidDel="003C34E3" w:rsidRDefault="004A2B5E" w:rsidP="00593E33">
            <w:pPr>
              <w:spacing w:line="276" w:lineRule="auto"/>
              <w:jc w:val="center"/>
              <w:outlineLvl w:val="0"/>
              <w:rPr>
                <w:rFonts w:eastAsia="Arial Unicode MS"/>
                <w:b/>
                <w:color w:val="000000"/>
                <w:szCs w:val="28"/>
                <w:u w:color="000000"/>
                <w:lang w:val="it-IT"/>
              </w:rPr>
            </w:pPr>
            <w:r w:rsidRPr="00103D56">
              <w:rPr>
                <w:rFonts w:eastAsia="Arial Unicode MS"/>
                <w:b/>
                <w:color w:val="000000"/>
                <w:szCs w:val="28"/>
                <w:u w:color="000000"/>
                <w:lang w:val="it-IT"/>
              </w:rPr>
              <w:t>A6</w:t>
            </w:r>
          </w:p>
        </w:tc>
        <w:tc>
          <w:tcPr>
            <w:tcW w:w="2287" w:type="dxa"/>
            <w:shd w:val="clear" w:color="auto" w:fill="FFFFFF"/>
            <w:tcMar>
              <w:top w:w="80" w:type="dxa"/>
              <w:left w:w="0" w:type="dxa"/>
              <w:bottom w:w="80" w:type="dxa"/>
              <w:right w:w="0" w:type="dxa"/>
            </w:tcMar>
            <w:vAlign w:val="center"/>
          </w:tcPr>
          <w:p w:rsidR="004A2B5E" w:rsidRPr="00FE0F3C" w:rsidRDefault="004A2B5E" w:rsidP="00593E33">
            <w:pPr>
              <w:spacing w:line="276" w:lineRule="auto"/>
              <w:jc w:val="center"/>
              <w:outlineLvl w:val="0"/>
              <w:rPr>
                <w:rFonts w:eastAsia="Arial Unicode MS"/>
                <w:color w:val="000000"/>
                <w:szCs w:val="28"/>
                <w:u w:color="000000"/>
                <w:lang w:val="it-IT"/>
              </w:rPr>
            </w:pPr>
            <w:r w:rsidRPr="00FE0F3C">
              <w:rPr>
                <w:rFonts w:eastAsia="Arial Unicode MS"/>
                <w:color w:val="000000"/>
                <w:szCs w:val="28"/>
                <w:u w:color="000000"/>
                <w:lang w:val="it-IT"/>
              </w:rPr>
              <w:t>Rivista indicizzatasenza IF con peer-review</w:t>
            </w:r>
          </w:p>
        </w:tc>
        <w:tc>
          <w:tcPr>
            <w:tcW w:w="2327" w:type="dxa"/>
            <w:shd w:val="clear" w:color="auto" w:fill="FFFFFF"/>
            <w:tcMar>
              <w:top w:w="80" w:type="dxa"/>
              <w:left w:w="0" w:type="dxa"/>
              <w:bottom w:w="80" w:type="dxa"/>
              <w:right w:w="0" w:type="dxa"/>
            </w:tcMar>
            <w:vAlign w:val="center"/>
          </w:tcPr>
          <w:p w:rsidR="004A2B5E" w:rsidRPr="00A62275" w:rsidRDefault="004A2B5E" w:rsidP="00593E33">
            <w:pPr>
              <w:spacing w:line="276" w:lineRule="auto"/>
              <w:jc w:val="center"/>
              <w:rPr>
                <w:szCs w:val="28"/>
              </w:rPr>
            </w:pPr>
            <w:r w:rsidRPr="00A62275">
              <w:rPr>
                <w:szCs w:val="28"/>
              </w:rPr>
              <w:t>0.1</w:t>
            </w:r>
          </w:p>
        </w:tc>
      </w:tr>
      <w:tr w:rsidR="004A2B5E" w:rsidRPr="00A62275" w:rsidTr="00E71DB6">
        <w:trPr>
          <w:cantSplit/>
          <w:trHeight w:val="350"/>
        </w:trPr>
        <w:tc>
          <w:tcPr>
            <w:tcW w:w="1895" w:type="dxa"/>
            <w:vMerge/>
            <w:shd w:val="clear" w:color="auto" w:fill="FFFFFF"/>
            <w:vAlign w:val="center"/>
          </w:tcPr>
          <w:p w:rsidR="004A2B5E" w:rsidRPr="00A62275" w:rsidRDefault="004A2B5E" w:rsidP="00593E33">
            <w:pPr>
              <w:spacing w:line="276" w:lineRule="auto"/>
              <w:jc w:val="center"/>
              <w:rPr>
                <w:rFonts w:eastAsia="Arial Unicode MS"/>
                <w:color w:val="000000"/>
                <w:szCs w:val="28"/>
              </w:rPr>
            </w:pPr>
          </w:p>
        </w:tc>
        <w:tc>
          <w:tcPr>
            <w:tcW w:w="2216" w:type="dxa"/>
            <w:vMerge w:val="restart"/>
            <w:shd w:val="clear" w:color="auto" w:fill="auto"/>
            <w:tcMar>
              <w:top w:w="80" w:type="dxa"/>
              <w:left w:w="0" w:type="dxa"/>
              <w:bottom w:w="80" w:type="dxa"/>
              <w:right w:w="0" w:type="dxa"/>
            </w:tcMar>
            <w:vAlign w:val="center"/>
          </w:tcPr>
          <w:p w:rsidR="004A2B5E" w:rsidRPr="00A62275" w:rsidRDefault="00623B01" w:rsidP="00593E33">
            <w:pPr>
              <w:spacing w:line="276" w:lineRule="auto"/>
              <w:jc w:val="center"/>
              <w:outlineLvl w:val="0"/>
              <w:rPr>
                <w:rFonts w:eastAsia="Arial Unicode MS"/>
                <w:color w:val="000000"/>
                <w:szCs w:val="28"/>
                <w:u w:color="000000"/>
                <w:lang w:val="it-IT"/>
              </w:rPr>
            </w:pPr>
            <w:r>
              <w:rPr>
                <w:rFonts w:eastAsia="Arial Unicode MS"/>
                <w:color w:val="000000"/>
                <w:szCs w:val="28"/>
                <w:u w:color="000000"/>
                <w:lang w:val="it-IT"/>
              </w:rPr>
              <w:t>R</w:t>
            </w:r>
            <w:r w:rsidR="005F576B">
              <w:rPr>
                <w:rFonts w:eastAsia="Arial Unicode MS"/>
                <w:color w:val="000000"/>
                <w:szCs w:val="28"/>
                <w:u w:color="000000"/>
                <w:lang w:val="it-IT"/>
              </w:rPr>
              <w:t>ivist</w:t>
            </w:r>
            <w:r w:rsidR="005F576B" w:rsidRPr="00623B01">
              <w:rPr>
                <w:rFonts w:eastAsia="Arial Unicode MS"/>
                <w:color w:val="000000"/>
                <w:szCs w:val="28"/>
                <w:u w:color="000000"/>
                <w:lang w:val="it-IT"/>
              </w:rPr>
              <w:t xml:space="preserve">a </w:t>
            </w:r>
            <w:r w:rsidR="00D46716" w:rsidRPr="00D46716">
              <w:rPr>
                <w:rFonts w:eastAsia="Arial Unicode MS"/>
                <w:color w:val="000000"/>
                <w:szCs w:val="28"/>
                <w:u w:color="000000"/>
                <w:lang w:val="it-IT"/>
              </w:rPr>
              <w:t>non indicizzata nei database inter</w:t>
            </w:r>
            <w:r>
              <w:rPr>
                <w:rFonts w:eastAsia="Arial Unicode MS"/>
                <w:color w:val="000000"/>
                <w:szCs w:val="28"/>
                <w:u w:color="000000"/>
                <w:lang w:val="it-IT"/>
              </w:rPr>
              <w:t>-</w:t>
            </w:r>
            <w:r w:rsidR="00D46716" w:rsidRPr="00D46716">
              <w:rPr>
                <w:rFonts w:eastAsia="Arial Unicode MS"/>
                <w:color w:val="000000"/>
                <w:szCs w:val="28"/>
                <w:u w:color="000000"/>
                <w:lang w:val="it-IT"/>
              </w:rPr>
              <w:t xml:space="preserve">nazionali, </w:t>
            </w:r>
            <w:r w:rsidR="005F576B" w:rsidRPr="00623B01">
              <w:rPr>
                <w:rFonts w:eastAsia="Arial Unicode MS"/>
                <w:color w:val="000000"/>
                <w:szCs w:val="28"/>
                <w:u w:color="000000"/>
                <w:lang w:val="it-IT"/>
              </w:rPr>
              <w:t xml:space="preserve">inclusa o esclusa dalle </w:t>
            </w:r>
            <w:r w:rsidR="004A2B5E" w:rsidRPr="00623B01">
              <w:rPr>
                <w:rFonts w:eastAsia="Arial Unicode MS"/>
                <w:color w:val="000000"/>
                <w:szCs w:val="28"/>
                <w:u w:color="000000"/>
                <w:lang w:val="it-IT"/>
              </w:rPr>
              <w:t>liste ANVUR</w:t>
            </w:r>
          </w:p>
        </w:tc>
        <w:tc>
          <w:tcPr>
            <w:tcW w:w="504" w:type="dxa"/>
            <w:shd w:val="clear" w:color="auto" w:fill="auto"/>
            <w:tcMar>
              <w:top w:w="80" w:type="dxa"/>
              <w:left w:w="0" w:type="dxa"/>
              <w:bottom w:w="80" w:type="dxa"/>
              <w:right w:w="0" w:type="dxa"/>
            </w:tcMar>
            <w:vAlign w:val="center"/>
          </w:tcPr>
          <w:p w:rsidR="004A2B5E" w:rsidRPr="00103D56" w:rsidRDefault="004A2B5E" w:rsidP="00593E33">
            <w:pPr>
              <w:spacing w:line="276" w:lineRule="auto"/>
              <w:jc w:val="center"/>
              <w:outlineLvl w:val="0"/>
              <w:rPr>
                <w:rFonts w:eastAsia="Arial Unicode MS"/>
                <w:b/>
                <w:color w:val="000000"/>
                <w:szCs w:val="28"/>
                <w:u w:color="000000"/>
                <w:lang w:val="it-IT"/>
              </w:rPr>
            </w:pPr>
            <w:r w:rsidRPr="00103D56">
              <w:rPr>
                <w:rFonts w:eastAsia="Arial Unicode MS"/>
                <w:b/>
                <w:color w:val="000000"/>
                <w:szCs w:val="28"/>
                <w:u w:color="000000"/>
                <w:lang w:val="it-IT"/>
              </w:rPr>
              <w:t>A7</w:t>
            </w:r>
          </w:p>
        </w:tc>
        <w:tc>
          <w:tcPr>
            <w:tcW w:w="2287" w:type="dxa"/>
            <w:shd w:val="clear" w:color="auto" w:fill="FFFFFF"/>
            <w:tcMar>
              <w:top w:w="80" w:type="dxa"/>
              <w:left w:w="0" w:type="dxa"/>
              <w:bottom w:w="80" w:type="dxa"/>
              <w:right w:w="0" w:type="dxa"/>
            </w:tcMar>
            <w:vAlign w:val="center"/>
          </w:tcPr>
          <w:p w:rsidR="004A2B5E" w:rsidRPr="00326032" w:rsidRDefault="00623B01" w:rsidP="00593E33">
            <w:pPr>
              <w:spacing w:line="276" w:lineRule="auto"/>
              <w:jc w:val="center"/>
              <w:outlineLvl w:val="0"/>
              <w:rPr>
                <w:rFonts w:eastAsia="Arial Unicode MS"/>
                <w:color w:val="000000"/>
                <w:szCs w:val="28"/>
                <w:u w:color="000000"/>
                <w:lang w:val="it-IT"/>
              </w:rPr>
            </w:pPr>
            <w:r>
              <w:rPr>
                <w:rFonts w:eastAsia="Arial Unicode MS"/>
                <w:color w:val="000000"/>
                <w:szCs w:val="28"/>
                <w:u w:color="000000"/>
                <w:lang w:val="it-IT"/>
              </w:rPr>
              <w:t>In lista</w:t>
            </w:r>
            <w:r w:rsidR="003059B0">
              <w:rPr>
                <w:rFonts w:eastAsia="Arial Unicode MS"/>
                <w:color w:val="000000"/>
                <w:szCs w:val="28"/>
                <w:u w:color="000000"/>
                <w:lang w:val="it-IT"/>
              </w:rPr>
              <w:t xml:space="preserve"> ANVUR: “Riviste c</w:t>
            </w:r>
            <w:r w:rsidR="004A2B5E" w:rsidRPr="00326032">
              <w:rPr>
                <w:rFonts w:eastAsia="Arial Unicode MS"/>
                <w:color w:val="000000"/>
                <w:szCs w:val="28"/>
                <w:u w:color="000000"/>
                <w:lang w:val="it-IT"/>
              </w:rPr>
              <w:t>lasse A</w:t>
            </w:r>
            <w:ins w:id="137" w:author="Valentina Gatta" w:date="2019-07-25T11:18:00Z">
              <w:r w:rsidR="000A0B37">
                <w:rPr>
                  <w:rFonts w:eastAsia="Arial Unicode MS"/>
                  <w:color w:val="000000"/>
                  <w:szCs w:val="28"/>
                  <w:u w:color="000000"/>
                  <w:lang w:val="it-IT"/>
                </w:rPr>
                <w:t xml:space="preserve"> (FA)</w:t>
              </w:r>
            </w:ins>
            <w:r w:rsidR="003059B0">
              <w:rPr>
                <w:rFonts w:eastAsia="Arial Unicode MS"/>
                <w:color w:val="000000"/>
                <w:szCs w:val="28"/>
                <w:u w:color="000000"/>
                <w:lang w:val="it-IT"/>
              </w:rPr>
              <w:t>”</w:t>
            </w:r>
            <w:r>
              <w:rPr>
                <w:rFonts w:eastAsia="Arial Unicode MS"/>
                <w:color w:val="000000"/>
                <w:szCs w:val="28"/>
                <w:u w:color="000000"/>
                <w:lang w:val="it-IT"/>
              </w:rPr>
              <w:t>o</w:t>
            </w:r>
            <w:r w:rsidR="003059B0">
              <w:rPr>
                <w:rFonts w:eastAsia="Arial Unicode MS"/>
                <w:color w:val="000000"/>
                <w:szCs w:val="28"/>
                <w:u w:color="000000"/>
                <w:lang w:val="it-IT"/>
              </w:rPr>
              <w:t xml:space="preserve"> “Riviste scientifiche</w:t>
            </w:r>
            <w:ins w:id="138" w:author="Valentina Gatta" w:date="2019-07-25T11:18:00Z">
              <w:r w:rsidR="000A0B37">
                <w:rPr>
                  <w:rFonts w:eastAsia="Arial Unicode MS"/>
                  <w:color w:val="000000"/>
                  <w:szCs w:val="28"/>
                  <w:u w:color="000000"/>
                  <w:lang w:val="it-IT"/>
                </w:rPr>
                <w:t xml:space="preserve"> (RS)</w:t>
              </w:r>
            </w:ins>
            <w:r w:rsidR="003059B0">
              <w:rPr>
                <w:rFonts w:eastAsia="Arial Unicode MS"/>
                <w:color w:val="000000"/>
                <w:szCs w:val="28"/>
                <w:u w:color="000000"/>
                <w:lang w:val="it-IT"/>
              </w:rPr>
              <w:t>”</w:t>
            </w:r>
          </w:p>
        </w:tc>
        <w:tc>
          <w:tcPr>
            <w:tcW w:w="2327" w:type="dxa"/>
            <w:shd w:val="clear" w:color="auto" w:fill="FFFFFF"/>
            <w:tcMar>
              <w:top w:w="80" w:type="dxa"/>
              <w:left w:w="0" w:type="dxa"/>
              <w:bottom w:w="80" w:type="dxa"/>
              <w:right w:w="0" w:type="dxa"/>
            </w:tcMar>
            <w:vAlign w:val="center"/>
          </w:tcPr>
          <w:p w:rsidR="004A2B5E" w:rsidRPr="000A0B37" w:rsidRDefault="00200C58" w:rsidP="00593E33">
            <w:pPr>
              <w:spacing w:line="276" w:lineRule="auto"/>
              <w:jc w:val="center"/>
              <w:rPr>
                <w:ins w:id="139" w:author="Valentina Gatta" w:date="2019-07-25T11:17:00Z"/>
                <w:szCs w:val="28"/>
                <w:highlight w:val="yellow"/>
                <w:rPrChange w:id="140" w:author="Valentina Gatta" w:date="2019-07-25T11:18:00Z">
                  <w:rPr>
                    <w:ins w:id="141" w:author="Valentina Gatta" w:date="2019-07-25T11:17:00Z"/>
                    <w:szCs w:val="28"/>
                  </w:rPr>
                </w:rPrChange>
              </w:rPr>
            </w:pPr>
            <w:r w:rsidRPr="00200C58">
              <w:rPr>
                <w:szCs w:val="28"/>
                <w:highlight w:val="yellow"/>
                <w:rPrChange w:id="142" w:author="Valentina Gatta" w:date="2019-07-25T11:18:00Z">
                  <w:rPr>
                    <w:szCs w:val="28"/>
                  </w:rPr>
                </w:rPrChange>
              </w:rPr>
              <w:t>0.7</w:t>
            </w:r>
            <w:ins w:id="143" w:author="Valentina Gatta" w:date="2019-07-25T11:18:00Z">
              <w:r w:rsidRPr="00200C58">
                <w:rPr>
                  <w:szCs w:val="28"/>
                  <w:highlight w:val="yellow"/>
                  <w:rPrChange w:id="144" w:author="Valentina Gatta" w:date="2019-07-25T11:18:00Z">
                    <w:rPr>
                      <w:szCs w:val="28"/>
                    </w:rPr>
                  </w:rPrChange>
                </w:rPr>
                <w:t>( FA)</w:t>
              </w:r>
            </w:ins>
          </w:p>
          <w:p w:rsidR="000A0B37" w:rsidRPr="00A62275" w:rsidRDefault="00200C58" w:rsidP="00593E33">
            <w:pPr>
              <w:spacing w:line="276" w:lineRule="auto"/>
              <w:jc w:val="center"/>
              <w:rPr>
                <w:szCs w:val="28"/>
              </w:rPr>
            </w:pPr>
            <w:ins w:id="145" w:author="Valentina Gatta" w:date="2019-07-25T11:17:00Z">
              <w:r w:rsidRPr="00200C58">
                <w:rPr>
                  <w:szCs w:val="28"/>
                  <w:highlight w:val="yellow"/>
                  <w:rPrChange w:id="146" w:author="Valentina Gatta" w:date="2019-07-25T11:18:00Z">
                    <w:rPr>
                      <w:szCs w:val="28"/>
                    </w:rPr>
                  </w:rPrChange>
                </w:rPr>
                <w:t>0.5</w:t>
              </w:r>
            </w:ins>
            <w:ins w:id="147" w:author="Valentina Gatta" w:date="2019-07-25T11:18:00Z">
              <w:r w:rsidRPr="00200C58">
                <w:rPr>
                  <w:szCs w:val="28"/>
                  <w:highlight w:val="yellow"/>
                  <w:rPrChange w:id="148" w:author="Valentina Gatta" w:date="2019-07-25T11:18:00Z">
                    <w:rPr>
                      <w:szCs w:val="28"/>
                    </w:rPr>
                  </w:rPrChange>
                </w:rPr>
                <w:t xml:space="preserve"> (RS)</w:t>
              </w:r>
            </w:ins>
          </w:p>
        </w:tc>
      </w:tr>
      <w:tr w:rsidR="004A2B5E" w:rsidRPr="00A62275" w:rsidTr="00E71DB6">
        <w:trPr>
          <w:cantSplit/>
          <w:trHeight w:val="350"/>
        </w:trPr>
        <w:tc>
          <w:tcPr>
            <w:tcW w:w="1895" w:type="dxa"/>
            <w:vMerge/>
            <w:shd w:val="clear" w:color="auto" w:fill="FFFFFF"/>
            <w:vAlign w:val="center"/>
          </w:tcPr>
          <w:p w:rsidR="004A2B5E" w:rsidRPr="00A62275" w:rsidRDefault="004A2B5E" w:rsidP="00593E33">
            <w:pPr>
              <w:spacing w:line="276" w:lineRule="auto"/>
              <w:jc w:val="center"/>
              <w:rPr>
                <w:rFonts w:eastAsia="Arial Unicode MS"/>
                <w:color w:val="000000"/>
                <w:szCs w:val="28"/>
              </w:rPr>
            </w:pPr>
          </w:p>
        </w:tc>
        <w:tc>
          <w:tcPr>
            <w:tcW w:w="2216" w:type="dxa"/>
            <w:vMerge/>
            <w:shd w:val="clear" w:color="auto" w:fill="auto"/>
            <w:vAlign w:val="center"/>
          </w:tcPr>
          <w:p w:rsidR="004A2B5E" w:rsidRPr="00A62275" w:rsidRDefault="004A2B5E" w:rsidP="00593E33">
            <w:pPr>
              <w:spacing w:line="276" w:lineRule="auto"/>
              <w:jc w:val="center"/>
              <w:rPr>
                <w:szCs w:val="28"/>
              </w:rPr>
            </w:pPr>
          </w:p>
        </w:tc>
        <w:tc>
          <w:tcPr>
            <w:tcW w:w="504" w:type="dxa"/>
            <w:shd w:val="clear" w:color="auto" w:fill="auto"/>
            <w:tcMar>
              <w:top w:w="80" w:type="dxa"/>
              <w:left w:w="0" w:type="dxa"/>
              <w:bottom w:w="80" w:type="dxa"/>
              <w:right w:w="0" w:type="dxa"/>
            </w:tcMar>
            <w:vAlign w:val="center"/>
          </w:tcPr>
          <w:p w:rsidR="004A2B5E" w:rsidRPr="00103D56" w:rsidRDefault="004A2B5E" w:rsidP="00593E33">
            <w:pPr>
              <w:spacing w:line="276" w:lineRule="auto"/>
              <w:jc w:val="center"/>
              <w:outlineLvl w:val="0"/>
              <w:rPr>
                <w:rFonts w:eastAsia="Arial Unicode MS"/>
                <w:b/>
                <w:color w:val="000000"/>
                <w:szCs w:val="28"/>
                <w:u w:color="000000"/>
                <w:lang w:val="it-IT"/>
              </w:rPr>
            </w:pPr>
            <w:r w:rsidRPr="00103D56">
              <w:rPr>
                <w:rFonts w:eastAsia="Arial Unicode MS"/>
                <w:b/>
                <w:color w:val="000000"/>
                <w:szCs w:val="28"/>
                <w:u w:color="000000"/>
                <w:lang w:val="it-IT"/>
              </w:rPr>
              <w:t>A8</w:t>
            </w:r>
          </w:p>
        </w:tc>
        <w:tc>
          <w:tcPr>
            <w:tcW w:w="2287" w:type="dxa"/>
            <w:shd w:val="clear" w:color="auto" w:fill="FFFFFF"/>
            <w:tcMar>
              <w:top w:w="80" w:type="dxa"/>
              <w:left w:w="0" w:type="dxa"/>
              <w:bottom w:w="80" w:type="dxa"/>
              <w:right w:w="0" w:type="dxa"/>
            </w:tcMar>
            <w:vAlign w:val="center"/>
          </w:tcPr>
          <w:p w:rsidR="004A2B5E" w:rsidRPr="00FE0F3C" w:rsidRDefault="00623B01" w:rsidP="00593E33">
            <w:pPr>
              <w:spacing w:line="276" w:lineRule="auto"/>
              <w:jc w:val="center"/>
              <w:outlineLvl w:val="0"/>
              <w:rPr>
                <w:rFonts w:eastAsia="Arial Unicode MS"/>
                <w:color w:val="000000"/>
                <w:szCs w:val="28"/>
                <w:u w:color="000000"/>
                <w:lang w:val="it-IT"/>
              </w:rPr>
            </w:pPr>
            <w:r>
              <w:rPr>
                <w:rFonts w:eastAsia="Arial Unicode MS"/>
                <w:color w:val="000000"/>
                <w:szCs w:val="28"/>
                <w:u w:color="000000"/>
                <w:lang w:val="it-IT"/>
              </w:rPr>
              <w:t xml:space="preserve">Esclusa dalle </w:t>
            </w:r>
            <w:r w:rsidR="003059B0">
              <w:rPr>
                <w:rFonts w:eastAsia="Arial Unicode MS"/>
                <w:color w:val="000000"/>
                <w:szCs w:val="28"/>
                <w:u w:color="000000"/>
                <w:lang w:val="it-IT"/>
              </w:rPr>
              <w:t>list</w:t>
            </w:r>
            <w:r>
              <w:rPr>
                <w:rFonts w:eastAsia="Arial Unicode MS"/>
                <w:color w:val="000000"/>
                <w:szCs w:val="28"/>
                <w:u w:color="000000"/>
                <w:lang w:val="it-IT"/>
              </w:rPr>
              <w:t>e</w:t>
            </w:r>
            <w:r w:rsidR="003059B0">
              <w:rPr>
                <w:rFonts w:eastAsia="Arial Unicode MS"/>
                <w:color w:val="000000"/>
                <w:szCs w:val="28"/>
                <w:u w:color="000000"/>
                <w:lang w:val="it-IT"/>
              </w:rPr>
              <w:t xml:space="preserve"> ANVUR</w:t>
            </w:r>
            <w:r w:rsidR="004A2B5E" w:rsidRPr="00FE0F3C">
              <w:rPr>
                <w:rFonts w:eastAsia="Arial Unicode MS"/>
                <w:color w:val="000000"/>
                <w:szCs w:val="28"/>
                <w:u w:color="000000"/>
                <w:lang w:val="it-IT"/>
              </w:rPr>
              <w:t xml:space="preserve"> (peer review,</w:t>
            </w:r>
          </w:p>
          <w:p w:rsidR="004A2B5E" w:rsidRPr="00FE0F3C" w:rsidRDefault="004A2B5E" w:rsidP="00593E33">
            <w:pPr>
              <w:spacing w:line="276" w:lineRule="auto"/>
              <w:jc w:val="center"/>
              <w:outlineLvl w:val="0"/>
              <w:rPr>
                <w:rFonts w:eastAsia="Arial Unicode MS"/>
                <w:color w:val="000000"/>
                <w:szCs w:val="28"/>
                <w:u w:color="000000"/>
                <w:lang w:val="it-IT"/>
              </w:rPr>
            </w:pPr>
            <w:r>
              <w:rPr>
                <w:rFonts w:eastAsia="Arial Unicode MS"/>
                <w:color w:val="000000"/>
                <w:szCs w:val="28"/>
                <w:u w:color="000000"/>
                <w:lang w:val="it-IT"/>
              </w:rPr>
              <w:t>i</w:t>
            </w:r>
            <w:r w:rsidRPr="00FE0F3C">
              <w:rPr>
                <w:rFonts w:eastAsia="Arial Unicode MS"/>
                <w:color w:val="000000"/>
                <w:szCs w:val="28"/>
                <w:u w:color="000000"/>
                <w:lang w:val="it-IT"/>
              </w:rPr>
              <w:t>nternazionale)</w:t>
            </w:r>
          </w:p>
        </w:tc>
        <w:tc>
          <w:tcPr>
            <w:tcW w:w="2327" w:type="dxa"/>
            <w:shd w:val="clear" w:color="auto" w:fill="FFFFFF"/>
            <w:tcMar>
              <w:top w:w="80" w:type="dxa"/>
              <w:left w:w="0" w:type="dxa"/>
              <w:bottom w:w="80" w:type="dxa"/>
              <w:right w:w="0" w:type="dxa"/>
            </w:tcMar>
            <w:vAlign w:val="center"/>
          </w:tcPr>
          <w:p w:rsidR="004A2B5E" w:rsidRPr="00A62275" w:rsidRDefault="004A2B5E" w:rsidP="00593E33">
            <w:pPr>
              <w:spacing w:line="276" w:lineRule="auto"/>
              <w:jc w:val="center"/>
              <w:rPr>
                <w:szCs w:val="28"/>
              </w:rPr>
            </w:pPr>
            <w:r w:rsidRPr="00A62275">
              <w:rPr>
                <w:szCs w:val="28"/>
              </w:rPr>
              <w:t>0.</w:t>
            </w:r>
            <w:r w:rsidR="00623B01">
              <w:rPr>
                <w:szCs w:val="28"/>
              </w:rPr>
              <w:t>1</w:t>
            </w:r>
          </w:p>
        </w:tc>
      </w:tr>
    </w:tbl>
    <w:p w:rsidR="00EE1C38" w:rsidRDefault="00EE1C38" w:rsidP="00593E33">
      <w:pPr>
        <w:jc w:val="center"/>
        <w:rPr>
          <w:sz w:val="26"/>
          <w:szCs w:val="26"/>
          <w:lang w:val="it-IT"/>
        </w:rPr>
      </w:pPr>
      <w:r>
        <w:rPr>
          <w:sz w:val="26"/>
          <w:szCs w:val="26"/>
        </w:rPr>
        <w:br w:type="page"/>
      </w:r>
    </w:p>
    <w:p w:rsidR="00590CA8" w:rsidRDefault="00F338B2" w:rsidP="00593E33">
      <w:pPr>
        <w:pStyle w:val="Paragrafoelenco1"/>
        <w:spacing w:after="0"/>
        <w:ind w:left="-270"/>
        <w:jc w:val="center"/>
        <w:rPr>
          <w:szCs w:val="26"/>
        </w:rPr>
      </w:pPr>
      <w:r w:rsidRPr="00F338B2">
        <w:rPr>
          <w:szCs w:val="26"/>
        </w:rPr>
        <w:lastRenderedPageBreak/>
        <w:t xml:space="preserve">Tab. 2 </w:t>
      </w:r>
      <w:r w:rsidR="00697AD3">
        <w:rPr>
          <w:szCs w:val="26"/>
        </w:rPr>
        <w:t>-</w:t>
      </w:r>
      <w:r w:rsidRPr="00F338B2">
        <w:rPr>
          <w:szCs w:val="26"/>
        </w:rPr>
        <w:t xml:space="preserve"> Libri, brevetti e altro</w:t>
      </w:r>
    </w:p>
    <w:tbl>
      <w:tblPr>
        <w:tblW w:w="10202" w:type="dxa"/>
        <w:tblInd w:w="-68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shd w:val="clear" w:color="auto" w:fill="FFFFFF"/>
        <w:tblLayout w:type="fixed"/>
        <w:tblLook w:val="0000"/>
      </w:tblPr>
      <w:tblGrid>
        <w:gridCol w:w="1893"/>
        <w:gridCol w:w="3782"/>
        <w:gridCol w:w="1620"/>
        <w:gridCol w:w="1620"/>
        <w:gridCol w:w="1287"/>
      </w:tblGrid>
      <w:tr w:rsidR="005E0C90" w:rsidRPr="004F2742" w:rsidTr="00E71DB6">
        <w:trPr>
          <w:cantSplit/>
          <w:trHeight w:val="626"/>
        </w:trPr>
        <w:tc>
          <w:tcPr>
            <w:tcW w:w="5675" w:type="dxa"/>
            <w:gridSpan w:val="2"/>
            <w:shd w:val="clear" w:color="auto" w:fill="FFFFFF"/>
            <w:tcMar>
              <w:top w:w="80" w:type="dxa"/>
              <w:left w:w="0" w:type="dxa"/>
              <w:bottom w:w="80" w:type="dxa"/>
              <w:right w:w="0" w:type="dxa"/>
            </w:tcMar>
            <w:vAlign w:val="center"/>
          </w:tcPr>
          <w:p w:rsidR="005E0C90" w:rsidRPr="005E0C90" w:rsidRDefault="005E0C90" w:rsidP="00593E33">
            <w:pPr>
              <w:spacing w:line="276" w:lineRule="auto"/>
              <w:jc w:val="center"/>
              <w:outlineLvl w:val="0"/>
              <w:rPr>
                <w:rFonts w:eastAsia="Arial Unicode MS"/>
                <w:i/>
                <w:color w:val="000000"/>
                <w:sz w:val="20"/>
                <w:szCs w:val="20"/>
                <w:u w:color="000000"/>
                <w:lang w:val="it-IT"/>
              </w:rPr>
            </w:pPr>
            <w:r w:rsidRPr="004A2B5E">
              <w:rPr>
                <w:rFonts w:eastAsia="Arial Unicode MS"/>
                <w:b/>
                <w:color w:val="000000"/>
                <w:szCs w:val="28"/>
                <w:u w:color="000000"/>
                <w:lang w:val="it-IT"/>
              </w:rPr>
              <w:t>Tipologia di prodotto</w:t>
            </w:r>
          </w:p>
        </w:tc>
        <w:tc>
          <w:tcPr>
            <w:tcW w:w="4527" w:type="dxa"/>
            <w:gridSpan w:val="3"/>
            <w:shd w:val="clear" w:color="auto" w:fill="FFFFFF"/>
            <w:tcMar>
              <w:top w:w="80" w:type="dxa"/>
              <w:left w:w="0" w:type="dxa"/>
              <w:bottom w:w="80" w:type="dxa"/>
              <w:right w:w="0" w:type="dxa"/>
            </w:tcMar>
            <w:vAlign w:val="center"/>
          </w:tcPr>
          <w:p w:rsidR="00987AF7" w:rsidRDefault="005E0C90" w:rsidP="00593E33">
            <w:pPr>
              <w:jc w:val="center"/>
              <w:rPr>
                <w:szCs w:val="28"/>
                <w:lang w:val="it-IT"/>
              </w:rPr>
            </w:pPr>
            <w:r w:rsidRPr="005E0C90">
              <w:rPr>
                <w:b/>
                <w:szCs w:val="28"/>
                <w:lang w:val="it-IT"/>
              </w:rPr>
              <w:t>Punti</w:t>
            </w:r>
          </w:p>
          <w:p w:rsidR="00756A8E" w:rsidRPr="00704D47" w:rsidRDefault="00987AF7" w:rsidP="00593E33">
            <w:pPr>
              <w:jc w:val="center"/>
              <w:rPr>
                <w:spacing w:val="-6"/>
                <w:sz w:val="20"/>
                <w:szCs w:val="28"/>
                <w:lang w:val="it-IT"/>
              </w:rPr>
            </w:pPr>
            <w:r w:rsidRPr="00704D47">
              <w:rPr>
                <w:spacing w:val="-6"/>
                <w:sz w:val="20"/>
                <w:szCs w:val="28"/>
                <w:lang w:val="it-IT"/>
              </w:rPr>
              <w:t>(</w:t>
            </w:r>
            <w:r w:rsidR="00756A8E" w:rsidRPr="00704D47">
              <w:rPr>
                <w:spacing w:val="-6"/>
                <w:sz w:val="20"/>
                <w:szCs w:val="28"/>
                <w:lang w:val="it-IT"/>
              </w:rPr>
              <w:t>N.b.</w:t>
            </w:r>
            <w:r w:rsidRPr="00704D47">
              <w:rPr>
                <w:spacing w:val="-6"/>
                <w:sz w:val="20"/>
                <w:szCs w:val="28"/>
                <w:lang w:val="it-IT"/>
              </w:rPr>
              <w:t>: INCLUSI A sono gli editori valutati 2,</w:t>
            </w:r>
          </w:p>
          <w:p w:rsidR="005E0C90" w:rsidRPr="005E0C90" w:rsidRDefault="00987AF7" w:rsidP="00593E33">
            <w:pPr>
              <w:jc w:val="center"/>
              <w:rPr>
                <w:b/>
                <w:szCs w:val="28"/>
                <w:lang w:val="it-IT"/>
              </w:rPr>
            </w:pPr>
            <w:r w:rsidRPr="00704D47">
              <w:rPr>
                <w:spacing w:val="-6"/>
                <w:sz w:val="20"/>
                <w:szCs w:val="28"/>
                <w:lang w:val="it-IT"/>
              </w:rPr>
              <w:t>INCLUSI B valutati 1, ESCLUSI valutati 0</w:t>
            </w:r>
            <w:r w:rsidR="00704D47" w:rsidRPr="00704D47">
              <w:rPr>
                <w:spacing w:val="-6"/>
                <w:sz w:val="20"/>
                <w:szCs w:val="28"/>
                <w:lang w:val="it-IT"/>
              </w:rPr>
              <w:t xml:space="preserve"> dal DISPUTER</w:t>
            </w:r>
            <w:r w:rsidRPr="00704D47">
              <w:rPr>
                <w:spacing w:val="-6"/>
                <w:szCs w:val="28"/>
                <w:lang w:val="it-IT"/>
              </w:rPr>
              <w:t>)</w:t>
            </w:r>
          </w:p>
        </w:tc>
      </w:tr>
      <w:tr w:rsidR="005E0C90" w:rsidRPr="00326032" w:rsidTr="00E71DB6">
        <w:trPr>
          <w:cantSplit/>
          <w:trHeight w:val="464"/>
        </w:trPr>
        <w:tc>
          <w:tcPr>
            <w:tcW w:w="5675" w:type="dxa"/>
            <w:gridSpan w:val="2"/>
            <w:shd w:val="clear" w:color="auto" w:fill="FFFFFF"/>
            <w:tcMar>
              <w:top w:w="80" w:type="dxa"/>
              <w:left w:w="0" w:type="dxa"/>
              <w:bottom w:w="80" w:type="dxa"/>
              <w:right w:w="0" w:type="dxa"/>
            </w:tcMar>
            <w:vAlign w:val="center"/>
          </w:tcPr>
          <w:p w:rsidR="005E0C90" w:rsidRPr="005E0C90" w:rsidRDefault="00704D47" w:rsidP="00593E33">
            <w:pPr>
              <w:spacing w:line="276" w:lineRule="auto"/>
              <w:jc w:val="center"/>
              <w:outlineLvl w:val="0"/>
              <w:rPr>
                <w:rFonts w:eastAsia="Arial Unicode MS"/>
                <w:i/>
                <w:color w:val="000000"/>
                <w:sz w:val="20"/>
                <w:szCs w:val="20"/>
                <w:u w:color="000000"/>
                <w:lang w:val="it-IT"/>
              </w:rPr>
            </w:pPr>
            <w:r>
              <w:rPr>
                <w:rFonts w:eastAsia="Arial Unicode MS"/>
                <w:i/>
                <w:color w:val="000000"/>
                <w:sz w:val="20"/>
                <w:szCs w:val="20"/>
                <w:u w:color="000000"/>
                <w:lang w:val="it-IT"/>
              </w:rPr>
              <w:t>Valutazione editori</w:t>
            </w:r>
            <w:r w:rsidR="005E0C90" w:rsidRPr="005E0C90">
              <w:rPr>
                <w:rFonts w:eastAsia="Arial Unicode MS"/>
                <w:i/>
                <w:color w:val="000000"/>
                <w:sz w:val="20"/>
                <w:szCs w:val="20"/>
                <w:u w:color="000000"/>
                <w:lang w:val="it-IT"/>
              </w:rPr>
              <w:t xml:space="preserve"> DISPUTER:</w:t>
            </w:r>
          </w:p>
        </w:tc>
        <w:tc>
          <w:tcPr>
            <w:tcW w:w="1620" w:type="dxa"/>
            <w:shd w:val="clear" w:color="auto" w:fill="FFFFFF"/>
            <w:tcMar>
              <w:top w:w="80" w:type="dxa"/>
              <w:left w:w="0" w:type="dxa"/>
              <w:bottom w:w="80" w:type="dxa"/>
              <w:right w:w="0" w:type="dxa"/>
            </w:tcMar>
            <w:vAlign w:val="center"/>
          </w:tcPr>
          <w:p w:rsidR="005E0C90" w:rsidRPr="00326032" w:rsidRDefault="005E0C90" w:rsidP="00593E33">
            <w:pPr>
              <w:spacing w:line="276" w:lineRule="auto"/>
              <w:jc w:val="center"/>
              <w:rPr>
                <w:szCs w:val="28"/>
                <w:vertAlign w:val="superscript"/>
                <w:lang w:val="it-IT"/>
              </w:rPr>
            </w:pPr>
            <w:r w:rsidRPr="00326032">
              <w:rPr>
                <w:szCs w:val="28"/>
                <w:lang w:val="it-IT"/>
              </w:rPr>
              <w:t>INCLUSI</w:t>
            </w:r>
            <w:r>
              <w:rPr>
                <w:szCs w:val="28"/>
                <w:lang w:val="it-IT"/>
              </w:rPr>
              <w:t xml:space="preserve"> A</w:t>
            </w:r>
          </w:p>
        </w:tc>
        <w:tc>
          <w:tcPr>
            <w:tcW w:w="1620" w:type="dxa"/>
            <w:shd w:val="clear" w:color="auto" w:fill="FFFFFF"/>
            <w:vAlign w:val="center"/>
          </w:tcPr>
          <w:p w:rsidR="005E0C90" w:rsidRPr="00326032" w:rsidRDefault="005E0C90" w:rsidP="00593E33">
            <w:pPr>
              <w:spacing w:line="276" w:lineRule="auto"/>
              <w:jc w:val="center"/>
              <w:rPr>
                <w:szCs w:val="28"/>
                <w:lang w:val="it-IT"/>
              </w:rPr>
            </w:pPr>
            <w:r>
              <w:rPr>
                <w:szCs w:val="28"/>
                <w:lang w:val="it-IT"/>
              </w:rPr>
              <w:t>INCLUSI B</w:t>
            </w:r>
          </w:p>
        </w:tc>
        <w:tc>
          <w:tcPr>
            <w:tcW w:w="1287" w:type="dxa"/>
            <w:shd w:val="clear" w:color="auto" w:fill="FFFFFF"/>
            <w:tcMar>
              <w:top w:w="80" w:type="dxa"/>
              <w:left w:w="0" w:type="dxa"/>
              <w:bottom w:w="80" w:type="dxa"/>
              <w:right w:w="0" w:type="dxa"/>
            </w:tcMar>
            <w:vAlign w:val="center"/>
          </w:tcPr>
          <w:p w:rsidR="005E0C90" w:rsidRPr="00326032" w:rsidRDefault="005E0C90" w:rsidP="00593E33">
            <w:pPr>
              <w:spacing w:line="276" w:lineRule="auto"/>
              <w:jc w:val="center"/>
              <w:rPr>
                <w:szCs w:val="28"/>
                <w:lang w:val="it-IT"/>
              </w:rPr>
            </w:pPr>
            <w:r w:rsidRPr="00326032">
              <w:rPr>
                <w:szCs w:val="28"/>
                <w:lang w:val="it-IT"/>
              </w:rPr>
              <w:t>ESCLUSI</w:t>
            </w:r>
          </w:p>
        </w:tc>
      </w:tr>
      <w:tr w:rsidR="004E20EC" w:rsidRPr="00A62275" w:rsidTr="00E71DB6">
        <w:trPr>
          <w:cantSplit/>
          <w:trHeight w:val="350"/>
        </w:trPr>
        <w:tc>
          <w:tcPr>
            <w:tcW w:w="1893" w:type="dxa"/>
            <w:vMerge w:val="restart"/>
            <w:shd w:val="clear" w:color="auto" w:fill="FFFFFF"/>
            <w:tcMar>
              <w:top w:w="80" w:type="dxa"/>
              <w:left w:w="0" w:type="dxa"/>
              <w:bottom w:w="80" w:type="dxa"/>
              <w:right w:w="0" w:type="dxa"/>
            </w:tcMar>
            <w:vAlign w:val="center"/>
          </w:tcPr>
          <w:p w:rsidR="005E0C90" w:rsidRPr="005E0C90" w:rsidRDefault="005E0C90" w:rsidP="00593E33">
            <w:pPr>
              <w:spacing w:line="276" w:lineRule="auto"/>
              <w:jc w:val="center"/>
              <w:outlineLvl w:val="0"/>
              <w:rPr>
                <w:rFonts w:eastAsia="Arial Unicode MS"/>
                <w:b/>
                <w:color w:val="000000"/>
                <w:szCs w:val="28"/>
                <w:u w:color="000000"/>
                <w:lang w:val="it-IT"/>
              </w:rPr>
            </w:pPr>
            <w:r w:rsidRPr="005E0C90">
              <w:rPr>
                <w:rFonts w:eastAsia="Arial Unicode MS"/>
                <w:b/>
                <w:color w:val="000000"/>
                <w:szCs w:val="28"/>
                <w:u w:color="000000"/>
                <w:lang w:val="it-IT"/>
              </w:rPr>
              <w:t>B - LIBRI</w:t>
            </w:r>
          </w:p>
          <w:p w:rsidR="005E0C90" w:rsidRPr="005E0C90" w:rsidRDefault="005E0C90" w:rsidP="00593E33">
            <w:pPr>
              <w:spacing w:line="276" w:lineRule="auto"/>
              <w:jc w:val="center"/>
              <w:outlineLvl w:val="0"/>
              <w:rPr>
                <w:rFonts w:eastAsia="Arial Unicode MS"/>
                <w:b/>
                <w:color w:val="000000"/>
                <w:szCs w:val="28"/>
                <w:u w:color="000000"/>
                <w:lang w:val="it-IT"/>
              </w:rPr>
            </w:pPr>
            <w:r w:rsidRPr="005E0C90">
              <w:rPr>
                <w:rFonts w:eastAsia="Arial Unicode MS"/>
                <w:b/>
                <w:color w:val="000000"/>
                <w:szCs w:val="28"/>
                <w:u w:color="000000"/>
                <w:lang w:val="it-IT"/>
              </w:rPr>
              <w:t>INDICIZZATI</w:t>
            </w:r>
          </w:p>
          <w:p w:rsidR="005E0C90" w:rsidRPr="00A62275" w:rsidRDefault="005E0C90" w:rsidP="00593E33">
            <w:pPr>
              <w:spacing w:line="276" w:lineRule="auto"/>
              <w:jc w:val="center"/>
              <w:outlineLvl w:val="0"/>
              <w:rPr>
                <w:rFonts w:eastAsia="Arial Unicode MS"/>
                <w:color w:val="000000"/>
                <w:szCs w:val="28"/>
                <w:u w:color="000000"/>
                <w:lang w:val="it-IT"/>
              </w:rPr>
            </w:pPr>
            <w:r w:rsidRPr="00A62275">
              <w:rPr>
                <w:rFonts w:eastAsia="Arial Unicode MS"/>
                <w:color w:val="000000"/>
                <w:szCs w:val="28"/>
                <w:u w:color="000000"/>
                <w:lang w:val="it-IT"/>
              </w:rPr>
              <w:t>con peer-review</w:t>
            </w:r>
          </w:p>
        </w:tc>
        <w:tc>
          <w:tcPr>
            <w:tcW w:w="3782"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i/>
                <w:color w:val="000000"/>
                <w:szCs w:val="28"/>
                <w:u w:color="000000"/>
                <w:lang w:val="it-IT"/>
              </w:rPr>
            </w:pPr>
            <w:r w:rsidRPr="00103D56">
              <w:rPr>
                <w:rFonts w:eastAsia="Arial Unicode MS"/>
                <w:b/>
                <w:color w:val="000000"/>
                <w:szCs w:val="28"/>
                <w:u w:color="000000"/>
                <w:lang w:val="it-IT"/>
              </w:rPr>
              <w:t>B1</w:t>
            </w:r>
            <w:r w:rsidRPr="00A62275">
              <w:rPr>
                <w:rFonts w:eastAsia="Arial Unicode MS"/>
                <w:color w:val="000000"/>
                <w:szCs w:val="28"/>
                <w:u w:color="000000"/>
                <w:lang w:val="it-IT"/>
              </w:rPr>
              <w:t>- Monografia a diffusione internazionale</w:t>
            </w:r>
          </w:p>
        </w:tc>
        <w:tc>
          <w:tcPr>
            <w:tcW w:w="1620"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rPr>
                <w:szCs w:val="28"/>
              </w:rPr>
            </w:pPr>
            <w:r w:rsidRPr="00A62275">
              <w:rPr>
                <w:szCs w:val="28"/>
              </w:rPr>
              <w:t>1</w:t>
            </w:r>
          </w:p>
        </w:tc>
        <w:tc>
          <w:tcPr>
            <w:tcW w:w="1620" w:type="dxa"/>
            <w:shd w:val="clear" w:color="auto" w:fill="FFFFFF"/>
            <w:vAlign w:val="center"/>
          </w:tcPr>
          <w:p w:rsidR="005E0C90" w:rsidRPr="00A62275" w:rsidRDefault="00987AF7" w:rsidP="00593E33">
            <w:pPr>
              <w:spacing w:line="276" w:lineRule="auto"/>
              <w:jc w:val="center"/>
              <w:rPr>
                <w:szCs w:val="28"/>
              </w:rPr>
            </w:pPr>
            <w:r>
              <w:rPr>
                <w:szCs w:val="28"/>
              </w:rPr>
              <w:t>0.7</w:t>
            </w:r>
          </w:p>
        </w:tc>
        <w:tc>
          <w:tcPr>
            <w:tcW w:w="1287" w:type="dxa"/>
            <w:shd w:val="clear" w:color="auto" w:fill="FFFFFF"/>
            <w:tcMar>
              <w:top w:w="80" w:type="dxa"/>
              <w:left w:w="0" w:type="dxa"/>
              <w:bottom w:w="80" w:type="dxa"/>
              <w:right w:w="0" w:type="dxa"/>
            </w:tcMar>
            <w:vAlign w:val="center"/>
          </w:tcPr>
          <w:p w:rsidR="002F4C67" w:rsidRDefault="005E0C90" w:rsidP="00593E33">
            <w:pPr>
              <w:spacing w:line="276" w:lineRule="auto"/>
              <w:jc w:val="center"/>
              <w:rPr>
                <w:szCs w:val="28"/>
              </w:rPr>
            </w:pPr>
            <w:r w:rsidRPr="00A62275">
              <w:rPr>
                <w:szCs w:val="28"/>
              </w:rPr>
              <w:t>0.</w:t>
            </w:r>
            <w:r w:rsidR="00C82B1E">
              <w:rPr>
                <w:szCs w:val="28"/>
              </w:rPr>
              <w:t>08</w:t>
            </w:r>
          </w:p>
        </w:tc>
      </w:tr>
      <w:tr w:rsidR="004E20EC" w:rsidRPr="00A62275" w:rsidTr="00E71DB6">
        <w:trPr>
          <w:cantSplit/>
          <w:trHeight w:val="350"/>
        </w:trPr>
        <w:tc>
          <w:tcPr>
            <w:tcW w:w="1893" w:type="dxa"/>
            <w:vMerge/>
            <w:shd w:val="clear" w:color="auto" w:fill="FFFFFF"/>
            <w:vAlign w:val="center"/>
          </w:tcPr>
          <w:p w:rsidR="005E0C90" w:rsidRPr="00A62275" w:rsidRDefault="005E0C90" w:rsidP="00593E33">
            <w:pPr>
              <w:spacing w:line="276" w:lineRule="auto"/>
              <w:jc w:val="center"/>
              <w:rPr>
                <w:rFonts w:eastAsia="Arial Unicode MS"/>
                <w:color w:val="000000"/>
                <w:szCs w:val="28"/>
              </w:rPr>
            </w:pPr>
          </w:p>
        </w:tc>
        <w:tc>
          <w:tcPr>
            <w:tcW w:w="3782" w:type="dxa"/>
            <w:shd w:val="clear" w:color="auto" w:fill="FFFFFF"/>
            <w:tcMar>
              <w:top w:w="80" w:type="dxa"/>
              <w:left w:w="0" w:type="dxa"/>
              <w:bottom w:w="80" w:type="dxa"/>
              <w:right w:w="0" w:type="dxa"/>
            </w:tcMar>
            <w:vAlign w:val="center"/>
          </w:tcPr>
          <w:p w:rsidR="005E0C90" w:rsidRPr="004A2B5E" w:rsidRDefault="005E0C90" w:rsidP="00593E33">
            <w:pPr>
              <w:spacing w:line="276" w:lineRule="auto"/>
              <w:jc w:val="center"/>
              <w:outlineLvl w:val="0"/>
              <w:rPr>
                <w:rFonts w:eastAsia="Arial Unicode MS"/>
                <w:i/>
                <w:color w:val="000000"/>
                <w:szCs w:val="28"/>
                <w:u w:color="000000"/>
                <w:lang w:val="it-IT"/>
              </w:rPr>
            </w:pPr>
            <w:r w:rsidRPr="00103D56">
              <w:rPr>
                <w:rFonts w:eastAsia="Arial Unicode MS"/>
                <w:b/>
                <w:color w:val="000000"/>
                <w:szCs w:val="28"/>
                <w:u w:color="000000"/>
                <w:lang w:val="it-IT"/>
              </w:rPr>
              <w:t>B2</w:t>
            </w:r>
            <w:r w:rsidRPr="004A2B5E">
              <w:rPr>
                <w:rFonts w:eastAsia="Arial Unicode MS"/>
                <w:color w:val="000000"/>
                <w:szCs w:val="28"/>
                <w:u w:color="000000"/>
                <w:lang w:val="it-IT"/>
              </w:rPr>
              <w:t xml:space="preserve"> - Monografia a diffusione nazionale</w:t>
            </w:r>
          </w:p>
        </w:tc>
        <w:tc>
          <w:tcPr>
            <w:tcW w:w="1620" w:type="dxa"/>
            <w:shd w:val="clear" w:color="auto" w:fill="FFFFFF"/>
            <w:tcMar>
              <w:top w:w="80" w:type="dxa"/>
              <w:left w:w="0" w:type="dxa"/>
              <w:bottom w:w="80" w:type="dxa"/>
              <w:right w:w="0" w:type="dxa"/>
            </w:tcMar>
            <w:vAlign w:val="center"/>
          </w:tcPr>
          <w:p w:rsidR="005E0C90" w:rsidRPr="004A2B5E" w:rsidRDefault="005E0C90" w:rsidP="00593E33">
            <w:pPr>
              <w:spacing w:line="276" w:lineRule="auto"/>
              <w:jc w:val="center"/>
              <w:rPr>
                <w:szCs w:val="28"/>
                <w:lang w:val="it-IT"/>
              </w:rPr>
            </w:pPr>
            <w:r w:rsidRPr="004A2B5E">
              <w:rPr>
                <w:szCs w:val="28"/>
                <w:lang w:val="it-IT"/>
              </w:rPr>
              <w:t>0.3</w:t>
            </w:r>
          </w:p>
        </w:tc>
        <w:tc>
          <w:tcPr>
            <w:tcW w:w="1620" w:type="dxa"/>
            <w:shd w:val="clear" w:color="auto" w:fill="FFFFFF"/>
            <w:vAlign w:val="center"/>
          </w:tcPr>
          <w:p w:rsidR="005E0C90" w:rsidRPr="00A62275" w:rsidRDefault="00987AF7" w:rsidP="00593E33">
            <w:pPr>
              <w:spacing w:line="276" w:lineRule="auto"/>
              <w:jc w:val="center"/>
              <w:rPr>
                <w:szCs w:val="28"/>
                <w:lang w:val="it-IT"/>
              </w:rPr>
            </w:pPr>
            <w:r>
              <w:rPr>
                <w:szCs w:val="28"/>
                <w:lang w:val="it-IT"/>
              </w:rPr>
              <w:t>0.2</w:t>
            </w:r>
          </w:p>
        </w:tc>
        <w:tc>
          <w:tcPr>
            <w:tcW w:w="1287"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rPr>
                <w:szCs w:val="28"/>
                <w:lang w:val="it-IT"/>
              </w:rPr>
            </w:pPr>
            <w:r w:rsidRPr="00A62275">
              <w:rPr>
                <w:szCs w:val="28"/>
                <w:lang w:val="it-IT"/>
              </w:rPr>
              <w:t>0.05</w:t>
            </w:r>
          </w:p>
        </w:tc>
      </w:tr>
      <w:tr w:rsidR="004E20EC" w:rsidRPr="00A62275" w:rsidTr="00E71DB6">
        <w:trPr>
          <w:cantSplit/>
          <w:trHeight w:val="350"/>
        </w:trPr>
        <w:tc>
          <w:tcPr>
            <w:tcW w:w="1893" w:type="dxa"/>
            <w:vMerge/>
            <w:shd w:val="clear" w:color="auto" w:fill="FFFFFF"/>
            <w:vAlign w:val="center"/>
          </w:tcPr>
          <w:p w:rsidR="005E0C90" w:rsidRPr="00A62275" w:rsidRDefault="005E0C90" w:rsidP="00593E33">
            <w:pPr>
              <w:spacing w:line="276" w:lineRule="auto"/>
              <w:jc w:val="center"/>
              <w:rPr>
                <w:rFonts w:eastAsia="Arial Unicode MS"/>
                <w:color w:val="000000"/>
                <w:szCs w:val="28"/>
                <w:lang w:val="it-IT"/>
              </w:rPr>
            </w:pPr>
          </w:p>
        </w:tc>
        <w:tc>
          <w:tcPr>
            <w:tcW w:w="3782" w:type="dxa"/>
            <w:shd w:val="clear" w:color="auto" w:fill="FFFFFF"/>
            <w:tcMar>
              <w:top w:w="80" w:type="dxa"/>
              <w:left w:w="0" w:type="dxa"/>
              <w:bottom w:w="80" w:type="dxa"/>
              <w:right w:w="0" w:type="dxa"/>
            </w:tcMar>
            <w:vAlign w:val="center"/>
          </w:tcPr>
          <w:p w:rsidR="00632E51" w:rsidRPr="008739CB" w:rsidRDefault="005E0C90" w:rsidP="00632E51">
            <w:pPr>
              <w:spacing w:line="276" w:lineRule="auto"/>
              <w:jc w:val="center"/>
              <w:outlineLvl w:val="0"/>
              <w:rPr>
                <w:rFonts w:eastAsia="Arial Unicode MS"/>
                <w:color w:val="000000"/>
                <w:szCs w:val="28"/>
                <w:u w:color="000000"/>
                <w:lang w:val="it-IT"/>
              </w:rPr>
            </w:pPr>
            <w:r w:rsidRPr="008739CB">
              <w:rPr>
                <w:rFonts w:eastAsia="Arial Unicode MS"/>
                <w:b/>
                <w:color w:val="000000"/>
                <w:szCs w:val="28"/>
                <w:u w:color="000000"/>
                <w:lang w:val="it-IT"/>
              </w:rPr>
              <w:t>B3</w:t>
            </w:r>
            <w:r w:rsidRPr="008739CB">
              <w:rPr>
                <w:rFonts w:eastAsia="Arial Unicode MS"/>
                <w:color w:val="000000"/>
                <w:szCs w:val="28"/>
                <w:u w:color="000000"/>
                <w:lang w:val="it-IT"/>
              </w:rPr>
              <w:t xml:space="preserve"> - Capitolo di libro internazionale</w:t>
            </w:r>
            <w:r w:rsidR="00632E51" w:rsidRPr="008739CB">
              <w:rPr>
                <w:rFonts w:eastAsia="Arial Unicode MS"/>
                <w:color w:val="000000"/>
                <w:szCs w:val="28"/>
                <w:u w:color="000000"/>
                <w:lang w:val="it-IT"/>
              </w:rPr>
              <w:t>, atti dei congressi</w:t>
            </w:r>
          </w:p>
          <w:p w:rsidR="005E0C90" w:rsidRPr="008739CB" w:rsidRDefault="00632E51" w:rsidP="00593E33">
            <w:pPr>
              <w:spacing w:line="276" w:lineRule="auto"/>
              <w:jc w:val="center"/>
              <w:outlineLvl w:val="0"/>
              <w:rPr>
                <w:rFonts w:eastAsia="Arial Unicode MS"/>
                <w:i/>
                <w:color w:val="000000"/>
                <w:szCs w:val="28"/>
                <w:u w:color="000000"/>
                <w:lang w:val="it-IT"/>
              </w:rPr>
            </w:pPr>
            <w:r w:rsidRPr="008739CB">
              <w:rPr>
                <w:rFonts w:eastAsia="Arial Unicode MS"/>
                <w:color w:val="000000"/>
                <w:szCs w:val="28"/>
                <w:u w:color="000000"/>
                <w:lang w:val="it-IT"/>
              </w:rPr>
              <w:t>c</w:t>
            </w:r>
            <w:r w:rsidR="005E0C90" w:rsidRPr="008739CB">
              <w:rPr>
                <w:rFonts w:eastAsia="Arial Unicode MS"/>
                <w:color w:val="000000"/>
                <w:szCs w:val="28"/>
                <w:u w:color="000000"/>
                <w:lang w:val="it-IT"/>
              </w:rPr>
              <w:t>ontributo enciclopedie</w:t>
            </w:r>
          </w:p>
        </w:tc>
        <w:tc>
          <w:tcPr>
            <w:tcW w:w="1620" w:type="dxa"/>
            <w:shd w:val="clear" w:color="auto" w:fill="FFFFFF"/>
            <w:tcMar>
              <w:top w:w="80" w:type="dxa"/>
              <w:left w:w="0" w:type="dxa"/>
              <w:bottom w:w="80" w:type="dxa"/>
              <w:right w:w="0" w:type="dxa"/>
            </w:tcMar>
            <w:vAlign w:val="center"/>
          </w:tcPr>
          <w:p w:rsidR="005E0C90" w:rsidRPr="008739CB" w:rsidRDefault="005E0C90" w:rsidP="00F90693">
            <w:pPr>
              <w:spacing w:line="276" w:lineRule="auto"/>
              <w:jc w:val="center"/>
              <w:rPr>
                <w:szCs w:val="28"/>
                <w:lang w:val="it-IT"/>
              </w:rPr>
            </w:pPr>
            <w:r w:rsidRPr="008739CB">
              <w:rPr>
                <w:szCs w:val="28"/>
                <w:lang w:val="it-IT"/>
              </w:rPr>
              <w:t>0.</w:t>
            </w:r>
            <w:r w:rsidR="00F90693" w:rsidRPr="008739CB">
              <w:rPr>
                <w:szCs w:val="28"/>
                <w:lang w:val="it-IT"/>
              </w:rPr>
              <w:t>4</w:t>
            </w:r>
          </w:p>
        </w:tc>
        <w:tc>
          <w:tcPr>
            <w:tcW w:w="1620" w:type="dxa"/>
            <w:shd w:val="clear" w:color="auto" w:fill="FFFFFF"/>
            <w:vAlign w:val="center"/>
          </w:tcPr>
          <w:p w:rsidR="005E0C90" w:rsidRPr="008739CB" w:rsidRDefault="00987AF7" w:rsidP="00593E33">
            <w:pPr>
              <w:spacing w:line="276" w:lineRule="auto"/>
              <w:jc w:val="center"/>
              <w:rPr>
                <w:szCs w:val="28"/>
                <w:lang w:val="it-IT"/>
              </w:rPr>
            </w:pPr>
            <w:r w:rsidRPr="008739CB">
              <w:rPr>
                <w:szCs w:val="28"/>
                <w:lang w:val="it-IT"/>
              </w:rPr>
              <w:t>0.2</w:t>
            </w:r>
          </w:p>
        </w:tc>
        <w:tc>
          <w:tcPr>
            <w:tcW w:w="1287"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rPr>
                <w:szCs w:val="28"/>
                <w:lang w:val="it-IT"/>
              </w:rPr>
            </w:pPr>
            <w:r w:rsidRPr="00A62275">
              <w:rPr>
                <w:szCs w:val="28"/>
                <w:lang w:val="it-IT"/>
              </w:rPr>
              <w:t>0.05</w:t>
            </w:r>
          </w:p>
        </w:tc>
      </w:tr>
      <w:tr w:rsidR="004E20EC" w:rsidRPr="00A62275" w:rsidTr="00E71DB6">
        <w:trPr>
          <w:cantSplit/>
          <w:trHeight w:val="788"/>
        </w:trPr>
        <w:tc>
          <w:tcPr>
            <w:tcW w:w="1893" w:type="dxa"/>
            <w:vMerge/>
            <w:shd w:val="clear" w:color="auto" w:fill="FFFFFF"/>
            <w:vAlign w:val="center"/>
          </w:tcPr>
          <w:p w:rsidR="005E0C90" w:rsidRPr="00A62275" w:rsidRDefault="005E0C90" w:rsidP="00593E33">
            <w:pPr>
              <w:spacing w:line="276" w:lineRule="auto"/>
              <w:jc w:val="center"/>
              <w:rPr>
                <w:rFonts w:eastAsia="Arial Unicode MS"/>
                <w:color w:val="000000"/>
                <w:szCs w:val="28"/>
                <w:lang w:val="it-IT"/>
              </w:rPr>
            </w:pPr>
          </w:p>
        </w:tc>
        <w:tc>
          <w:tcPr>
            <w:tcW w:w="3782" w:type="dxa"/>
            <w:shd w:val="clear" w:color="auto" w:fill="FFFFFF"/>
            <w:tcMar>
              <w:top w:w="80" w:type="dxa"/>
              <w:left w:w="0" w:type="dxa"/>
              <w:bottom w:w="80" w:type="dxa"/>
              <w:right w:w="0" w:type="dxa"/>
            </w:tcMar>
            <w:vAlign w:val="center"/>
          </w:tcPr>
          <w:p w:rsidR="005E0C90" w:rsidRPr="008739CB" w:rsidRDefault="005E0C90" w:rsidP="00593E33">
            <w:pPr>
              <w:spacing w:line="276" w:lineRule="auto"/>
              <w:jc w:val="center"/>
              <w:outlineLvl w:val="0"/>
              <w:rPr>
                <w:rFonts w:eastAsia="Arial Unicode MS"/>
                <w:color w:val="000000"/>
                <w:szCs w:val="28"/>
                <w:u w:color="000000"/>
                <w:lang w:val="it-IT"/>
              </w:rPr>
            </w:pPr>
            <w:r w:rsidRPr="008739CB">
              <w:rPr>
                <w:rFonts w:eastAsia="Arial Unicode MS"/>
                <w:b/>
                <w:color w:val="000000"/>
                <w:szCs w:val="28"/>
                <w:u w:color="000000"/>
                <w:lang w:val="it-IT"/>
              </w:rPr>
              <w:t>B4</w:t>
            </w:r>
            <w:r w:rsidRPr="008739CB">
              <w:rPr>
                <w:rFonts w:eastAsia="Arial Unicode MS"/>
                <w:color w:val="000000"/>
                <w:szCs w:val="28"/>
                <w:u w:color="000000"/>
                <w:lang w:val="it-IT"/>
              </w:rPr>
              <w:t xml:space="preserve"> - Capitolo di libro nazionale,</w:t>
            </w:r>
            <w:r w:rsidR="00F90693" w:rsidRPr="008739CB">
              <w:rPr>
                <w:rFonts w:eastAsia="Arial Unicode MS"/>
                <w:color w:val="000000"/>
                <w:szCs w:val="28"/>
                <w:u w:color="000000"/>
                <w:lang w:val="it-IT"/>
              </w:rPr>
              <w:t xml:space="preserve"> atti dei congressi</w:t>
            </w:r>
          </w:p>
          <w:p w:rsidR="005E0C90" w:rsidRPr="008739CB" w:rsidRDefault="005E0C90" w:rsidP="00593E33">
            <w:pPr>
              <w:spacing w:line="276" w:lineRule="auto"/>
              <w:jc w:val="center"/>
              <w:outlineLvl w:val="0"/>
              <w:rPr>
                <w:rFonts w:eastAsia="Arial Unicode MS"/>
                <w:i/>
                <w:color w:val="000000"/>
                <w:szCs w:val="28"/>
                <w:u w:color="000000"/>
                <w:lang w:val="it-IT"/>
              </w:rPr>
            </w:pPr>
            <w:r w:rsidRPr="008739CB">
              <w:rPr>
                <w:rFonts w:eastAsia="Arial Unicode MS"/>
                <w:color w:val="000000"/>
                <w:szCs w:val="28"/>
                <w:u w:color="000000"/>
                <w:lang w:val="it-IT"/>
              </w:rPr>
              <w:t>contributo enciclopedie</w:t>
            </w:r>
          </w:p>
        </w:tc>
        <w:tc>
          <w:tcPr>
            <w:tcW w:w="1620" w:type="dxa"/>
            <w:shd w:val="clear" w:color="auto" w:fill="FFFFFF"/>
            <w:tcMar>
              <w:top w:w="80" w:type="dxa"/>
              <w:left w:w="0" w:type="dxa"/>
              <w:bottom w:w="80" w:type="dxa"/>
              <w:right w:w="0" w:type="dxa"/>
            </w:tcMar>
            <w:vAlign w:val="center"/>
          </w:tcPr>
          <w:p w:rsidR="005E0C90" w:rsidRPr="008739CB" w:rsidRDefault="005E0C90" w:rsidP="00632E51">
            <w:pPr>
              <w:spacing w:line="276" w:lineRule="auto"/>
              <w:jc w:val="center"/>
              <w:rPr>
                <w:szCs w:val="28"/>
                <w:lang w:val="it-IT"/>
              </w:rPr>
            </w:pPr>
            <w:r w:rsidRPr="008739CB">
              <w:rPr>
                <w:szCs w:val="28"/>
                <w:lang w:val="it-IT"/>
              </w:rPr>
              <w:t>0.</w:t>
            </w:r>
            <w:r w:rsidR="00632E51" w:rsidRPr="008739CB">
              <w:rPr>
                <w:szCs w:val="28"/>
                <w:lang w:val="it-IT"/>
              </w:rPr>
              <w:t>2</w:t>
            </w:r>
          </w:p>
        </w:tc>
        <w:tc>
          <w:tcPr>
            <w:tcW w:w="1620" w:type="dxa"/>
            <w:shd w:val="clear" w:color="auto" w:fill="FFFFFF"/>
            <w:vAlign w:val="center"/>
          </w:tcPr>
          <w:p w:rsidR="005E0C90" w:rsidRPr="008739CB" w:rsidRDefault="00987AF7" w:rsidP="00593E33">
            <w:pPr>
              <w:spacing w:line="276" w:lineRule="auto"/>
              <w:jc w:val="center"/>
              <w:rPr>
                <w:szCs w:val="28"/>
                <w:lang w:val="it-IT"/>
              </w:rPr>
            </w:pPr>
            <w:r w:rsidRPr="008739CB">
              <w:rPr>
                <w:szCs w:val="28"/>
                <w:lang w:val="it-IT"/>
              </w:rPr>
              <w:t>0.07</w:t>
            </w:r>
          </w:p>
        </w:tc>
        <w:tc>
          <w:tcPr>
            <w:tcW w:w="1287"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rPr>
                <w:szCs w:val="28"/>
                <w:lang w:val="it-IT"/>
              </w:rPr>
            </w:pPr>
            <w:r w:rsidRPr="00A62275">
              <w:rPr>
                <w:szCs w:val="28"/>
                <w:lang w:val="it-IT"/>
              </w:rPr>
              <w:t>0.03</w:t>
            </w:r>
          </w:p>
        </w:tc>
      </w:tr>
      <w:tr w:rsidR="004E20EC" w:rsidRPr="00A62275" w:rsidTr="00E71DB6">
        <w:trPr>
          <w:cantSplit/>
          <w:trHeight w:val="350"/>
        </w:trPr>
        <w:tc>
          <w:tcPr>
            <w:tcW w:w="1893" w:type="dxa"/>
            <w:vMerge/>
            <w:shd w:val="clear" w:color="auto" w:fill="FFFFFF"/>
            <w:vAlign w:val="center"/>
          </w:tcPr>
          <w:p w:rsidR="005E0C90" w:rsidRPr="00A62275" w:rsidRDefault="005E0C90" w:rsidP="00593E33">
            <w:pPr>
              <w:spacing w:line="276" w:lineRule="auto"/>
              <w:jc w:val="center"/>
              <w:rPr>
                <w:rFonts w:eastAsia="Arial Unicode MS"/>
                <w:color w:val="000000"/>
                <w:szCs w:val="28"/>
                <w:lang w:val="it-IT"/>
              </w:rPr>
            </w:pPr>
          </w:p>
        </w:tc>
        <w:tc>
          <w:tcPr>
            <w:tcW w:w="3782" w:type="dxa"/>
            <w:shd w:val="clear" w:color="auto" w:fill="FFFFFF"/>
            <w:tcMar>
              <w:top w:w="80" w:type="dxa"/>
              <w:left w:w="0" w:type="dxa"/>
              <w:bottom w:w="80" w:type="dxa"/>
              <w:right w:w="0" w:type="dxa"/>
            </w:tcMar>
            <w:vAlign w:val="center"/>
          </w:tcPr>
          <w:p w:rsidR="005E0C90" w:rsidRPr="008739CB" w:rsidRDefault="005E0C90" w:rsidP="00593E33">
            <w:pPr>
              <w:spacing w:line="276" w:lineRule="auto"/>
              <w:jc w:val="center"/>
              <w:outlineLvl w:val="0"/>
              <w:rPr>
                <w:rFonts w:eastAsia="Arial Unicode MS"/>
                <w:color w:val="000000"/>
                <w:szCs w:val="28"/>
                <w:u w:color="000000"/>
                <w:lang w:val="it-IT"/>
              </w:rPr>
            </w:pPr>
            <w:r w:rsidRPr="008739CB">
              <w:rPr>
                <w:rFonts w:eastAsia="Arial Unicode MS"/>
                <w:b/>
                <w:color w:val="000000"/>
                <w:szCs w:val="28"/>
                <w:u w:color="000000"/>
                <w:lang w:val="it-IT"/>
              </w:rPr>
              <w:t>B5</w:t>
            </w:r>
            <w:r w:rsidRPr="008739CB">
              <w:rPr>
                <w:rFonts w:eastAsia="Arial Unicode MS"/>
                <w:color w:val="000000"/>
                <w:szCs w:val="28"/>
                <w:u w:color="000000"/>
                <w:lang w:val="it-IT"/>
              </w:rPr>
              <w:t xml:space="preserve"> - Traduzioni di libri</w:t>
            </w:r>
          </w:p>
        </w:tc>
        <w:tc>
          <w:tcPr>
            <w:tcW w:w="1620" w:type="dxa"/>
            <w:shd w:val="clear" w:color="auto" w:fill="FFFFFF"/>
            <w:tcMar>
              <w:top w:w="80" w:type="dxa"/>
              <w:left w:w="0" w:type="dxa"/>
              <w:bottom w:w="80" w:type="dxa"/>
              <w:right w:w="0" w:type="dxa"/>
            </w:tcMar>
            <w:vAlign w:val="center"/>
          </w:tcPr>
          <w:p w:rsidR="005E0C90" w:rsidRPr="008739CB" w:rsidDel="00294673" w:rsidRDefault="005E0C90" w:rsidP="00593E33">
            <w:pPr>
              <w:spacing w:line="276" w:lineRule="auto"/>
              <w:jc w:val="center"/>
              <w:rPr>
                <w:szCs w:val="28"/>
                <w:lang w:val="it-IT"/>
              </w:rPr>
            </w:pPr>
            <w:r w:rsidRPr="008739CB">
              <w:rPr>
                <w:szCs w:val="28"/>
                <w:lang w:val="it-IT"/>
              </w:rPr>
              <w:t>0.05</w:t>
            </w:r>
          </w:p>
        </w:tc>
        <w:tc>
          <w:tcPr>
            <w:tcW w:w="1620" w:type="dxa"/>
            <w:shd w:val="clear" w:color="auto" w:fill="FFFFFF"/>
            <w:vAlign w:val="center"/>
          </w:tcPr>
          <w:p w:rsidR="005E0C90" w:rsidRPr="008739CB" w:rsidRDefault="00987AF7" w:rsidP="00593E33">
            <w:pPr>
              <w:spacing w:line="276" w:lineRule="auto"/>
              <w:jc w:val="center"/>
              <w:rPr>
                <w:szCs w:val="28"/>
                <w:lang w:val="it-IT"/>
              </w:rPr>
            </w:pPr>
            <w:r w:rsidRPr="008739CB">
              <w:rPr>
                <w:szCs w:val="28"/>
                <w:lang w:val="it-IT"/>
              </w:rPr>
              <w:t>0.04</w:t>
            </w:r>
          </w:p>
        </w:tc>
        <w:tc>
          <w:tcPr>
            <w:tcW w:w="1287" w:type="dxa"/>
            <w:shd w:val="clear" w:color="auto" w:fill="FFFFFF"/>
            <w:tcMar>
              <w:top w:w="80" w:type="dxa"/>
              <w:left w:w="0" w:type="dxa"/>
              <w:bottom w:w="80" w:type="dxa"/>
              <w:right w:w="0" w:type="dxa"/>
            </w:tcMar>
            <w:vAlign w:val="center"/>
          </w:tcPr>
          <w:p w:rsidR="005E0C90" w:rsidRPr="00A62275" w:rsidDel="00294673" w:rsidRDefault="005E0C90" w:rsidP="00593E33">
            <w:pPr>
              <w:spacing w:line="276" w:lineRule="auto"/>
              <w:jc w:val="center"/>
              <w:rPr>
                <w:szCs w:val="28"/>
                <w:lang w:val="it-IT"/>
              </w:rPr>
            </w:pPr>
            <w:r w:rsidRPr="00A62275">
              <w:rPr>
                <w:szCs w:val="28"/>
                <w:lang w:val="it-IT"/>
              </w:rPr>
              <w:t>0.03</w:t>
            </w:r>
          </w:p>
        </w:tc>
      </w:tr>
      <w:tr w:rsidR="005E0C90" w:rsidRPr="00A62275" w:rsidTr="00E71DB6">
        <w:trPr>
          <w:cantSplit/>
          <w:trHeight w:val="350"/>
        </w:trPr>
        <w:tc>
          <w:tcPr>
            <w:tcW w:w="1893" w:type="dxa"/>
            <w:vMerge w:val="restart"/>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p>
          <w:p w:rsidR="005E0C90" w:rsidRPr="005E0C90" w:rsidRDefault="005E0C90" w:rsidP="00593E33">
            <w:pPr>
              <w:spacing w:line="276" w:lineRule="auto"/>
              <w:jc w:val="center"/>
              <w:outlineLvl w:val="0"/>
              <w:rPr>
                <w:rFonts w:eastAsia="Arial Unicode MS"/>
                <w:b/>
                <w:color w:val="000000"/>
                <w:szCs w:val="28"/>
                <w:u w:color="000000"/>
                <w:lang w:val="it-IT"/>
              </w:rPr>
            </w:pPr>
            <w:r w:rsidRPr="005E0C90">
              <w:rPr>
                <w:rFonts w:eastAsia="Arial Unicode MS"/>
                <w:b/>
                <w:color w:val="000000"/>
                <w:szCs w:val="28"/>
                <w:u w:color="000000"/>
                <w:lang w:val="it-IT"/>
              </w:rPr>
              <w:t xml:space="preserve">C </w:t>
            </w:r>
            <w:r w:rsidR="00697AD3">
              <w:rPr>
                <w:rFonts w:eastAsia="Arial Unicode MS"/>
                <w:b/>
                <w:color w:val="000000"/>
                <w:szCs w:val="28"/>
                <w:u w:color="000000"/>
                <w:lang w:val="it-IT"/>
              </w:rPr>
              <w:t>-</w:t>
            </w:r>
            <w:r w:rsidRPr="005E0C90">
              <w:rPr>
                <w:rFonts w:eastAsia="Arial Unicode MS"/>
                <w:b/>
                <w:color w:val="000000"/>
                <w:szCs w:val="28"/>
                <w:u w:color="000000"/>
                <w:lang w:val="it-IT"/>
              </w:rPr>
              <w:t>CURATELE</w:t>
            </w:r>
          </w:p>
          <w:p w:rsidR="005E0C90" w:rsidRPr="00A62275" w:rsidRDefault="005E0C90" w:rsidP="00593E33">
            <w:pPr>
              <w:spacing w:line="276" w:lineRule="auto"/>
              <w:jc w:val="center"/>
              <w:outlineLvl w:val="0"/>
              <w:rPr>
                <w:rFonts w:eastAsia="Arial Unicode MS"/>
                <w:color w:val="000000"/>
                <w:szCs w:val="28"/>
                <w:u w:color="000000"/>
                <w:lang w:val="it-IT"/>
              </w:rPr>
            </w:pPr>
            <w:r w:rsidRPr="00A62275">
              <w:rPr>
                <w:rFonts w:eastAsia="Arial Unicode MS"/>
                <w:color w:val="000000"/>
                <w:szCs w:val="28"/>
                <w:u w:color="000000"/>
                <w:lang w:val="it-IT"/>
              </w:rPr>
              <w:t>(</w:t>
            </w:r>
            <w:r w:rsidRPr="00A62275">
              <w:rPr>
                <w:rFonts w:eastAsia="Arial Unicode MS"/>
                <w:i/>
                <w:color w:val="000000"/>
                <w:szCs w:val="28"/>
                <w:u w:color="000000"/>
                <w:lang w:val="it-IT"/>
              </w:rPr>
              <w:t>Editing</w:t>
            </w:r>
            <w:r w:rsidRPr="00A62275">
              <w:rPr>
                <w:rFonts w:eastAsia="Arial Unicode MS"/>
                <w:color w:val="000000"/>
                <w:szCs w:val="28"/>
                <w:u w:color="000000"/>
                <w:lang w:val="it-IT"/>
              </w:rPr>
              <w:t>)</w:t>
            </w:r>
          </w:p>
          <w:p w:rsidR="005E0C90" w:rsidRPr="00A62275" w:rsidRDefault="005E0C90" w:rsidP="00593E33">
            <w:pPr>
              <w:spacing w:line="276" w:lineRule="auto"/>
              <w:jc w:val="center"/>
              <w:outlineLvl w:val="0"/>
              <w:rPr>
                <w:rFonts w:eastAsia="Arial Unicode MS"/>
                <w:color w:val="000000"/>
                <w:szCs w:val="28"/>
                <w:u w:color="000000"/>
                <w:lang w:val="it-IT"/>
              </w:rPr>
            </w:pPr>
          </w:p>
          <w:p w:rsidR="005E0C90" w:rsidRPr="00A62275" w:rsidRDefault="005E0C90" w:rsidP="00593E33">
            <w:pPr>
              <w:spacing w:line="276" w:lineRule="auto"/>
              <w:jc w:val="center"/>
              <w:outlineLvl w:val="0"/>
              <w:rPr>
                <w:rFonts w:eastAsia="Arial Unicode MS"/>
                <w:color w:val="000000"/>
                <w:szCs w:val="28"/>
                <w:u w:color="000000"/>
                <w:lang w:val="it-IT"/>
              </w:rPr>
            </w:pPr>
          </w:p>
        </w:tc>
        <w:tc>
          <w:tcPr>
            <w:tcW w:w="3782" w:type="dxa"/>
            <w:shd w:val="clear" w:color="auto" w:fill="FFFFFF"/>
            <w:tcMar>
              <w:top w:w="80" w:type="dxa"/>
              <w:left w:w="0" w:type="dxa"/>
              <w:bottom w:w="80" w:type="dxa"/>
              <w:right w:w="0" w:type="dxa"/>
            </w:tcMar>
            <w:vAlign w:val="center"/>
          </w:tcPr>
          <w:p w:rsidR="005E0C90" w:rsidRPr="008739CB" w:rsidRDefault="005E0C90" w:rsidP="00593E33">
            <w:pPr>
              <w:spacing w:line="276" w:lineRule="auto"/>
              <w:jc w:val="center"/>
              <w:outlineLvl w:val="0"/>
              <w:rPr>
                <w:rFonts w:eastAsia="Arial Unicode MS"/>
                <w:color w:val="000000"/>
                <w:szCs w:val="28"/>
                <w:u w:color="000000"/>
                <w:lang w:val="it-IT"/>
              </w:rPr>
            </w:pPr>
            <w:r w:rsidRPr="008739CB">
              <w:rPr>
                <w:rFonts w:eastAsia="Arial Unicode MS"/>
                <w:b/>
                <w:color w:val="000000"/>
                <w:szCs w:val="28"/>
                <w:u w:color="000000"/>
                <w:lang w:val="it-IT"/>
              </w:rPr>
              <w:t>C1</w:t>
            </w:r>
            <w:r w:rsidRPr="008739CB">
              <w:rPr>
                <w:rFonts w:eastAsia="Arial Unicode MS"/>
                <w:color w:val="000000"/>
                <w:szCs w:val="28"/>
                <w:u w:color="000000"/>
                <w:lang w:val="it-IT"/>
              </w:rPr>
              <w:t xml:space="preserve"> - Curatele, Introduzione, Prefazione o Postfazione di volume internazionale</w:t>
            </w:r>
          </w:p>
        </w:tc>
        <w:tc>
          <w:tcPr>
            <w:tcW w:w="1620" w:type="dxa"/>
            <w:shd w:val="clear" w:color="auto" w:fill="FFFFFF"/>
            <w:tcMar>
              <w:top w:w="80" w:type="dxa"/>
              <w:left w:w="0" w:type="dxa"/>
              <w:bottom w:w="80" w:type="dxa"/>
              <w:right w:w="0" w:type="dxa"/>
            </w:tcMar>
            <w:vAlign w:val="center"/>
          </w:tcPr>
          <w:p w:rsidR="005E0C90" w:rsidRPr="008739CB" w:rsidRDefault="005E0C90" w:rsidP="00593E33">
            <w:pPr>
              <w:spacing w:line="276" w:lineRule="auto"/>
              <w:jc w:val="center"/>
              <w:outlineLvl w:val="0"/>
              <w:rPr>
                <w:rFonts w:eastAsia="Arial Unicode MS"/>
                <w:color w:val="000000"/>
                <w:szCs w:val="28"/>
                <w:u w:color="000000"/>
                <w:lang w:val="it-IT"/>
              </w:rPr>
            </w:pPr>
            <w:r w:rsidRPr="008739CB">
              <w:rPr>
                <w:rFonts w:eastAsia="Arial Unicode MS"/>
                <w:color w:val="000000"/>
                <w:szCs w:val="28"/>
                <w:u w:color="000000"/>
                <w:lang w:val="it-IT"/>
              </w:rPr>
              <w:t>0.1</w:t>
            </w:r>
          </w:p>
        </w:tc>
        <w:tc>
          <w:tcPr>
            <w:tcW w:w="1620" w:type="dxa"/>
            <w:shd w:val="clear" w:color="auto" w:fill="FFFFFF"/>
            <w:vAlign w:val="center"/>
          </w:tcPr>
          <w:p w:rsidR="005E0C90" w:rsidRPr="008739CB" w:rsidRDefault="00987AF7" w:rsidP="00593E33">
            <w:pPr>
              <w:spacing w:line="276" w:lineRule="auto"/>
              <w:jc w:val="center"/>
              <w:rPr>
                <w:szCs w:val="28"/>
              </w:rPr>
            </w:pPr>
            <w:r w:rsidRPr="008739CB">
              <w:rPr>
                <w:szCs w:val="28"/>
              </w:rPr>
              <w:t>0.07</w:t>
            </w:r>
          </w:p>
        </w:tc>
        <w:tc>
          <w:tcPr>
            <w:tcW w:w="1287"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rPr>
                <w:szCs w:val="28"/>
              </w:rPr>
            </w:pPr>
            <w:r w:rsidRPr="00A62275">
              <w:rPr>
                <w:szCs w:val="28"/>
              </w:rPr>
              <w:t>0.05</w:t>
            </w:r>
          </w:p>
        </w:tc>
      </w:tr>
      <w:tr w:rsidR="004E20EC" w:rsidRPr="00A62275" w:rsidTr="00E71DB6">
        <w:trPr>
          <w:cantSplit/>
          <w:trHeight w:val="1283"/>
        </w:trPr>
        <w:tc>
          <w:tcPr>
            <w:tcW w:w="1893" w:type="dxa"/>
            <w:vMerge/>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p>
        </w:tc>
        <w:tc>
          <w:tcPr>
            <w:tcW w:w="3782"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r w:rsidRPr="00103D56">
              <w:rPr>
                <w:rFonts w:eastAsia="Arial Unicode MS"/>
                <w:b/>
                <w:color w:val="000000"/>
                <w:szCs w:val="28"/>
                <w:u w:color="000000"/>
                <w:lang w:val="it-IT"/>
              </w:rPr>
              <w:t>C1a</w:t>
            </w:r>
            <w:r w:rsidRPr="00A62275">
              <w:rPr>
                <w:rFonts w:eastAsia="Arial Unicode MS"/>
                <w:color w:val="000000"/>
                <w:szCs w:val="28"/>
                <w:u w:color="000000"/>
                <w:lang w:val="it-IT"/>
              </w:rPr>
              <w:t xml:space="preserve"> - Pacchetto: Contributo autore di volume internazionale (curatele+introduzione+capitolo=0.6; con più capitoli</w:t>
            </w:r>
            <w:r>
              <w:rPr>
                <w:rFonts w:eastAsia="Arial Unicode MS"/>
                <w:color w:val="000000"/>
                <w:szCs w:val="28"/>
                <w:u w:color="000000"/>
                <w:lang w:val="it-IT"/>
              </w:rPr>
              <w:t>:</w:t>
            </w:r>
            <w:r w:rsidRPr="00A62275">
              <w:rPr>
                <w:rFonts w:eastAsia="Arial Unicode MS"/>
                <w:color w:val="000000"/>
                <w:szCs w:val="28"/>
                <w:u w:color="000000"/>
                <w:lang w:val="it-IT"/>
              </w:rPr>
              <w:t xml:space="preserve"> max</w:t>
            </w:r>
            <w:r>
              <w:rPr>
                <w:rFonts w:eastAsia="Arial Unicode MS"/>
                <w:color w:val="000000"/>
                <w:szCs w:val="28"/>
                <w:u w:color="000000"/>
                <w:lang w:val="it-IT"/>
              </w:rPr>
              <w:t xml:space="preserve"> = </w:t>
            </w:r>
            <w:r w:rsidRPr="00A62275">
              <w:rPr>
                <w:rFonts w:eastAsia="Arial Unicode MS"/>
                <w:color w:val="000000"/>
                <w:szCs w:val="28"/>
                <w:u w:color="000000"/>
                <w:lang w:val="it-IT"/>
              </w:rPr>
              <w:t>0.7)</w:t>
            </w:r>
          </w:p>
        </w:tc>
        <w:tc>
          <w:tcPr>
            <w:tcW w:w="1620"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r w:rsidRPr="00A62275">
              <w:rPr>
                <w:szCs w:val="28"/>
                <w:lang w:val="it-IT"/>
              </w:rPr>
              <w:t>0.7</w:t>
            </w:r>
          </w:p>
        </w:tc>
        <w:tc>
          <w:tcPr>
            <w:tcW w:w="1620" w:type="dxa"/>
            <w:shd w:val="clear" w:color="auto" w:fill="FFFFFF"/>
            <w:vAlign w:val="center"/>
          </w:tcPr>
          <w:p w:rsidR="005E0C90" w:rsidRPr="00A62275" w:rsidRDefault="00987AF7" w:rsidP="00593E33">
            <w:pPr>
              <w:spacing w:line="276" w:lineRule="auto"/>
              <w:jc w:val="center"/>
              <w:rPr>
                <w:szCs w:val="28"/>
                <w:lang w:val="it-IT"/>
              </w:rPr>
            </w:pPr>
            <w:r>
              <w:rPr>
                <w:szCs w:val="28"/>
                <w:lang w:val="it-IT"/>
              </w:rPr>
              <w:t>0.3</w:t>
            </w:r>
          </w:p>
        </w:tc>
        <w:tc>
          <w:tcPr>
            <w:tcW w:w="1287"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rPr>
                <w:szCs w:val="28"/>
                <w:lang w:val="it-IT"/>
              </w:rPr>
            </w:pPr>
            <w:r w:rsidRPr="00A62275">
              <w:rPr>
                <w:szCs w:val="28"/>
                <w:lang w:val="it-IT"/>
              </w:rPr>
              <w:t>0.1</w:t>
            </w:r>
          </w:p>
        </w:tc>
      </w:tr>
      <w:tr w:rsidR="005E0C90" w:rsidRPr="00A62275" w:rsidTr="00E71DB6">
        <w:trPr>
          <w:cantSplit/>
          <w:trHeight w:val="350"/>
        </w:trPr>
        <w:tc>
          <w:tcPr>
            <w:tcW w:w="1893" w:type="dxa"/>
            <w:vMerge/>
            <w:shd w:val="clear" w:color="auto" w:fill="FFFFFF"/>
            <w:vAlign w:val="center"/>
          </w:tcPr>
          <w:p w:rsidR="005E0C90" w:rsidRPr="00A62275" w:rsidRDefault="005E0C90" w:rsidP="00593E33">
            <w:pPr>
              <w:spacing w:line="276" w:lineRule="auto"/>
              <w:jc w:val="center"/>
              <w:rPr>
                <w:rFonts w:eastAsia="Arial Unicode MS"/>
                <w:color w:val="000000"/>
                <w:szCs w:val="28"/>
                <w:lang w:val="it-IT"/>
              </w:rPr>
            </w:pPr>
          </w:p>
        </w:tc>
        <w:tc>
          <w:tcPr>
            <w:tcW w:w="3782"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r w:rsidRPr="00103D56">
              <w:rPr>
                <w:rFonts w:eastAsia="Arial Unicode MS"/>
                <w:b/>
                <w:color w:val="000000"/>
                <w:szCs w:val="28"/>
                <w:u w:color="000000"/>
                <w:lang w:val="it-IT"/>
              </w:rPr>
              <w:t>C2</w:t>
            </w:r>
            <w:r w:rsidRPr="00A62275">
              <w:rPr>
                <w:rFonts w:eastAsia="Arial Unicode MS"/>
                <w:color w:val="000000"/>
                <w:szCs w:val="28"/>
                <w:u w:color="000000"/>
                <w:lang w:val="it-IT"/>
              </w:rPr>
              <w:t xml:space="preserve"> - Curatele di volume nazionale</w:t>
            </w:r>
          </w:p>
        </w:tc>
        <w:tc>
          <w:tcPr>
            <w:tcW w:w="1620"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r w:rsidRPr="00A62275">
              <w:rPr>
                <w:szCs w:val="28"/>
                <w:lang w:val="it-IT"/>
              </w:rPr>
              <w:t>0.05</w:t>
            </w:r>
          </w:p>
        </w:tc>
        <w:tc>
          <w:tcPr>
            <w:tcW w:w="1620" w:type="dxa"/>
            <w:shd w:val="clear" w:color="auto" w:fill="FFFFFF"/>
            <w:vAlign w:val="center"/>
          </w:tcPr>
          <w:p w:rsidR="005E0C90" w:rsidRPr="00A62275" w:rsidRDefault="00987AF7" w:rsidP="00593E33">
            <w:pPr>
              <w:spacing w:line="276" w:lineRule="auto"/>
              <w:jc w:val="center"/>
              <w:rPr>
                <w:szCs w:val="28"/>
                <w:lang w:val="it-IT"/>
              </w:rPr>
            </w:pPr>
            <w:r>
              <w:rPr>
                <w:szCs w:val="28"/>
                <w:lang w:val="it-IT"/>
              </w:rPr>
              <w:t>0.03</w:t>
            </w:r>
          </w:p>
        </w:tc>
        <w:tc>
          <w:tcPr>
            <w:tcW w:w="1287"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rPr>
                <w:szCs w:val="28"/>
                <w:lang w:val="it-IT"/>
              </w:rPr>
            </w:pPr>
            <w:r w:rsidRPr="00A62275">
              <w:rPr>
                <w:szCs w:val="28"/>
                <w:lang w:val="it-IT"/>
              </w:rPr>
              <w:t>0</w:t>
            </w:r>
            <w:r w:rsidR="00704D47">
              <w:rPr>
                <w:szCs w:val="28"/>
                <w:lang w:val="it-IT"/>
              </w:rPr>
              <w:t>.</w:t>
            </w:r>
            <w:r w:rsidRPr="00A62275">
              <w:rPr>
                <w:szCs w:val="28"/>
                <w:lang w:val="it-IT"/>
              </w:rPr>
              <w:t>01</w:t>
            </w:r>
          </w:p>
        </w:tc>
      </w:tr>
      <w:tr w:rsidR="004E20EC" w:rsidRPr="00A62275" w:rsidTr="00E71DB6">
        <w:trPr>
          <w:cantSplit/>
          <w:trHeight w:val="350"/>
        </w:trPr>
        <w:tc>
          <w:tcPr>
            <w:tcW w:w="1893" w:type="dxa"/>
            <w:vMerge/>
            <w:shd w:val="clear" w:color="auto" w:fill="FFFFFF"/>
            <w:vAlign w:val="center"/>
          </w:tcPr>
          <w:p w:rsidR="005E0C90" w:rsidRPr="00A62275" w:rsidRDefault="005E0C90" w:rsidP="00593E33">
            <w:pPr>
              <w:spacing w:line="276" w:lineRule="auto"/>
              <w:jc w:val="center"/>
              <w:rPr>
                <w:rFonts w:eastAsia="Arial Unicode MS"/>
                <w:color w:val="000000"/>
                <w:szCs w:val="28"/>
                <w:lang w:val="it-IT"/>
              </w:rPr>
            </w:pPr>
          </w:p>
        </w:tc>
        <w:tc>
          <w:tcPr>
            <w:tcW w:w="3782" w:type="dxa"/>
            <w:shd w:val="clear" w:color="auto" w:fill="FFFFFF"/>
            <w:tcMar>
              <w:top w:w="80" w:type="dxa"/>
              <w:left w:w="0" w:type="dxa"/>
              <w:bottom w:w="80" w:type="dxa"/>
              <w:right w:w="0" w:type="dxa"/>
            </w:tcMar>
            <w:vAlign w:val="center"/>
          </w:tcPr>
          <w:p w:rsidR="005E0C90" w:rsidRPr="005E0C90" w:rsidRDefault="005E0C90" w:rsidP="00593E33">
            <w:pPr>
              <w:spacing w:line="276" w:lineRule="auto"/>
              <w:jc w:val="center"/>
              <w:outlineLvl w:val="0"/>
              <w:rPr>
                <w:rFonts w:eastAsia="Arial Unicode MS"/>
                <w:color w:val="000000"/>
                <w:szCs w:val="28"/>
                <w:u w:color="000000"/>
                <w:lang w:val="it-IT"/>
              </w:rPr>
            </w:pPr>
            <w:r w:rsidRPr="00103D56">
              <w:rPr>
                <w:rFonts w:eastAsia="Arial Unicode MS"/>
                <w:b/>
                <w:color w:val="000000"/>
                <w:szCs w:val="28"/>
                <w:u w:color="000000"/>
                <w:lang w:val="it-IT"/>
              </w:rPr>
              <w:t>C2a</w:t>
            </w:r>
            <w:r w:rsidRPr="005E0C90">
              <w:rPr>
                <w:rFonts w:eastAsia="Arial Unicode MS"/>
                <w:color w:val="000000"/>
                <w:szCs w:val="28"/>
                <w:u w:color="000000"/>
                <w:lang w:val="it-IT"/>
              </w:rPr>
              <w:t xml:space="preserve"> - Contributo autore di volume nazionale (curatele, capitoli libro, introduzione max 0.3 punti)</w:t>
            </w:r>
          </w:p>
        </w:tc>
        <w:tc>
          <w:tcPr>
            <w:tcW w:w="1620" w:type="dxa"/>
            <w:shd w:val="clear" w:color="auto" w:fill="FFFFFF"/>
            <w:tcMar>
              <w:top w:w="80" w:type="dxa"/>
              <w:left w:w="0" w:type="dxa"/>
              <w:bottom w:w="80" w:type="dxa"/>
              <w:right w:w="0" w:type="dxa"/>
            </w:tcMar>
            <w:vAlign w:val="center"/>
          </w:tcPr>
          <w:p w:rsidR="005E0C90" w:rsidRPr="005E0C90" w:rsidRDefault="005E0C90" w:rsidP="00593E33">
            <w:pPr>
              <w:spacing w:line="276" w:lineRule="auto"/>
              <w:jc w:val="center"/>
              <w:outlineLvl w:val="0"/>
              <w:rPr>
                <w:rFonts w:eastAsia="Arial Unicode MS"/>
                <w:color w:val="000000"/>
                <w:szCs w:val="28"/>
                <w:u w:color="000000"/>
                <w:lang w:val="it-IT"/>
              </w:rPr>
            </w:pPr>
            <w:r w:rsidRPr="005E0C90">
              <w:rPr>
                <w:szCs w:val="28"/>
                <w:lang w:val="it-IT"/>
              </w:rPr>
              <w:t>0.3</w:t>
            </w:r>
          </w:p>
        </w:tc>
        <w:tc>
          <w:tcPr>
            <w:tcW w:w="1620" w:type="dxa"/>
            <w:shd w:val="clear" w:color="auto" w:fill="FFFFFF"/>
            <w:vAlign w:val="center"/>
          </w:tcPr>
          <w:p w:rsidR="005E0C90" w:rsidRPr="00A62275" w:rsidRDefault="00987AF7" w:rsidP="00593E33">
            <w:pPr>
              <w:spacing w:line="276" w:lineRule="auto"/>
              <w:jc w:val="center"/>
              <w:rPr>
                <w:szCs w:val="28"/>
                <w:lang w:val="it-IT"/>
              </w:rPr>
            </w:pPr>
            <w:r>
              <w:rPr>
                <w:szCs w:val="28"/>
                <w:lang w:val="it-IT"/>
              </w:rPr>
              <w:t>0.2</w:t>
            </w:r>
          </w:p>
        </w:tc>
        <w:tc>
          <w:tcPr>
            <w:tcW w:w="1287"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rPr>
                <w:szCs w:val="28"/>
                <w:lang w:val="it-IT"/>
              </w:rPr>
            </w:pPr>
            <w:r w:rsidRPr="00A62275">
              <w:rPr>
                <w:szCs w:val="28"/>
                <w:lang w:val="it-IT"/>
              </w:rPr>
              <w:t>0.05</w:t>
            </w:r>
          </w:p>
        </w:tc>
      </w:tr>
      <w:tr w:rsidR="005E0C90" w:rsidRPr="00A62275" w:rsidTr="00E71DB6">
        <w:trPr>
          <w:cantSplit/>
          <w:trHeight w:val="350"/>
        </w:trPr>
        <w:tc>
          <w:tcPr>
            <w:tcW w:w="1893" w:type="dxa"/>
            <w:vMerge/>
            <w:shd w:val="clear" w:color="auto" w:fill="FFFFFF"/>
            <w:vAlign w:val="center"/>
          </w:tcPr>
          <w:p w:rsidR="005E0C90" w:rsidRPr="00A62275" w:rsidRDefault="005E0C90" w:rsidP="00593E33">
            <w:pPr>
              <w:spacing w:line="276" w:lineRule="auto"/>
              <w:jc w:val="center"/>
              <w:rPr>
                <w:rFonts w:eastAsia="Arial Unicode MS"/>
                <w:color w:val="000000"/>
                <w:szCs w:val="28"/>
                <w:lang w:val="it-IT"/>
              </w:rPr>
            </w:pPr>
          </w:p>
        </w:tc>
        <w:tc>
          <w:tcPr>
            <w:tcW w:w="3782"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r w:rsidRPr="00103D56">
              <w:rPr>
                <w:rFonts w:eastAsia="Arial Unicode MS"/>
                <w:b/>
                <w:color w:val="000000"/>
                <w:szCs w:val="28"/>
                <w:u w:color="000000"/>
                <w:lang w:val="it-IT"/>
              </w:rPr>
              <w:t>C3</w:t>
            </w:r>
            <w:r w:rsidRPr="00A62275">
              <w:rPr>
                <w:rFonts w:eastAsia="Arial Unicode MS"/>
                <w:color w:val="000000"/>
                <w:szCs w:val="28"/>
                <w:u w:color="000000"/>
                <w:lang w:val="it-IT"/>
              </w:rPr>
              <w:t>- Curatele di cartografia geologica o archeologica</w:t>
            </w:r>
          </w:p>
        </w:tc>
        <w:tc>
          <w:tcPr>
            <w:tcW w:w="4527" w:type="dxa"/>
            <w:gridSpan w:val="3"/>
            <w:shd w:val="clear" w:color="auto" w:fill="FFFFFF"/>
            <w:vAlign w:val="center"/>
          </w:tcPr>
          <w:p w:rsidR="005E0C90" w:rsidRPr="00A62275" w:rsidRDefault="005E0C90" w:rsidP="00593E33">
            <w:pPr>
              <w:spacing w:line="276" w:lineRule="auto"/>
              <w:jc w:val="center"/>
              <w:rPr>
                <w:szCs w:val="28"/>
                <w:lang w:val="it-IT"/>
              </w:rPr>
            </w:pPr>
            <w:r w:rsidRPr="00A62275">
              <w:rPr>
                <w:szCs w:val="28"/>
                <w:lang w:val="it-IT"/>
              </w:rPr>
              <w:t>0.1</w:t>
            </w:r>
          </w:p>
        </w:tc>
      </w:tr>
      <w:tr w:rsidR="005E0C90" w:rsidRPr="00A62275" w:rsidTr="00E71DB6">
        <w:trPr>
          <w:cantSplit/>
          <w:trHeight w:val="350"/>
        </w:trPr>
        <w:tc>
          <w:tcPr>
            <w:tcW w:w="1893" w:type="dxa"/>
            <w:shd w:val="clear" w:color="auto" w:fill="FFFFFF"/>
            <w:tcMar>
              <w:top w:w="80" w:type="dxa"/>
              <w:left w:w="0" w:type="dxa"/>
              <w:bottom w:w="80" w:type="dxa"/>
              <w:right w:w="0" w:type="dxa"/>
            </w:tcMar>
            <w:vAlign w:val="center"/>
          </w:tcPr>
          <w:p w:rsidR="005E0C90" w:rsidRPr="005E0C90" w:rsidRDefault="005E0C90" w:rsidP="00593E33">
            <w:pPr>
              <w:spacing w:line="276" w:lineRule="auto"/>
              <w:jc w:val="center"/>
              <w:outlineLvl w:val="0"/>
              <w:rPr>
                <w:rFonts w:eastAsia="Arial Unicode MS"/>
                <w:b/>
                <w:color w:val="000000"/>
                <w:szCs w:val="28"/>
                <w:u w:color="000000"/>
                <w:lang w:val="it-IT"/>
              </w:rPr>
            </w:pPr>
            <w:r w:rsidRPr="005E0C90">
              <w:rPr>
                <w:rFonts w:eastAsia="Arial Unicode MS"/>
                <w:b/>
                <w:color w:val="000000"/>
                <w:szCs w:val="28"/>
                <w:u w:color="000000"/>
                <w:lang w:val="it-IT"/>
              </w:rPr>
              <w:t xml:space="preserve">D </w:t>
            </w:r>
            <w:del w:id="149" w:author="Giovanni Stanghellini" w:date="2019-06-27T11:07:00Z">
              <w:r w:rsidRPr="005E0C90" w:rsidDel="006F5006">
                <w:rPr>
                  <w:rFonts w:eastAsia="Arial Unicode MS"/>
                  <w:b/>
                  <w:color w:val="000000"/>
                  <w:szCs w:val="28"/>
                  <w:u w:color="000000"/>
                  <w:lang w:val="it-IT"/>
                </w:rPr>
                <w:delText>-</w:delText>
              </w:r>
            </w:del>
            <w:ins w:id="150" w:author="Giovanni Stanghellini" w:date="2019-06-27T11:07:00Z">
              <w:r w:rsidR="006F5006">
                <w:rPr>
                  <w:rFonts w:eastAsia="Arial Unicode MS"/>
                  <w:b/>
                  <w:color w:val="000000"/>
                  <w:szCs w:val="28"/>
                  <w:u w:color="000000"/>
                  <w:lang w:val="it-IT"/>
                </w:rPr>
                <w:t>–</w:t>
              </w:r>
            </w:ins>
            <w:r w:rsidRPr="005E0C90">
              <w:rPr>
                <w:rFonts w:eastAsia="Arial Unicode MS"/>
                <w:b/>
                <w:color w:val="000000"/>
                <w:szCs w:val="28"/>
                <w:u w:color="000000"/>
                <w:lang w:val="it-IT"/>
              </w:rPr>
              <w:t xml:space="preserve"> ALTRO</w:t>
            </w:r>
          </w:p>
        </w:tc>
        <w:tc>
          <w:tcPr>
            <w:tcW w:w="3782"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r w:rsidRPr="00103D56">
              <w:rPr>
                <w:rFonts w:eastAsia="Arial Unicode MS"/>
                <w:b/>
                <w:color w:val="000000"/>
                <w:szCs w:val="28"/>
                <w:u w:color="000000"/>
                <w:lang w:val="it-IT"/>
              </w:rPr>
              <w:t>D1</w:t>
            </w:r>
            <w:r w:rsidRPr="00A62275">
              <w:rPr>
                <w:rFonts w:eastAsia="Arial Unicode MS"/>
                <w:color w:val="000000"/>
                <w:szCs w:val="28"/>
                <w:u w:color="000000"/>
                <w:lang w:val="it-IT"/>
              </w:rPr>
              <w:t xml:space="preserve"> - Carte geologiche o archeologica peer-reviewed</w:t>
            </w:r>
          </w:p>
        </w:tc>
        <w:tc>
          <w:tcPr>
            <w:tcW w:w="4527" w:type="dxa"/>
            <w:gridSpan w:val="3"/>
            <w:shd w:val="clear" w:color="auto" w:fill="FFFFFF"/>
            <w:vAlign w:val="center"/>
          </w:tcPr>
          <w:p w:rsidR="005E0C90" w:rsidRPr="00A62275" w:rsidRDefault="005E0C90" w:rsidP="00593E33">
            <w:pPr>
              <w:spacing w:line="276" w:lineRule="auto"/>
              <w:jc w:val="center"/>
              <w:rPr>
                <w:szCs w:val="28"/>
              </w:rPr>
            </w:pPr>
            <w:r w:rsidRPr="00A62275">
              <w:rPr>
                <w:szCs w:val="28"/>
                <w:lang w:val="it-IT"/>
              </w:rPr>
              <w:t>0.</w:t>
            </w:r>
            <w:r w:rsidRPr="00A62275">
              <w:rPr>
                <w:szCs w:val="28"/>
              </w:rPr>
              <w:t>2</w:t>
            </w:r>
          </w:p>
        </w:tc>
      </w:tr>
      <w:tr w:rsidR="005E0C90" w:rsidRPr="00A62275" w:rsidTr="00E71DB6">
        <w:trPr>
          <w:cantSplit/>
          <w:trHeight w:val="350"/>
        </w:trPr>
        <w:tc>
          <w:tcPr>
            <w:tcW w:w="1893" w:type="dxa"/>
            <w:vMerge w:val="restart"/>
            <w:shd w:val="clear" w:color="auto" w:fill="FFFFFF"/>
            <w:tcMar>
              <w:top w:w="80" w:type="dxa"/>
              <w:left w:w="0" w:type="dxa"/>
              <w:bottom w:w="80" w:type="dxa"/>
              <w:right w:w="0" w:type="dxa"/>
            </w:tcMar>
            <w:vAlign w:val="center"/>
          </w:tcPr>
          <w:p w:rsidR="005E0C90" w:rsidRPr="005E0C90" w:rsidRDefault="005E0C90" w:rsidP="00593E33">
            <w:pPr>
              <w:spacing w:line="276" w:lineRule="auto"/>
              <w:jc w:val="center"/>
              <w:outlineLvl w:val="0"/>
              <w:rPr>
                <w:rFonts w:eastAsia="Arial Unicode MS"/>
                <w:b/>
                <w:color w:val="000000"/>
                <w:szCs w:val="28"/>
                <w:u w:color="000000"/>
                <w:lang w:val="it-IT"/>
              </w:rPr>
            </w:pPr>
            <w:r w:rsidRPr="005E0C90">
              <w:rPr>
                <w:rFonts w:eastAsia="Arial Unicode MS"/>
                <w:b/>
                <w:color w:val="000000"/>
                <w:szCs w:val="28"/>
                <w:u w:color="000000"/>
                <w:lang w:val="it-IT"/>
              </w:rPr>
              <w:t xml:space="preserve">E </w:t>
            </w:r>
            <w:del w:id="151" w:author="Giovanni Stanghellini" w:date="2019-06-27T11:07:00Z">
              <w:r w:rsidRPr="005E0C90" w:rsidDel="006F5006">
                <w:rPr>
                  <w:rFonts w:eastAsia="Arial Unicode MS"/>
                  <w:b/>
                  <w:color w:val="000000"/>
                  <w:szCs w:val="28"/>
                  <w:u w:color="000000"/>
                  <w:lang w:val="it-IT"/>
                </w:rPr>
                <w:delText>-</w:delText>
              </w:r>
            </w:del>
            <w:ins w:id="152" w:author="Giovanni Stanghellini" w:date="2019-06-27T11:07:00Z">
              <w:r w:rsidR="006F5006">
                <w:rPr>
                  <w:rFonts w:eastAsia="Arial Unicode MS"/>
                  <w:b/>
                  <w:color w:val="000000"/>
                  <w:szCs w:val="28"/>
                  <w:u w:color="000000"/>
                  <w:lang w:val="it-IT"/>
                </w:rPr>
                <w:t>–</w:t>
              </w:r>
            </w:ins>
            <w:r w:rsidRPr="005E0C90">
              <w:rPr>
                <w:rFonts w:eastAsia="Arial Unicode MS"/>
                <w:b/>
                <w:color w:val="000000"/>
                <w:szCs w:val="28"/>
                <w:u w:color="000000"/>
                <w:lang w:val="it-IT"/>
              </w:rPr>
              <w:t>BREVETTI</w:t>
            </w:r>
          </w:p>
        </w:tc>
        <w:tc>
          <w:tcPr>
            <w:tcW w:w="3782"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r w:rsidRPr="00103D56">
              <w:rPr>
                <w:rFonts w:eastAsia="Arial Unicode MS"/>
                <w:b/>
                <w:color w:val="000000"/>
                <w:szCs w:val="28"/>
                <w:u w:color="000000"/>
                <w:lang w:val="it-IT"/>
              </w:rPr>
              <w:t>E1</w:t>
            </w:r>
            <w:r>
              <w:rPr>
                <w:rFonts w:eastAsia="Arial Unicode MS"/>
                <w:color w:val="000000"/>
                <w:szCs w:val="28"/>
                <w:u w:color="000000"/>
                <w:lang w:val="it-IT"/>
              </w:rPr>
              <w:t xml:space="preserve"> - </w:t>
            </w:r>
            <w:r w:rsidRPr="00A62275">
              <w:rPr>
                <w:rFonts w:eastAsia="Arial Unicode MS"/>
                <w:color w:val="000000"/>
                <w:szCs w:val="28"/>
                <w:u w:color="000000"/>
                <w:lang w:val="it-IT"/>
              </w:rPr>
              <w:t xml:space="preserve">Europei </w:t>
            </w:r>
            <w:r>
              <w:rPr>
                <w:rFonts w:eastAsia="Arial Unicode MS"/>
                <w:color w:val="000000"/>
                <w:szCs w:val="28"/>
                <w:u w:color="000000"/>
                <w:lang w:val="it-IT"/>
              </w:rPr>
              <w:t>/</w:t>
            </w:r>
            <w:r w:rsidRPr="00A62275">
              <w:rPr>
                <w:rFonts w:eastAsia="Arial Unicode MS"/>
                <w:color w:val="000000"/>
                <w:szCs w:val="28"/>
                <w:u w:color="000000"/>
                <w:lang w:val="it-IT"/>
              </w:rPr>
              <w:t xml:space="preserve"> internazionali</w:t>
            </w:r>
          </w:p>
        </w:tc>
        <w:tc>
          <w:tcPr>
            <w:tcW w:w="4527" w:type="dxa"/>
            <w:gridSpan w:val="3"/>
            <w:shd w:val="clear" w:color="auto" w:fill="FFFFFF"/>
            <w:vAlign w:val="center"/>
          </w:tcPr>
          <w:p w:rsidR="005E0C90" w:rsidRPr="00A62275" w:rsidRDefault="005E0C90" w:rsidP="00593E33">
            <w:pPr>
              <w:spacing w:line="276" w:lineRule="auto"/>
              <w:jc w:val="center"/>
              <w:rPr>
                <w:szCs w:val="28"/>
              </w:rPr>
            </w:pPr>
            <w:r w:rsidRPr="00A62275">
              <w:rPr>
                <w:szCs w:val="28"/>
              </w:rPr>
              <w:t>1</w:t>
            </w:r>
          </w:p>
        </w:tc>
      </w:tr>
      <w:tr w:rsidR="005E0C90" w:rsidRPr="00A62275" w:rsidTr="00E71DB6">
        <w:trPr>
          <w:cantSplit/>
          <w:trHeight w:val="350"/>
        </w:trPr>
        <w:tc>
          <w:tcPr>
            <w:tcW w:w="1893" w:type="dxa"/>
            <w:vMerge/>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p>
        </w:tc>
        <w:tc>
          <w:tcPr>
            <w:tcW w:w="3782" w:type="dxa"/>
            <w:shd w:val="clear" w:color="auto" w:fill="FFFFFF"/>
            <w:tcMar>
              <w:top w:w="80" w:type="dxa"/>
              <w:left w:w="0" w:type="dxa"/>
              <w:bottom w:w="80" w:type="dxa"/>
              <w:right w:w="0" w:type="dxa"/>
            </w:tcMar>
            <w:vAlign w:val="center"/>
          </w:tcPr>
          <w:p w:rsidR="005E0C90" w:rsidRPr="00A62275" w:rsidRDefault="005E0C90" w:rsidP="00593E33">
            <w:pPr>
              <w:spacing w:line="276" w:lineRule="auto"/>
              <w:jc w:val="center"/>
              <w:outlineLvl w:val="0"/>
              <w:rPr>
                <w:rFonts w:eastAsia="Arial Unicode MS"/>
                <w:color w:val="000000"/>
                <w:szCs w:val="28"/>
                <w:u w:color="000000"/>
                <w:lang w:val="it-IT"/>
              </w:rPr>
            </w:pPr>
            <w:r w:rsidRPr="00103D56">
              <w:rPr>
                <w:rFonts w:eastAsia="Arial Unicode MS"/>
                <w:b/>
                <w:color w:val="000000"/>
                <w:szCs w:val="28"/>
                <w:u w:color="000000"/>
                <w:lang w:val="it-IT"/>
              </w:rPr>
              <w:t>E2</w:t>
            </w:r>
            <w:r>
              <w:rPr>
                <w:rFonts w:eastAsia="Arial Unicode MS"/>
                <w:color w:val="000000"/>
                <w:szCs w:val="28"/>
                <w:u w:color="000000"/>
                <w:lang w:val="it-IT"/>
              </w:rPr>
              <w:t xml:space="preserve"> - </w:t>
            </w:r>
            <w:r w:rsidRPr="00A62275">
              <w:rPr>
                <w:rFonts w:eastAsia="Arial Unicode MS"/>
                <w:color w:val="000000"/>
                <w:szCs w:val="28"/>
                <w:u w:color="000000"/>
                <w:lang w:val="it-IT"/>
              </w:rPr>
              <w:t>Nazionali</w:t>
            </w:r>
          </w:p>
        </w:tc>
        <w:tc>
          <w:tcPr>
            <w:tcW w:w="4527" w:type="dxa"/>
            <w:gridSpan w:val="3"/>
            <w:shd w:val="clear" w:color="auto" w:fill="FFFFFF"/>
            <w:vAlign w:val="center"/>
          </w:tcPr>
          <w:p w:rsidR="005E0C90" w:rsidRPr="00A62275" w:rsidRDefault="005E0C90" w:rsidP="00593E33">
            <w:pPr>
              <w:spacing w:line="276" w:lineRule="auto"/>
              <w:jc w:val="center"/>
              <w:rPr>
                <w:szCs w:val="28"/>
              </w:rPr>
            </w:pPr>
            <w:r w:rsidRPr="00A62275">
              <w:rPr>
                <w:szCs w:val="28"/>
              </w:rPr>
              <w:t>0.5</w:t>
            </w:r>
          </w:p>
        </w:tc>
      </w:tr>
    </w:tbl>
    <w:p w:rsidR="00C60647" w:rsidRDefault="00C60647" w:rsidP="00593E33">
      <w:pPr>
        <w:jc w:val="center"/>
        <w:rPr>
          <w:rFonts w:eastAsia="Arial Unicode MS"/>
          <w:b/>
          <w:color w:val="000000"/>
          <w:sz w:val="28"/>
          <w:szCs w:val="28"/>
          <w:u w:color="000000"/>
          <w:lang w:val="it-IT"/>
        </w:rPr>
      </w:pPr>
      <w:r>
        <w:rPr>
          <w:rFonts w:eastAsia="Arial Unicode MS"/>
          <w:b/>
          <w:color w:val="000000"/>
          <w:sz w:val="28"/>
          <w:szCs w:val="28"/>
          <w:u w:color="000000"/>
          <w:lang w:val="it-IT"/>
        </w:rPr>
        <w:br w:type="page"/>
      </w:r>
    </w:p>
    <w:p w:rsidR="004F2AD3" w:rsidRPr="00852281" w:rsidRDefault="00DE6A1D" w:rsidP="00E71DB6">
      <w:pPr>
        <w:spacing w:line="276" w:lineRule="auto"/>
        <w:ind w:left="284"/>
        <w:jc w:val="both"/>
        <w:outlineLvl w:val="0"/>
        <w:rPr>
          <w:rFonts w:eastAsia="Arial Unicode MS"/>
          <w:b/>
          <w:color w:val="000000"/>
          <w:sz w:val="28"/>
          <w:szCs w:val="28"/>
          <w:u w:color="000000"/>
          <w:lang w:val="it-IT"/>
        </w:rPr>
      </w:pPr>
      <w:r w:rsidRPr="00852281">
        <w:rPr>
          <w:rFonts w:eastAsia="Arial Unicode MS"/>
          <w:b/>
          <w:color w:val="000000"/>
          <w:sz w:val="28"/>
          <w:szCs w:val="28"/>
          <w:u w:color="000000"/>
          <w:lang w:val="it-IT"/>
        </w:rPr>
        <w:lastRenderedPageBreak/>
        <w:t>NOTE:</w:t>
      </w:r>
    </w:p>
    <w:p w:rsidR="00DE6A1D" w:rsidRPr="00987AF7" w:rsidRDefault="00DE6A1D" w:rsidP="00E71DB6">
      <w:pPr>
        <w:spacing w:line="276" w:lineRule="auto"/>
        <w:ind w:left="284"/>
        <w:jc w:val="both"/>
        <w:outlineLvl w:val="0"/>
        <w:rPr>
          <w:sz w:val="28"/>
          <w:szCs w:val="28"/>
          <w:lang w:val="it-IT"/>
        </w:rPr>
      </w:pPr>
    </w:p>
    <w:p w:rsidR="00C425A6" w:rsidRPr="00987AF7" w:rsidRDefault="00C425A6" w:rsidP="00E71DB6">
      <w:pPr>
        <w:numPr>
          <w:ilvl w:val="0"/>
          <w:numId w:val="7"/>
        </w:numPr>
        <w:spacing w:line="276" w:lineRule="auto"/>
        <w:ind w:left="284" w:right="560"/>
        <w:jc w:val="both"/>
        <w:outlineLvl w:val="0"/>
        <w:rPr>
          <w:rFonts w:eastAsia="Arial Unicode MS"/>
          <w:color w:val="000000"/>
          <w:sz w:val="28"/>
          <w:szCs w:val="28"/>
          <w:u w:color="000000"/>
          <w:lang w:val="it-IT"/>
        </w:rPr>
      </w:pPr>
      <w:r w:rsidRPr="00987AF7">
        <w:rPr>
          <w:rFonts w:eastAsia="Arial Unicode MS"/>
          <w:color w:val="000000"/>
          <w:sz w:val="28"/>
          <w:szCs w:val="28"/>
          <w:u w:color="000000"/>
          <w:lang w:val="it-IT"/>
        </w:rPr>
        <w:t xml:space="preserve">CURATELE:Il contributo di ogni autore in un libro non può superare un punteggio pari a </w:t>
      </w:r>
      <w:r w:rsidR="008E1912" w:rsidRPr="00987AF7">
        <w:rPr>
          <w:rFonts w:eastAsia="Arial Unicode MS"/>
          <w:color w:val="000000"/>
          <w:sz w:val="28"/>
          <w:szCs w:val="28"/>
          <w:u w:color="000000"/>
          <w:lang w:val="it-IT"/>
        </w:rPr>
        <w:t>0.</w:t>
      </w:r>
      <w:r w:rsidR="003C34E3" w:rsidRPr="00987AF7">
        <w:rPr>
          <w:rFonts w:eastAsia="Arial Unicode MS"/>
          <w:color w:val="000000"/>
          <w:sz w:val="28"/>
          <w:szCs w:val="28"/>
          <w:u w:color="000000"/>
          <w:lang w:val="it-IT"/>
        </w:rPr>
        <w:t>7</w:t>
      </w:r>
      <w:r w:rsidRPr="00987AF7">
        <w:rPr>
          <w:rFonts w:eastAsia="Arial Unicode MS"/>
          <w:color w:val="000000"/>
          <w:sz w:val="28"/>
          <w:szCs w:val="28"/>
          <w:u w:color="000000"/>
          <w:lang w:val="it-IT"/>
        </w:rPr>
        <w:t>per un prodotto di classe A, e pari a</w:t>
      </w:r>
      <w:r w:rsidR="008E1912" w:rsidRPr="00987AF7">
        <w:rPr>
          <w:rFonts w:eastAsia="Arial Unicode MS"/>
          <w:color w:val="000000"/>
          <w:sz w:val="28"/>
          <w:szCs w:val="28"/>
          <w:u w:color="000000"/>
          <w:lang w:val="it-IT"/>
        </w:rPr>
        <w:t xml:space="preserve"> 0.</w:t>
      </w:r>
      <w:r w:rsidR="00B31D57" w:rsidRPr="00987AF7">
        <w:rPr>
          <w:rFonts w:eastAsia="Arial Unicode MS"/>
          <w:color w:val="000000"/>
          <w:sz w:val="28"/>
          <w:szCs w:val="28"/>
          <w:u w:color="000000"/>
          <w:lang w:val="it-IT"/>
        </w:rPr>
        <w:t xml:space="preserve">3 </w:t>
      </w:r>
      <w:r w:rsidRPr="00987AF7">
        <w:rPr>
          <w:rFonts w:eastAsia="Arial Unicode MS"/>
          <w:color w:val="000000"/>
          <w:sz w:val="28"/>
          <w:szCs w:val="28"/>
          <w:u w:color="000000"/>
          <w:lang w:val="it-IT"/>
        </w:rPr>
        <w:t xml:space="preserve">per un prodotto di classe B.Anche in questo caso </w:t>
      </w:r>
      <w:r w:rsidR="00DE6A1D" w:rsidRPr="00987AF7">
        <w:rPr>
          <w:rFonts w:eastAsia="Arial Unicode MS"/>
          <w:color w:val="000000"/>
          <w:sz w:val="28"/>
          <w:szCs w:val="28"/>
          <w:u w:color="000000"/>
          <w:lang w:val="it-IT"/>
        </w:rPr>
        <w:t>sarà rispettato</w:t>
      </w:r>
      <w:r w:rsidR="008E1912" w:rsidRPr="00987AF7">
        <w:rPr>
          <w:rFonts w:eastAsia="Arial Unicode MS"/>
          <w:color w:val="000000"/>
          <w:sz w:val="28"/>
          <w:szCs w:val="28"/>
          <w:u w:color="000000"/>
          <w:lang w:val="it-IT"/>
        </w:rPr>
        <w:t xml:space="preserve"> il ranking</w:t>
      </w:r>
      <w:r w:rsidR="004F2AD3" w:rsidRPr="00987AF7">
        <w:rPr>
          <w:rFonts w:eastAsia="Arial Unicode MS"/>
          <w:color w:val="000000"/>
          <w:sz w:val="28"/>
          <w:szCs w:val="28"/>
          <w:u w:color="000000"/>
          <w:lang w:val="it-IT"/>
        </w:rPr>
        <w:t>.</w:t>
      </w:r>
    </w:p>
    <w:p w:rsidR="004F2AD3" w:rsidRPr="00987AF7" w:rsidRDefault="004F2AD3" w:rsidP="00E71DB6">
      <w:pPr>
        <w:pStyle w:val="Paragrafoelenco"/>
        <w:ind w:left="284" w:right="560"/>
        <w:jc w:val="both"/>
        <w:rPr>
          <w:rFonts w:eastAsia="Arial Unicode MS"/>
          <w:color w:val="000000"/>
          <w:sz w:val="28"/>
          <w:szCs w:val="28"/>
          <w:u w:color="000000"/>
          <w:lang w:val="it-IT"/>
        </w:rPr>
      </w:pPr>
    </w:p>
    <w:p w:rsidR="00F51BA4" w:rsidRPr="00987AF7" w:rsidRDefault="00F51BA4" w:rsidP="00E71DB6">
      <w:pPr>
        <w:numPr>
          <w:ilvl w:val="0"/>
          <w:numId w:val="7"/>
        </w:numPr>
        <w:spacing w:line="276" w:lineRule="auto"/>
        <w:ind w:left="284" w:right="560"/>
        <w:jc w:val="both"/>
        <w:outlineLvl w:val="0"/>
        <w:rPr>
          <w:rFonts w:eastAsia="Arial Unicode MS"/>
          <w:color w:val="000000"/>
          <w:sz w:val="28"/>
          <w:szCs w:val="28"/>
          <w:u w:color="000000"/>
          <w:lang w:val="it-IT"/>
        </w:rPr>
      </w:pPr>
      <w:r w:rsidRPr="00987AF7">
        <w:rPr>
          <w:rFonts w:eastAsia="Arial Unicode MS"/>
          <w:color w:val="000000"/>
          <w:sz w:val="28"/>
          <w:szCs w:val="28"/>
          <w:u w:color="000000"/>
          <w:lang w:val="it-IT"/>
        </w:rPr>
        <w:t>BREVETTI: per l’anno di inizio della valutazione si fariferimento alla data di deposito nazionale.</w:t>
      </w:r>
    </w:p>
    <w:p w:rsidR="00DE6A1D" w:rsidRPr="00987AF7" w:rsidRDefault="00DE6A1D" w:rsidP="00E71DB6">
      <w:pPr>
        <w:spacing w:line="276" w:lineRule="auto"/>
        <w:ind w:left="284" w:right="560"/>
        <w:jc w:val="both"/>
        <w:outlineLvl w:val="0"/>
        <w:rPr>
          <w:rFonts w:eastAsia="Arial Unicode MS"/>
          <w:color w:val="000000"/>
          <w:sz w:val="28"/>
          <w:szCs w:val="28"/>
          <w:u w:color="000000"/>
          <w:lang w:val="it-IT"/>
        </w:rPr>
      </w:pPr>
    </w:p>
    <w:p w:rsidR="00DE6A1D" w:rsidRPr="00987AF7" w:rsidRDefault="004F2AD3" w:rsidP="00E71DB6">
      <w:pPr>
        <w:numPr>
          <w:ilvl w:val="0"/>
          <w:numId w:val="7"/>
        </w:numPr>
        <w:spacing w:line="276" w:lineRule="auto"/>
        <w:ind w:left="284" w:right="560"/>
        <w:jc w:val="both"/>
        <w:outlineLvl w:val="0"/>
        <w:rPr>
          <w:rFonts w:eastAsia="Arial Unicode MS"/>
          <w:color w:val="000000"/>
          <w:sz w:val="28"/>
          <w:szCs w:val="28"/>
          <w:u w:color="000000"/>
          <w:lang w:val="it-IT"/>
        </w:rPr>
      </w:pPr>
      <w:r w:rsidRPr="00987AF7">
        <w:rPr>
          <w:rFonts w:eastAsia="Arial Unicode MS"/>
          <w:color w:val="000000"/>
          <w:sz w:val="28"/>
          <w:szCs w:val="28"/>
          <w:u w:color="000000"/>
          <w:lang w:val="it-IT"/>
        </w:rPr>
        <w:t>NORME GENERALI:</w:t>
      </w:r>
    </w:p>
    <w:p w:rsidR="00DE6A1D" w:rsidRPr="00987AF7" w:rsidRDefault="00C425A6" w:rsidP="00E71DB6">
      <w:pPr>
        <w:numPr>
          <w:ilvl w:val="1"/>
          <w:numId w:val="7"/>
        </w:numPr>
        <w:spacing w:line="276" w:lineRule="auto"/>
        <w:ind w:left="284" w:right="560"/>
        <w:jc w:val="both"/>
        <w:outlineLvl w:val="0"/>
        <w:rPr>
          <w:rFonts w:eastAsia="Arial Unicode MS"/>
          <w:color w:val="000000"/>
          <w:sz w:val="28"/>
          <w:szCs w:val="28"/>
          <w:u w:color="000000"/>
          <w:lang w:val="it-IT"/>
        </w:rPr>
      </w:pPr>
      <w:r w:rsidRPr="00987AF7">
        <w:rPr>
          <w:rFonts w:eastAsia="Arial Unicode MS"/>
          <w:color w:val="000000"/>
          <w:sz w:val="28"/>
          <w:szCs w:val="28"/>
          <w:u w:color="000000"/>
          <w:lang w:val="it-IT"/>
        </w:rPr>
        <w:t>I titoli valutati non devono essere in corso di stampa.</w:t>
      </w:r>
    </w:p>
    <w:p w:rsidR="00DE6A1D" w:rsidRPr="00987AF7" w:rsidRDefault="00C425A6" w:rsidP="00E71DB6">
      <w:pPr>
        <w:numPr>
          <w:ilvl w:val="1"/>
          <w:numId w:val="7"/>
        </w:numPr>
        <w:spacing w:line="276" w:lineRule="auto"/>
        <w:ind w:left="284" w:right="560"/>
        <w:jc w:val="both"/>
        <w:outlineLvl w:val="0"/>
        <w:rPr>
          <w:rFonts w:eastAsia="Arial Unicode MS"/>
          <w:color w:val="000000"/>
          <w:sz w:val="28"/>
          <w:szCs w:val="28"/>
          <w:u w:color="000000"/>
          <w:lang w:val="it-IT"/>
        </w:rPr>
      </w:pPr>
      <w:r w:rsidRPr="00987AF7">
        <w:rPr>
          <w:rFonts w:eastAsia="Arial Unicode MS"/>
          <w:color w:val="000000"/>
          <w:sz w:val="28"/>
          <w:szCs w:val="28"/>
          <w:u w:color="000000"/>
          <w:lang w:val="it-IT"/>
        </w:rPr>
        <w:t xml:space="preserve">I titoli saranno valutati seguendo </w:t>
      </w:r>
      <w:r w:rsidR="004F2AD3" w:rsidRPr="00987AF7">
        <w:rPr>
          <w:rFonts w:eastAsia="Arial Unicode MS"/>
          <w:color w:val="000000"/>
          <w:sz w:val="28"/>
          <w:szCs w:val="28"/>
          <w:u w:color="000000"/>
          <w:lang w:val="it-IT"/>
        </w:rPr>
        <w:t xml:space="preserve">il seguente </w:t>
      </w:r>
      <w:r w:rsidRPr="00987AF7">
        <w:rPr>
          <w:rFonts w:eastAsia="Arial Unicode MS"/>
          <w:color w:val="000000"/>
          <w:sz w:val="28"/>
          <w:szCs w:val="28"/>
          <w:u w:color="000000"/>
          <w:lang w:val="it-IT"/>
        </w:rPr>
        <w:t>iter</w:t>
      </w:r>
      <w:r w:rsidR="00732B87" w:rsidRPr="00987AF7">
        <w:rPr>
          <w:rFonts w:eastAsia="Arial Unicode MS"/>
          <w:color w:val="000000"/>
          <w:sz w:val="28"/>
          <w:szCs w:val="28"/>
          <w:u w:color="000000"/>
          <w:lang w:val="it-IT"/>
        </w:rPr>
        <w:t xml:space="preserve"> come da </w:t>
      </w:r>
      <w:r w:rsidR="00D24E71" w:rsidRPr="00987AF7">
        <w:rPr>
          <w:rFonts w:eastAsia="Arial Unicode MS"/>
          <w:color w:val="000000"/>
          <w:sz w:val="28"/>
          <w:szCs w:val="28"/>
          <w:u w:color="000000"/>
          <w:lang w:val="it-IT"/>
        </w:rPr>
        <w:t>regolamento</w:t>
      </w:r>
      <w:r w:rsidR="004F2AD3" w:rsidRPr="00987AF7">
        <w:rPr>
          <w:rFonts w:eastAsia="Arial Unicode MS"/>
          <w:color w:val="000000"/>
          <w:sz w:val="28"/>
          <w:szCs w:val="28"/>
          <w:u w:color="000000"/>
          <w:lang w:val="it-IT"/>
        </w:rPr>
        <w:t>:</w:t>
      </w:r>
    </w:p>
    <w:p w:rsidR="00DE6A1D" w:rsidRPr="00987AF7" w:rsidRDefault="00C425A6" w:rsidP="00E71DB6">
      <w:pPr>
        <w:numPr>
          <w:ilvl w:val="0"/>
          <w:numId w:val="9"/>
        </w:numPr>
        <w:spacing w:line="276" w:lineRule="auto"/>
        <w:ind w:left="284" w:right="560"/>
        <w:jc w:val="both"/>
        <w:outlineLvl w:val="0"/>
        <w:rPr>
          <w:rFonts w:eastAsia="Arial Unicode MS"/>
          <w:color w:val="000000"/>
          <w:sz w:val="28"/>
          <w:szCs w:val="28"/>
          <w:u w:color="000000"/>
          <w:lang w:val="it-IT"/>
        </w:rPr>
      </w:pPr>
      <w:r w:rsidRPr="00987AF7">
        <w:rPr>
          <w:rFonts w:eastAsia="Arial Unicode MS"/>
          <w:color w:val="000000"/>
          <w:sz w:val="28"/>
          <w:szCs w:val="28"/>
          <w:u w:color="000000"/>
          <w:lang w:val="it-IT"/>
        </w:rPr>
        <w:t>Calcolo del punteggio di ogni ricercatore in base alla compilazione della scheda.</w:t>
      </w:r>
    </w:p>
    <w:p w:rsidR="001300BE" w:rsidRPr="00987AF7" w:rsidRDefault="00C425A6" w:rsidP="00E71DB6">
      <w:pPr>
        <w:numPr>
          <w:ilvl w:val="0"/>
          <w:numId w:val="9"/>
        </w:numPr>
        <w:spacing w:line="276" w:lineRule="auto"/>
        <w:ind w:left="284" w:right="560"/>
        <w:jc w:val="both"/>
        <w:outlineLvl w:val="0"/>
        <w:rPr>
          <w:rFonts w:eastAsia="Arial Unicode MS"/>
          <w:color w:val="000000"/>
          <w:sz w:val="28"/>
          <w:szCs w:val="28"/>
          <w:u w:color="000000"/>
          <w:lang w:val="it-IT"/>
        </w:rPr>
      </w:pPr>
      <w:r w:rsidRPr="00987AF7">
        <w:rPr>
          <w:rFonts w:eastAsia="Arial Unicode MS"/>
          <w:color w:val="000000"/>
          <w:sz w:val="28"/>
          <w:szCs w:val="28"/>
          <w:u w:color="000000"/>
          <w:lang w:val="it-IT"/>
        </w:rPr>
        <w:t>Ogni ricercatore dovrà presentare una delle seguenti parti del prodotto valutato: frontespizio con indice, pdf, prima pagina del prodotto da valutare, abstract da pubmed.</w:t>
      </w:r>
    </w:p>
    <w:p w:rsidR="00B8124E" w:rsidRPr="00987AF7" w:rsidRDefault="004F2AD3" w:rsidP="00E71DB6">
      <w:pPr>
        <w:numPr>
          <w:ilvl w:val="0"/>
          <w:numId w:val="9"/>
        </w:numPr>
        <w:spacing w:line="276" w:lineRule="auto"/>
        <w:ind w:left="284" w:right="560"/>
        <w:jc w:val="both"/>
        <w:outlineLvl w:val="0"/>
        <w:rPr>
          <w:rFonts w:eastAsia="Arial Unicode MS"/>
          <w:color w:val="000000"/>
          <w:sz w:val="28"/>
          <w:szCs w:val="28"/>
          <w:u w:color="000000"/>
          <w:lang w:val="it-IT"/>
        </w:rPr>
      </w:pPr>
      <w:r w:rsidRPr="00987AF7">
        <w:rPr>
          <w:rFonts w:eastAsia="Arial Unicode MS"/>
          <w:color w:val="000000"/>
          <w:sz w:val="28"/>
          <w:szCs w:val="28"/>
          <w:u w:color="000000"/>
          <w:lang w:val="it-IT"/>
        </w:rPr>
        <w:t>Un c</w:t>
      </w:r>
      <w:r w:rsidR="00C425A6" w:rsidRPr="00987AF7">
        <w:rPr>
          <w:rFonts w:eastAsia="Arial Unicode MS"/>
          <w:color w:val="000000"/>
          <w:sz w:val="28"/>
          <w:szCs w:val="28"/>
          <w:u w:color="000000"/>
          <w:lang w:val="it-IT"/>
        </w:rPr>
        <w:t xml:space="preserve">ontrollo verrà effettuato </w:t>
      </w:r>
      <w:r w:rsidR="00514526" w:rsidRPr="00987AF7">
        <w:rPr>
          <w:rFonts w:eastAsia="Arial Unicode MS"/>
          <w:color w:val="000000"/>
          <w:sz w:val="28"/>
          <w:szCs w:val="28"/>
          <w:u w:color="000000"/>
          <w:lang w:val="it-IT"/>
        </w:rPr>
        <w:t>nella dalla commissione preposta</w:t>
      </w:r>
    </w:p>
    <w:p w:rsidR="00000000" w:rsidRDefault="00B8124E">
      <w:pPr>
        <w:pStyle w:val="Paragrafoelenco"/>
        <w:numPr>
          <w:ilvl w:val="0"/>
          <w:numId w:val="9"/>
        </w:numPr>
        <w:ind w:left="284" w:hanging="284"/>
        <w:rPr>
          <w:ins w:id="153" w:author="Valentina" w:date="2019-09-09T16:15:00Z"/>
          <w:rFonts w:eastAsia="Arial Unicode MS"/>
          <w:color w:val="000000"/>
          <w:sz w:val="28"/>
          <w:szCs w:val="28"/>
          <w:u w:color="000000"/>
          <w:lang w:val="it-IT"/>
        </w:rPr>
        <w:pPrChange w:id="154" w:author="Valentina" w:date="2019-09-09T16:16:00Z">
          <w:pPr>
            <w:pStyle w:val="Paragrafoelenco"/>
            <w:numPr>
              <w:numId w:val="9"/>
            </w:numPr>
            <w:ind w:left="1080" w:hanging="360"/>
          </w:pPr>
        </w:pPrChange>
      </w:pPr>
      <w:r w:rsidRPr="004F2742">
        <w:rPr>
          <w:rFonts w:eastAsia="Arial Unicode MS"/>
          <w:color w:val="000000"/>
          <w:sz w:val="28"/>
          <w:szCs w:val="28"/>
          <w:u w:color="000000"/>
          <w:lang w:val="it-IT"/>
        </w:rPr>
        <w:t>Tenuto conto della diversitàe composizionenumerica delle diverse areeil conteggio derivante dai dati di merito sarà moltiplicato per il fattoredi costo</w:t>
      </w:r>
      <w:r w:rsidR="00B97AB4" w:rsidRPr="004F2742">
        <w:rPr>
          <w:rFonts w:eastAsia="Arial Unicode MS"/>
          <w:color w:val="000000"/>
          <w:sz w:val="28"/>
          <w:szCs w:val="28"/>
          <w:u w:color="000000"/>
          <w:lang w:val="it-IT"/>
        </w:rPr>
        <w:t xml:space="preserve"> specifico e </w:t>
      </w:r>
      <w:r w:rsidR="004F2AD3" w:rsidRPr="004F2742">
        <w:rPr>
          <w:rFonts w:eastAsia="Arial Unicode MS"/>
          <w:color w:val="000000"/>
          <w:sz w:val="28"/>
          <w:szCs w:val="28"/>
          <w:u w:color="000000"/>
          <w:lang w:val="it-IT"/>
        </w:rPr>
        <w:t xml:space="preserve">la quota calcolata </w:t>
      </w:r>
      <w:r w:rsidR="001B5537" w:rsidRPr="004F2742">
        <w:rPr>
          <w:rFonts w:eastAsia="Arial Unicode MS"/>
          <w:color w:val="000000"/>
          <w:sz w:val="28"/>
          <w:szCs w:val="28"/>
          <w:u w:color="000000"/>
          <w:lang w:val="it-IT"/>
        </w:rPr>
        <w:t>secondo il seguente procedimento:</w:t>
      </w:r>
      <w:ins w:id="155" w:author="Valentina" w:date="2019-09-09T16:15:00Z">
        <w:r w:rsidR="004F2742" w:rsidRPr="004F2742">
          <w:rPr>
            <w:rFonts w:eastAsia="Arial Unicode MS"/>
            <w:color w:val="000000"/>
            <w:sz w:val="28"/>
            <w:szCs w:val="28"/>
            <w:u w:color="000000"/>
            <w:lang w:val="it-IT"/>
          </w:rPr>
          <w:t>La quota calcolata secondo la seguente formula:  Totale fondi: ∑ A = B; B xA = quota individuale. (A= punteggi individuali)</w:t>
        </w:r>
      </w:ins>
    </w:p>
    <w:p w:rsidR="00000000" w:rsidRDefault="001B5537">
      <w:pPr>
        <w:spacing w:line="276" w:lineRule="auto"/>
        <w:ind w:left="-76" w:right="560"/>
        <w:jc w:val="both"/>
        <w:outlineLvl w:val="0"/>
        <w:rPr>
          <w:del w:id="156" w:author="Valentina" w:date="2019-09-09T16:15:00Z"/>
          <w:sz w:val="28"/>
          <w:szCs w:val="28"/>
          <w:lang w:val="it-IT"/>
        </w:rPr>
        <w:pPrChange w:id="157" w:author="Valentina" w:date="2019-09-09T16:15:00Z">
          <w:pPr>
            <w:numPr>
              <w:numId w:val="9"/>
            </w:numPr>
            <w:spacing w:line="276" w:lineRule="auto"/>
            <w:ind w:left="284" w:right="560" w:hanging="360"/>
            <w:jc w:val="both"/>
            <w:outlineLvl w:val="0"/>
          </w:pPr>
        </w:pPrChange>
      </w:pPr>
      <w:del w:id="158" w:author="Valentina" w:date="2019-09-09T16:15:00Z">
        <w:r w:rsidRPr="00987AF7" w:rsidDel="004F2742">
          <w:rPr>
            <w:rFonts w:eastAsia="Arial Unicode MS"/>
            <w:color w:val="000000"/>
            <w:sz w:val="28"/>
            <w:szCs w:val="28"/>
            <w:u w:color="000000"/>
            <w:lang w:val="it-IT"/>
          </w:rPr>
          <w:delText>Punteggio x fattore di costo= A</w:delText>
        </w:r>
        <w:r w:rsidR="001300BE" w:rsidRPr="00987AF7" w:rsidDel="004F2742">
          <w:rPr>
            <w:rFonts w:eastAsia="Arial Unicode MS"/>
            <w:color w:val="000000"/>
            <w:sz w:val="28"/>
            <w:szCs w:val="28"/>
            <w:u w:color="000000"/>
            <w:lang w:val="it-IT"/>
          </w:rPr>
          <w:delText xml:space="preserve">; </w:delText>
        </w:r>
        <w:r w:rsidRPr="00987AF7" w:rsidDel="004F2742">
          <w:rPr>
            <w:rFonts w:eastAsia="Arial Unicode MS"/>
            <w:i/>
            <w:color w:val="000000"/>
            <w:sz w:val="28"/>
            <w:szCs w:val="28"/>
            <w:u w:color="000000"/>
            <w:lang w:val="it-IT"/>
          </w:rPr>
          <w:delText>Totale fondi: ∑ A = B</w:delText>
        </w:r>
        <w:r w:rsidR="00F338B2" w:rsidRPr="00F338B2" w:rsidDel="004F2742">
          <w:rPr>
            <w:rFonts w:eastAsia="Arial Unicode MS"/>
            <w:color w:val="000000"/>
            <w:sz w:val="28"/>
            <w:szCs w:val="28"/>
            <w:u w:color="000000"/>
            <w:lang w:val="it-IT"/>
          </w:rPr>
          <w:delText>;</w:delText>
        </w:r>
        <w:r w:rsidRPr="00987AF7" w:rsidDel="004F2742">
          <w:rPr>
            <w:rFonts w:eastAsia="Arial Unicode MS"/>
            <w:color w:val="000000"/>
            <w:sz w:val="28"/>
            <w:szCs w:val="28"/>
            <w:u w:color="000000"/>
            <w:lang w:val="it-IT"/>
          </w:rPr>
          <w:delText>B x A= quota individuale</w:delText>
        </w:r>
        <w:r w:rsidR="004F2AD3" w:rsidRPr="00987AF7" w:rsidDel="004F2742">
          <w:rPr>
            <w:rFonts w:eastAsia="Arial Unicode MS"/>
            <w:color w:val="000000"/>
            <w:sz w:val="28"/>
            <w:szCs w:val="28"/>
            <w:u w:color="000000"/>
            <w:lang w:val="it-IT"/>
          </w:rPr>
          <w:delText>.</w:delText>
        </w:r>
      </w:del>
    </w:p>
    <w:p w:rsidR="00E42DFB" w:rsidRDefault="00E42DFB">
      <w:pPr>
        <w:spacing w:line="276" w:lineRule="auto"/>
        <w:ind w:left="-76" w:right="560"/>
        <w:jc w:val="both"/>
        <w:outlineLvl w:val="0"/>
        <w:rPr>
          <w:sz w:val="28"/>
          <w:szCs w:val="28"/>
          <w:lang w:val="it-IT"/>
        </w:rPr>
        <w:pPrChange w:id="159" w:author="Valentina" w:date="2019-09-09T16:15:00Z">
          <w:pPr>
            <w:numPr>
              <w:numId w:val="9"/>
            </w:numPr>
            <w:spacing w:line="276" w:lineRule="auto"/>
            <w:ind w:left="1080" w:right="560" w:hanging="360"/>
            <w:jc w:val="both"/>
            <w:outlineLvl w:val="0"/>
          </w:pPr>
        </w:pPrChange>
      </w:pPr>
    </w:p>
    <w:sectPr w:rsidR="00E42DFB" w:rsidSect="004E20EC">
      <w:footerReference w:type="default" r:id="rId10"/>
      <w:pgSz w:w="11900" w:h="16840"/>
      <w:pgMar w:top="1417" w:right="1134" w:bottom="1134"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DFB" w:rsidRDefault="00E42DFB" w:rsidP="00744407">
      <w:r>
        <w:separator/>
      </w:r>
    </w:p>
  </w:endnote>
  <w:endnote w:type="continuationSeparator" w:id="1">
    <w:p w:rsidR="00E42DFB" w:rsidRDefault="00E42DFB" w:rsidP="007444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0752844"/>
      <w:docPartObj>
        <w:docPartGallery w:val="Page Numbers (Bottom of Page)"/>
        <w:docPartUnique/>
      </w:docPartObj>
    </w:sdtPr>
    <w:sdtContent>
      <w:p w:rsidR="00744407" w:rsidRDefault="00200C58">
        <w:pPr>
          <w:pStyle w:val="Pidipagina"/>
          <w:jc w:val="right"/>
        </w:pPr>
        <w:r>
          <w:fldChar w:fldCharType="begin"/>
        </w:r>
        <w:r w:rsidR="00744407">
          <w:instrText xml:space="preserve"> PAGE   \* MERGEFORMAT </w:instrText>
        </w:r>
        <w:r>
          <w:fldChar w:fldCharType="separate"/>
        </w:r>
        <w:r w:rsidR="006216F5">
          <w:rPr>
            <w:noProof/>
          </w:rPr>
          <w:t>1</w:t>
        </w:r>
        <w:r>
          <w:fldChar w:fldCharType="end"/>
        </w:r>
      </w:p>
    </w:sdtContent>
  </w:sdt>
  <w:p w:rsidR="00744407" w:rsidRDefault="0074440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DFB" w:rsidRDefault="00E42DFB" w:rsidP="00744407">
      <w:r>
        <w:separator/>
      </w:r>
    </w:p>
  </w:footnote>
  <w:footnote w:type="continuationSeparator" w:id="1">
    <w:p w:rsidR="00E42DFB" w:rsidRDefault="00E42DFB" w:rsidP="007444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A10AE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8051CD1"/>
    <w:multiLevelType w:val="hybridMultilevel"/>
    <w:tmpl w:val="756C4012"/>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1B274F0D"/>
    <w:multiLevelType w:val="hybridMultilevel"/>
    <w:tmpl w:val="199E1E8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6F85813"/>
    <w:multiLevelType w:val="hybridMultilevel"/>
    <w:tmpl w:val="5B7C1A9E"/>
    <w:lvl w:ilvl="0" w:tplc="195E946C">
      <w:numFmt w:val="bullet"/>
      <w:lvlText w:val="-"/>
      <w:lvlJc w:val="left"/>
      <w:pPr>
        <w:ind w:left="1080" w:hanging="360"/>
      </w:pPr>
      <w:rPr>
        <w:rFonts w:ascii="Times New Roman" w:eastAsia="Arial Unicode M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8BC0FB0"/>
    <w:multiLevelType w:val="hybridMultilevel"/>
    <w:tmpl w:val="9B7430AC"/>
    <w:lvl w:ilvl="0" w:tplc="F7564D7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4D6A1788"/>
    <w:multiLevelType w:val="hybridMultilevel"/>
    <w:tmpl w:val="333C04F2"/>
    <w:lvl w:ilvl="0" w:tplc="4E92BB8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86448E1"/>
    <w:multiLevelType w:val="hybridMultilevel"/>
    <w:tmpl w:val="333C04F2"/>
    <w:lvl w:ilvl="0" w:tplc="4E92BB8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9D86B31"/>
    <w:multiLevelType w:val="hybridMultilevel"/>
    <w:tmpl w:val="333C04F2"/>
    <w:lvl w:ilvl="0" w:tplc="4E92BB8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45C4AB1"/>
    <w:multiLevelType w:val="hybridMultilevel"/>
    <w:tmpl w:val="1396B0EC"/>
    <w:lvl w:ilvl="0" w:tplc="04100011">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6"/>
  </w:num>
  <w:num w:numId="5">
    <w:abstractNumId w:val="7"/>
  </w:num>
  <w:num w:numId="6">
    <w:abstractNumId w:val="5"/>
  </w:num>
  <w:num w:numId="7">
    <w:abstractNumId w:val="2"/>
  </w:num>
  <w:num w:numId="8">
    <w:abstractNumId w:val="0"/>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lentina Gatta">
    <w15:presenceInfo w15:providerId="AD" w15:userId="S-1-5-21-1570721607-3357961694-729019882-1001"/>
  </w15:person>
  <w15:person w15:author="Giovanni Stanghellini">
    <w15:presenceInfo w15:providerId="Windows Live" w15:userId="7444553726a2c02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stylePaneFormatFilter w:val="2801"/>
  <w:trackRevision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5A3FCB"/>
    <w:rsid w:val="00001B97"/>
    <w:rsid w:val="000073B4"/>
    <w:rsid w:val="00012537"/>
    <w:rsid w:val="000169CD"/>
    <w:rsid w:val="00025B4A"/>
    <w:rsid w:val="00030C47"/>
    <w:rsid w:val="00046E92"/>
    <w:rsid w:val="00065C4A"/>
    <w:rsid w:val="00075F0D"/>
    <w:rsid w:val="00076623"/>
    <w:rsid w:val="000872DA"/>
    <w:rsid w:val="000A0B37"/>
    <w:rsid w:val="000B5538"/>
    <w:rsid w:val="000C7CBD"/>
    <w:rsid w:val="000D294B"/>
    <w:rsid w:val="000D64B5"/>
    <w:rsid w:val="00103D56"/>
    <w:rsid w:val="00107714"/>
    <w:rsid w:val="001300BE"/>
    <w:rsid w:val="00133C8E"/>
    <w:rsid w:val="001546FE"/>
    <w:rsid w:val="001562AA"/>
    <w:rsid w:val="00165B2A"/>
    <w:rsid w:val="001764C5"/>
    <w:rsid w:val="00185E5F"/>
    <w:rsid w:val="00197EF8"/>
    <w:rsid w:val="001A5794"/>
    <w:rsid w:val="001B173A"/>
    <w:rsid w:val="001B4607"/>
    <w:rsid w:val="001B5537"/>
    <w:rsid w:val="001C086E"/>
    <w:rsid w:val="001C11CF"/>
    <w:rsid w:val="001C4FF6"/>
    <w:rsid w:val="001C7B0B"/>
    <w:rsid w:val="001E72E8"/>
    <w:rsid w:val="001F71BA"/>
    <w:rsid w:val="001F73CE"/>
    <w:rsid w:val="00200C58"/>
    <w:rsid w:val="002563DE"/>
    <w:rsid w:val="002625D7"/>
    <w:rsid w:val="00294673"/>
    <w:rsid w:val="002B287D"/>
    <w:rsid w:val="002B45D2"/>
    <w:rsid w:val="002B5A0B"/>
    <w:rsid w:val="002B62E5"/>
    <w:rsid w:val="002D0A7E"/>
    <w:rsid w:val="002E1F0F"/>
    <w:rsid w:val="002F4C67"/>
    <w:rsid w:val="003059B0"/>
    <w:rsid w:val="00307A8A"/>
    <w:rsid w:val="00314E7F"/>
    <w:rsid w:val="003201A3"/>
    <w:rsid w:val="00320D0C"/>
    <w:rsid w:val="00326032"/>
    <w:rsid w:val="0033378E"/>
    <w:rsid w:val="0035205B"/>
    <w:rsid w:val="0035650B"/>
    <w:rsid w:val="00395834"/>
    <w:rsid w:val="003A2D5C"/>
    <w:rsid w:val="003A3E6E"/>
    <w:rsid w:val="003C34E3"/>
    <w:rsid w:val="003D1027"/>
    <w:rsid w:val="003D55CB"/>
    <w:rsid w:val="003E7342"/>
    <w:rsid w:val="0040738E"/>
    <w:rsid w:val="00416AC7"/>
    <w:rsid w:val="00446E0A"/>
    <w:rsid w:val="00455DC8"/>
    <w:rsid w:val="00456512"/>
    <w:rsid w:val="004739A1"/>
    <w:rsid w:val="0049343E"/>
    <w:rsid w:val="004A2B5E"/>
    <w:rsid w:val="004C5FA6"/>
    <w:rsid w:val="004E20EC"/>
    <w:rsid w:val="004F2742"/>
    <w:rsid w:val="004F2AD3"/>
    <w:rsid w:val="004F52C3"/>
    <w:rsid w:val="004F6215"/>
    <w:rsid w:val="00514526"/>
    <w:rsid w:val="0052765C"/>
    <w:rsid w:val="00533270"/>
    <w:rsid w:val="005379C9"/>
    <w:rsid w:val="00552B87"/>
    <w:rsid w:val="005564F5"/>
    <w:rsid w:val="005871EB"/>
    <w:rsid w:val="00590CA8"/>
    <w:rsid w:val="0059329F"/>
    <w:rsid w:val="00593E33"/>
    <w:rsid w:val="005A3FCB"/>
    <w:rsid w:val="005D479B"/>
    <w:rsid w:val="005E0C90"/>
    <w:rsid w:val="005F4F1E"/>
    <w:rsid w:val="005F576B"/>
    <w:rsid w:val="00601B21"/>
    <w:rsid w:val="0061184A"/>
    <w:rsid w:val="006152C5"/>
    <w:rsid w:val="006216F5"/>
    <w:rsid w:val="00623B01"/>
    <w:rsid w:val="00632E51"/>
    <w:rsid w:val="00634C85"/>
    <w:rsid w:val="00643821"/>
    <w:rsid w:val="00643EC7"/>
    <w:rsid w:val="00653482"/>
    <w:rsid w:val="00654988"/>
    <w:rsid w:val="00660E1D"/>
    <w:rsid w:val="00662A3C"/>
    <w:rsid w:val="0066547E"/>
    <w:rsid w:val="00670A5A"/>
    <w:rsid w:val="006903C5"/>
    <w:rsid w:val="006935D9"/>
    <w:rsid w:val="00697AD3"/>
    <w:rsid w:val="006A7D9F"/>
    <w:rsid w:val="006B0FFC"/>
    <w:rsid w:val="006D2A2C"/>
    <w:rsid w:val="006E685B"/>
    <w:rsid w:val="006F0758"/>
    <w:rsid w:val="006F5006"/>
    <w:rsid w:val="00704D47"/>
    <w:rsid w:val="00725E68"/>
    <w:rsid w:val="00732B87"/>
    <w:rsid w:val="00742675"/>
    <w:rsid w:val="00744407"/>
    <w:rsid w:val="00753521"/>
    <w:rsid w:val="00756A8E"/>
    <w:rsid w:val="00767818"/>
    <w:rsid w:val="007732AA"/>
    <w:rsid w:val="00781ED3"/>
    <w:rsid w:val="007B0ECB"/>
    <w:rsid w:val="007B6671"/>
    <w:rsid w:val="00806E7F"/>
    <w:rsid w:val="00816171"/>
    <w:rsid w:val="008343C1"/>
    <w:rsid w:val="00845B18"/>
    <w:rsid w:val="00852281"/>
    <w:rsid w:val="00854A34"/>
    <w:rsid w:val="00856F9D"/>
    <w:rsid w:val="00865837"/>
    <w:rsid w:val="00867F3F"/>
    <w:rsid w:val="008730C0"/>
    <w:rsid w:val="008739CB"/>
    <w:rsid w:val="00893FD9"/>
    <w:rsid w:val="008A1CD0"/>
    <w:rsid w:val="008A7AD4"/>
    <w:rsid w:val="008E0F3C"/>
    <w:rsid w:val="008E1912"/>
    <w:rsid w:val="008F202A"/>
    <w:rsid w:val="008F21F2"/>
    <w:rsid w:val="008F5D15"/>
    <w:rsid w:val="00921B87"/>
    <w:rsid w:val="0093256E"/>
    <w:rsid w:val="009570D1"/>
    <w:rsid w:val="009617AC"/>
    <w:rsid w:val="00974A94"/>
    <w:rsid w:val="00984F54"/>
    <w:rsid w:val="00985FBA"/>
    <w:rsid w:val="00987AF7"/>
    <w:rsid w:val="009C47EA"/>
    <w:rsid w:val="009D03B3"/>
    <w:rsid w:val="009D60FF"/>
    <w:rsid w:val="009F71B2"/>
    <w:rsid w:val="00A12EBF"/>
    <w:rsid w:val="00A2666F"/>
    <w:rsid w:val="00A324B9"/>
    <w:rsid w:val="00A55E96"/>
    <w:rsid w:val="00A56431"/>
    <w:rsid w:val="00A62275"/>
    <w:rsid w:val="00A8554C"/>
    <w:rsid w:val="00AB2598"/>
    <w:rsid w:val="00AD2338"/>
    <w:rsid w:val="00AD54D4"/>
    <w:rsid w:val="00AF473B"/>
    <w:rsid w:val="00AF5CC8"/>
    <w:rsid w:val="00B12FF0"/>
    <w:rsid w:val="00B16A7D"/>
    <w:rsid w:val="00B17FF3"/>
    <w:rsid w:val="00B31D57"/>
    <w:rsid w:val="00B3308F"/>
    <w:rsid w:val="00B36D11"/>
    <w:rsid w:val="00B44885"/>
    <w:rsid w:val="00B44ACD"/>
    <w:rsid w:val="00B5003F"/>
    <w:rsid w:val="00B8124E"/>
    <w:rsid w:val="00B86E82"/>
    <w:rsid w:val="00B9119D"/>
    <w:rsid w:val="00B97771"/>
    <w:rsid w:val="00B97AB4"/>
    <w:rsid w:val="00BB5711"/>
    <w:rsid w:val="00BB5AD3"/>
    <w:rsid w:val="00BC1AC2"/>
    <w:rsid w:val="00BE490C"/>
    <w:rsid w:val="00BE5342"/>
    <w:rsid w:val="00BF6663"/>
    <w:rsid w:val="00C01150"/>
    <w:rsid w:val="00C17D8D"/>
    <w:rsid w:val="00C22A2C"/>
    <w:rsid w:val="00C34C1A"/>
    <w:rsid w:val="00C34FE8"/>
    <w:rsid w:val="00C425A6"/>
    <w:rsid w:val="00C60647"/>
    <w:rsid w:val="00C657E7"/>
    <w:rsid w:val="00C70751"/>
    <w:rsid w:val="00C82B1E"/>
    <w:rsid w:val="00C90F96"/>
    <w:rsid w:val="00C94628"/>
    <w:rsid w:val="00CA1E68"/>
    <w:rsid w:val="00CA7988"/>
    <w:rsid w:val="00CD76BD"/>
    <w:rsid w:val="00CE716E"/>
    <w:rsid w:val="00CE7E13"/>
    <w:rsid w:val="00CF0451"/>
    <w:rsid w:val="00CF1291"/>
    <w:rsid w:val="00D00E05"/>
    <w:rsid w:val="00D03B84"/>
    <w:rsid w:val="00D174D4"/>
    <w:rsid w:val="00D24E71"/>
    <w:rsid w:val="00D437E1"/>
    <w:rsid w:val="00D46716"/>
    <w:rsid w:val="00D473CA"/>
    <w:rsid w:val="00D52D69"/>
    <w:rsid w:val="00D9635D"/>
    <w:rsid w:val="00DA1276"/>
    <w:rsid w:val="00DA1868"/>
    <w:rsid w:val="00DA4A0A"/>
    <w:rsid w:val="00DC5514"/>
    <w:rsid w:val="00DE6A1D"/>
    <w:rsid w:val="00DF7679"/>
    <w:rsid w:val="00E26011"/>
    <w:rsid w:val="00E42DFB"/>
    <w:rsid w:val="00E617C2"/>
    <w:rsid w:val="00E61C0B"/>
    <w:rsid w:val="00E71DB6"/>
    <w:rsid w:val="00E96A68"/>
    <w:rsid w:val="00EA753E"/>
    <w:rsid w:val="00EB7CB7"/>
    <w:rsid w:val="00EC0F4E"/>
    <w:rsid w:val="00EC1BE9"/>
    <w:rsid w:val="00EC603D"/>
    <w:rsid w:val="00EE1C38"/>
    <w:rsid w:val="00EE4AF8"/>
    <w:rsid w:val="00EF3FB6"/>
    <w:rsid w:val="00EF7962"/>
    <w:rsid w:val="00F06DF6"/>
    <w:rsid w:val="00F257FC"/>
    <w:rsid w:val="00F338B2"/>
    <w:rsid w:val="00F3589E"/>
    <w:rsid w:val="00F406B2"/>
    <w:rsid w:val="00F51BA4"/>
    <w:rsid w:val="00F845C6"/>
    <w:rsid w:val="00F904DE"/>
    <w:rsid w:val="00F90693"/>
    <w:rsid w:val="00FB307A"/>
    <w:rsid w:val="00FB6612"/>
    <w:rsid w:val="00FC30A9"/>
    <w:rsid w:val="00FE0F3C"/>
    <w:rsid w:val="00FF79E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rap-style:none">
      <v:stroke weight="0" endcap="round"/>
      <v:textbox style="mso-column-count:0;mso-column-margin:0" inset="0,0,0,0"/>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46716"/>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ody1">
    <w:name w:val="Body 1"/>
    <w:rsid w:val="00D46716"/>
    <w:rPr>
      <w:rFonts w:ascii="Helvetica" w:eastAsia="Arial Unicode MS" w:hAnsi="Helvetica"/>
      <w:color w:val="000000"/>
      <w:sz w:val="24"/>
      <w:lang w:val="it-IT" w:eastAsia="it-IT"/>
    </w:rPr>
  </w:style>
  <w:style w:type="paragraph" w:customStyle="1" w:styleId="Paragrafoelenco1">
    <w:name w:val="Paragrafo elenco1"/>
    <w:basedOn w:val="Normale"/>
    <w:rsid w:val="00D9635D"/>
    <w:pPr>
      <w:spacing w:after="200" w:line="276" w:lineRule="auto"/>
      <w:ind w:left="720"/>
      <w:contextualSpacing/>
    </w:pPr>
    <w:rPr>
      <w:rFonts w:ascii="Calibri" w:hAnsi="Calibri"/>
      <w:sz w:val="22"/>
      <w:szCs w:val="22"/>
      <w:lang w:val="it-IT"/>
    </w:rPr>
  </w:style>
  <w:style w:type="character" w:styleId="Collegamentoipertestuale">
    <w:name w:val="Hyperlink"/>
    <w:uiPriority w:val="99"/>
    <w:rsid w:val="002D0A7E"/>
    <w:rPr>
      <w:color w:val="0000FF"/>
      <w:u w:val="single"/>
    </w:rPr>
  </w:style>
  <w:style w:type="paragraph" w:customStyle="1" w:styleId="Grigliamedia1-Colore21">
    <w:name w:val="Griglia media 1 - Colore 21"/>
    <w:basedOn w:val="Normale"/>
    <w:uiPriority w:val="34"/>
    <w:qFormat/>
    <w:rsid w:val="00732B87"/>
    <w:pPr>
      <w:ind w:left="708"/>
    </w:pPr>
  </w:style>
  <w:style w:type="paragraph" w:styleId="Testofumetto">
    <w:name w:val="Balloon Text"/>
    <w:basedOn w:val="Normale"/>
    <w:link w:val="TestofumettoCarattere"/>
    <w:uiPriority w:val="99"/>
    <w:semiHidden/>
    <w:unhideWhenUsed/>
    <w:rsid w:val="00294673"/>
    <w:rPr>
      <w:rFonts w:ascii="Tahoma" w:hAnsi="Tahoma"/>
      <w:sz w:val="16"/>
      <w:szCs w:val="16"/>
    </w:rPr>
  </w:style>
  <w:style w:type="character" w:customStyle="1" w:styleId="TestofumettoCarattere">
    <w:name w:val="Testo fumetto Carattere"/>
    <w:link w:val="Testofumetto"/>
    <w:uiPriority w:val="99"/>
    <w:semiHidden/>
    <w:rsid w:val="00294673"/>
    <w:rPr>
      <w:rFonts w:ascii="Tahoma" w:hAnsi="Tahoma" w:cs="Tahoma"/>
      <w:sz w:val="16"/>
      <w:szCs w:val="16"/>
      <w:lang w:val="en-US" w:eastAsia="en-US"/>
    </w:rPr>
  </w:style>
  <w:style w:type="table" w:styleId="Grigliamedia2-Colore6">
    <w:name w:val="Medium Grid 2 Accent 6"/>
    <w:basedOn w:val="Tabellanormale"/>
    <w:uiPriority w:val="64"/>
    <w:rsid w:val="00D24E7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fondoacolori-Colore6">
    <w:name w:val="Colorful Shading Accent 6"/>
    <w:basedOn w:val="Tabellanormale"/>
    <w:uiPriority w:val="67"/>
    <w:rsid w:val="00D24E71"/>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Elencomedio2-Colore21">
    <w:name w:val="Elenco medio 2 - Colore 21"/>
    <w:hidden/>
    <w:uiPriority w:val="99"/>
    <w:semiHidden/>
    <w:rsid w:val="00D24E71"/>
    <w:rPr>
      <w:sz w:val="24"/>
      <w:szCs w:val="24"/>
    </w:rPr>
  </w:style>
  <w:style w:type="character" w:styleId="Rimandocommento">
    <w:name w:val="annotation reference"/>
    <w:uiPriority w:val="99"/>
    <w:semiHidden/>
    <w:unhideWhenUsed/>
    <w:rsid w:val="00046E92"/>
    <w:rPr>
      <w:sz w:val="16"/>
      <w:szCs w:val="16"/>
    </w:rPr>
  </w:style>
  <w:style w:type="paragraph" w:styleId="Testocommento">
    <w:name w:val="annotation text"/>
    <w:basedOn w:val="Normale"/>
    <w:link w:val="TestocommentoCarattere"/>
    <w:uiPriority w:val="99"/>
    <w:semiHidden/>
    <w:unhideWhenUsed/>
    <w:rsid w:val="00046E92"/>
    <w:rPr>
      <w:sz w:val="20"/>
      <w:szCs w:val="20"/>
    </w:rPr>
  </w:style>
  <w:style w:type="character" w:customStyle="1" w:styleId="TestocommentoCarattere">
    <w:name w:val="Testo commento Carattere"/>
    <w:link w:val="Testocommento"/>
    <w:uiPriority w:val="99"/>
    <w:semiHidden/>
    <w:rsid w:val="00046E92"/>
    <w:rPr>
      <w:lang w:val="en-US" w:eastAsia="en-US"/>
    </w:rPr>
  </w:style>
  <w:style w:type="paragraph" w:styleId="Soggettocommento">
    <w:name w:val="annotation subject"/>
    <w:basedOn w:val="Testocommento"/>
    <w:next w:val="Testocommento"/>
    <w:link w:val="SoggettocommentoCarattere"/>
    <w:uiPriority w:val="99"/>
    <w:semiHidden/>
    <w:unhideWhenUsed/>
    <w:rsid w:val="00046E92"/>
    <w:rPr>
      <w:b/>
      <w:bCs/>
    </w:rPr>
  </w:style>
  <w:style w:type="character" w:customStyle="1" w:styleId="SoggettocommentoCarattere">
    <w:name w:val="Soggetto commento Carattere"/>
    <w:link w:val="Soggettocommento"/>
    <w:uiPriority w:val="99"/>
    <w:semiHidden/>
    <w:rsid w:val="00046E92"/>
    <w:rPr>
      <w:b/>
      <w:bCs/>
      <w:lang w:val="en-US" w:eastAsia="en-US"/>
    </w:rPr>
  </w:style>
  <w:style w:type="paragraph" w:styleId="Revisione">
    <w:name w:val="Revision"/>
    <w:hidden/>
    <w:uiPriority w:val="99"/>
    <w:semiHidden/>
    <w:rsid w:val="0049343E"/>
    <w:rPr>
      <w:sz w:val="24"/>
      <w:szCs w:val="24"/>
    </w:rPr>
  </w:style>
  <w:style w:type="paragraph" w:styleId="Paragrafoelenco">
    <w:name w:val="List Paragraph"/>
    <w:basedOn w:val="Normale"/>
    <w:uiPriority w:val="34"/>
    <w:qFormat/>
    <w:rsid w:val="004F2AD3"/>
    <w:pPr>
      <w:ind w:left="720"/>
    </w:pPr>
  </w:style>
  <w:style w:type="paragraph" w:styleId="Intestazione">
    <w:name w:val="header"/>
    <w:basedOn w:val="Normale"/>
    <w:link w:val="IntestazioneCarattere"/>
    <w:uiPriority w:val="99"/>
    <w:semiHidden/>
    <w:unhideWhenUsed/>
    <w:rsid w:val="00744407"/>
    <w:pPr>
      <w:tabs>
        <w:tab w:val="center" w:pos="4680"/>
        <w:tab w:val="right" w:pos="9360"/>
      </w:tabs>
    </w:pPr>
  </w:style>
  <w:style w:type="character" w:customStyle="1" w:styleId="IntestazioneCarattere">
    <w:name w:val="Intestazione Carattere"/>
    <w:basedOn w:val="Carpredefinitoparagrafo"/>
    <w:link w:val="Intestazione"/>
    <w:uiPriority w:val="99"/>
    <w:semiHidden/>
    <w:rsid w:val="00744407"/>
    <w:rPr>
      <w:sz w:val="24"/>
      <w:szCs w:val="24"/>
    </w:rPr>
  </w:style>
  <w:style w:type="paragraph" w:styleId="Pidipagina">
    <w:name w:val="footer"/>
    <w:basedOn w:val="Normale"/>
    <w:link w:val="PidipaginaCarattere"/>
    <w:uiPriority w:val="99"/>
    <w:unhideWhenUsed/>
    <w:rsid w:val="00744407"/>
    <w:pPr>
      <w:tabs>
        <w:tab w:val="center" w:pos="4680"/>
        <w:tab w:val="right" w:pos="9360"/>
      </w:tabs>
    </w:pPr>
  </w:style>
  <w:style w:type="character" w:customStyle="1" w:styleId="PidipaginaCarattere">
    <w:name w:val="Piè di pagina Carattere"/>
    <w:basedOn w:val="Carpredefinitoparagrafo"/>
    <w:link w:val="Pidipagina"/>
    <w:uiPriority w:val="99"/>
    <w:rsid w:val="00744407"/>
    <w:rPr>
      <w:sz w:val="24"/>
      <w:szCs w:val="24"/>
    </w:rPr>
  </w:style>
</w:styles>
</file>

<file path=word/webSettings.xml><?xml version="1.0" encoding="utf-8"?>
<w:webSettings xmlns:r="http://schemas.openxmlformats.org/officeDocument/2006/relationships" xmlns:w="http://schemas.openxmlformats.org/wordprocessingml/2006/main">
  <w:divs>
    <w:div w:id="1178543158">
      <w:bodyDiv w:val="1"/>
      <w:marLeft w:val="0"/>
      <w:marRight w:val="0"/>
      <w:marTop w:val="0"/>
      <w:marBottom w:val="0"/>
      <w:divBdr>
        <w:top w:val="none" w:sz="0" w:space="0" w:color="auto"/>
        <w:left w:val="none" w:sz="0" w:space="0" w:color="auto"/>
        <w:bottom w:val="none" w:sz="0" w:space="0" w:color="auto"/>
        <w:right w:val="none" w:sz="0" w:space="0" w:color="auto"/>
      </w:divBdr>
      <w:divsChild>
        <w:div w:id="34736844">
          <w:marLeft w:val="0"/>
          <w:marRight w:val="0"/>
          <w:marTop w:val="0"/>
          <w:marBottom w:val="0"/>
          <w:divBdr>
            <w:top w:val="none" w:sz="0" w:space="0" w:color="auto"/>
            <w:left w:val="none" w:sz="0" w:space="0" w:color="auto"/>
            <w:bottom w:val="none" w:sz="0" w:space="0" w:color="auto"/>
            <w:right w:val="none" w:sz="0" w:space="0" w:color="auto"/>
          </w:divBdr>
        </w:div>
        <w:div w:id="259530639">
          <w:marLeft w:val="0"/>
          <w:marRight w:val="0"/>
          <w:marTop w:val="0"/>
          <w:marBottom w:val="0"/>
          <w:divBdr>
            <w:top w:val="none" w:sz="0" w:space="0" w:color="auto"/>
            <w:left w:val="none" w:sz="0" w:space="0" w:color="auto"/>
            <w:bottom w:val="none" w:sz="0" w:space="0" w:color="auto"/>
            <w:right w:val="none" w:sz="0" w:space="0" w:color="auto"/>
          </w:divBdr>
        </w:div>
        <w:div w:id="273293310">
          <w:marLeft w:val="0"/>
          <w:marRight w:val="0"/>
          <w:marTop w:val="0"/>
          <w:marBottom w:val="0"/>
          <w:divBdr>
            <w:top w:val="none" w:sz="0" w:space="0" w:color="auto"/>
            <w:left w:val="none" w:sz="0" w:space="0" w:color="auto"/>
            <w:bottom w:val="none" w:sz="0" w:space="0" w:color="auto"/>
            <w:right w:val="none" w:sz="0" w:space="0" w:color="auto"/>
          </w:divBdr>
        </w:div>
        <w:div w:id="988552511">
          <w:marLeft w:val="0"/>
          <w:marRight w:val="0"/>
          <w:marTop w:val="0"/>
          <w:marBottom w:val="0"/>
          <w:divBdr>
            <w:top w:val="none" w:sz="0" w:space="0" w:color="auto"/>
            <w:left w:val="none" w:sz="0" w:space="0" w:color="auto"/>
            <w:bottom w:val="none" w:sz="0" w:space="0" w:color="auto"/>
            <w:right w:val="none" w:sz="0" w:space="0" w:color="auto"/>
          </w:divBdr>
        </w:div>
        <w:div w:id="1189833137">
          <w:marLeft w:val="0"/>
          <w:marRight w:val="0"/>
          <w:marTop w:val="0"/>
          <w:marBottom w:val="0"/>
          <w:divBdr>
            <w:top w:val="none" w:sz="0" w:space="0" w:color="auto"/>
            <w:left w:val="none" w:sz="0" w:space="0" w:color="auto"/>
            <w:bottom w:val="none" w:sz="0" w:space="0" w:color="auto"/>
            <w:right w:val="none" w:sz="0" w:space="0" w:color="auto"/>
          </w:divBdr>
        </w:div>
        <w:div w:id="1294942147">
          <w:marLeft w:val="0"/>
          <w:marRight w:val="0"/>
          <w:marTop w:val="0"/>
          <w:marBottom w:val="0"/>
          <w:divBdr>
            <w:top w:val="none" w:sz="0" w:space="0" w:color="auto"/>
            <w:left w:val="none" w:sz="0" w:space="0" w:color="auto"/>
            <w:bottom w:val="none" w:sz="0" w:space="0" w:color="auto"/>
            <w:right w:val="none" w:sz="0" w:space="0" w:color="auto"/>
          </w:divBdr>
        </w:div>
        <w:div w:id="1976328863">
          <w:marLeft w:val="0"/>
          <w:marRight w:val="0"/>
          <w:marTop w:val="0"/>
          <w:marBottom w:val="0"/>
          <w:divBdr>
            <w:top w:val="none" w:sz="0" w:space="0" w:color="auto"/>
            <w:left w:val="none" w:sz="0" w:space="0" w:color="auto"/>
            <w:bottom w:val="none" w:sz="0" w:space="0" w:color="auto"/>
            <w:right w:val="none" w:sz="0" w:space="0" w:color="auto"/>
          </w:divBdr>
        </w:div>
      </w:divsChild>
    </w:div>
    <w:div w:id="1619096337">
      <w:bodyDiv w:val="1"/>
      <w:marLeft w:val="0"/>
      <w:marRight w:val="0"/>
      <w:marTop w:val="0"/>
      <w:marBottom w:val="0"/>
      <w:divBdr>
        <w:top w:val="none" w:sz="0" w:space="0" w:color="auto"/>
        <w:left w:val="none" w:sz="0" w:space="0" w:color="auto"/>
        <w:bottom w:val="none" w:sz="0" w:space="0" w:color="auto"/>
        <w:right w:val="none" w:sz="0" w:space="0" w:color="auto"/>
      </w:divBdr>
      <w:divsChild>
        <w:div w:id="285621525">
          <w:marLeft w:val="0"/>
          <w:marRight w:val="0"/>
          <w:marTop w:val="0"/>
          <w:marBottom w:val="0"/>
          <w:divBdr>
            <w:top w:val="none" w:sz="0" w:space="0" w:color="auto"/>
            <w:left w:val="none" w:sz="0" w:space="0" w:color="auto"/>
            <w:bottom w:val="none" w:sz="0" w:space="0" w:color="auto"/>
            <w:right w:val="none" w:sz="0" w:space="0" w:color="auto"/>
          </w:divBdr>
        </w:div>
        <w:div w:id="787237569">
          <w:marLeft w:val="0"/>
          <w:marRight w:val="0"/>
          <w:marTop w:val="0"/>
          <w:marBottom w:val="0"/>
          <w:divBdr>
            <w:top w:val="none" w:sz="0" w:space="0" w:color="auto"/>
            <w:left w:val="none" w:sz="0" w:space="0" w:color="auto"/>
            <w:bottom w:val="none" w:sz="0" w:space="0" w:color="auto"/>
            <w:right w:val="none" w:sz="0" w:space="0" w:color="auto"/>
          </w:divBdr>
        </w:div>
        <w:div w:id="1064372955">
          <w:marLeft w:val="0"/>
          <w:marRight w:val="0"/>
          <w:marTop w:val="0"/>
          <w:marBottom w:val="0"/>
          <w:divBdr>
            <w:top w:val="none" w:sz="0" w:space="0" w:color="auto"/>
            <w:left w:val="none" w:sz="0" w:space="0" w:color="auto"/>
            <w:bottom w:val="none" w:sz="0" w:space="0" w:color="auto"/>
            <w:right w:val="none" w:sz="0" w:space="0" w:color="auto"/>
          </w:divBdr>
        </w:div>
        <w:div w:id="1862821841">
          <w:marLeft w:val="0"/>
          <w:marRight w:val="0"/>
          <w:marTop w:val="0"/>
          <w:marBottom w:val="0"/>
          <w:divBdr>
            <w:top w:val="none" w:sz="0" w:space="0" w:color="auto"/>
            <w:left w:val="none" w:sz="0" w:space="0" w:color="auto"/>
            <w:bottom w:val="none" w:sz="0" w:space="0" w:color="auto"/>
            <w:right w:val="none" w:sz="0" w:space="0" w:color="auto"/>
          </w:divBdr>
        </w:div>
        <w:div w:id="1898322282">
          <w:marLeft w:val="0"/>
          <w:marRight w:val="0"/>
          <w:marTop w:val="0"/>
          <w:marBottom w:val="0"/>
          <w:divBdr>
            <w:top w:val="none" w:sz="0" w:space="0" w:color="auto"/>
            <w:left w:val="none" w:sz="0" w:space="0" w:color="auto"/>
            <w:bottom w:val="none" w:sz="0" w:space="0" w:color="auto"/>
            <w:right w:val="none" w:sz="0" w:space="0" w:color="auto"/>
          </w:divBdr>
        </w:div>
        <w:div w:id="1945647400">
          <w:marLeft w:val="0"/>
          <w:marRight w:val="0"/>
          <w:marTop w:val="0"/>
          <w:marBottom w:val="0"/>
          <w:divBdr>
            <w:top w:val="none" w:sz="0" w:space="0" w:color="auto"/>
            <w:left w:val="none" w:sz="0" w:space="0" w:color="auto"/>
            <w:bottom w:val="none" w:sz="0" w:space="0" w:color="auto"/>
            <w:right w:val="none" w:sz="0" w:space="0" w:color="auto"/>
          </w:divBdr>
        </w:div>
        <w:div w:id="2096512602">
          <w:marLeft w:val="0"/>
          <w:marRight w:val="0"/>
          <w:marTop w:val="0"/>
          <w:marBottom w:val="0"/>
          <w:divBdr>
            <w:top w:val="none" w:sz="0" w:space="0" w:color="auto"/>
            <w:left w:val="none" w:sz="0" w:space="0" w:color="auto"/>
            <w:bottom w:val="none" w:sz="0" w:space="0" w:color="auto"/>
            <w:right w:val="none" w:sz="0" w:space="0" w:color="auto"/>
          </w:divBdr>
        </w:div>
      </w:divsChild>
    </w:div>
    <w:div w:id="1819296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admin-apps.webofknowledge.com/JCR/JCR?PointOfEntry=Home&amp;SID=N1rATLqETBLMEKrEja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copus.com/search/form.uri?display=basic&amp;clear=t&amp;origin=searchauthorlookup&amp;txGid=D54C6184A853D7621DB24D0BDFCF3B4F.wsnAw8kcdt7IPYLO0V48gA%3a33"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B6D80D-8E16-42F2-911F-F86F07B1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1752</Words>
  <Characters>9993</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Verbale</vt:lpstr>
    </vt:vector>
  </TitlesOfParts>
  <Company/>
  <LinksUpToDate>false</LinksUpToDate>
  <CharactersWithSpaces>11722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dc:title>
  <dc:creator>UIser</dc:creator>
  <cp:lastModifiedBy>Lucal</cp:lastModifiedBy>
  <cp:revision>4</cp:revision>
  <cp:lastPrinted>2016-03-07T09:04:00Z</cp:lastPrinted>
  <dcterms:created xsi:type="dcterms:W3CDTF">2019-09-10T14:50:00Z</dcterms:created>
  <dcterms:modified xsi:type="dcterms:W3CDTF">2019-09-11T10:49:00Z</dcterms:modified>
</cp:coreProperties>
</file>